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FF" w:rsidRDefault="00CD33FF">
      <w:pPr>
        <w:pStyle w:val="berschrift1"/>
        <w:rPr>
          <w:lang w:val="en-GB"/>
        </w:rPr>
      </w:pPr>
      <w:bookmarkStart w:id="0" w:name="_Ref504549785"/>
      <w:bookmarkStart w:id="1" w:name="_GoBack"/>
      <w:bookmarkEnd w:id="1"/>
      <w:r>
        <w:rPr>
          <w:lang w:val="en-GB"/>
        </w:rPr>
        <w:t>FORM FOR ParametErisATION OF 4C</w:t>
      </w:r>
    </w:p>
    <w:p w:rsidR="00CD33FF" w:rsidRDefault="00CD33FF">
      <w:pPr>
        <w:rPr>
          <w:sz w:val="20"/>
          <w:lang w:val="en-GB"/>
        </w:rPr>
      </w:pPr>
      <w:r>
        <w:rPr>
          <w:sz w:val="20"/>
          <w:lang w:val="en-GB"/>
        </w:rPr>
        <w:t>The following table is thought as a tool for structured documentation of the parameter values and related information. The format does not need to stay unchanged. If it happens to be more convenient to rearrange the columns, add new ones or present the information in a totally different manner feel free to do so.</w:t>
      </w:r>
    </w:p>
    <w:p w:rsidR="00CD33FF" w:rsidRDefault="00CD33FF">
      <w:pPr>
        <w:rPr>
          <w:sz w:val="20"/>
          <w:lang w:val="en-GB"/>
        </w:rPr>
      </w:pPr>
      <w:r>
        <w:rPr>
          <w:sz w:val="20"/>
          <w:lang w:val="en-GB"/>
        </w:rPr>
        <w:t xml:space="preserve">Table: </w:t>
      </w:r>
      <w:bookmarkEnd w:id="0"/>
      <w:r>
        <w:rPr>
          <w:sz w:val="20"/>
          <w:lang w:val="en-GB"/>
        </w:rPr>
        <w:t xml:space="preserve"> Species-specific parameters for species:  </w:t>
      </w:r>
      <w:r>
        <w:rPr>
          <w:i/>
          <w:sz w:val="20"/>
          <w:lang w:val="en-GB"/>
        </w:rPr>
        <w:t>Pinus ponderosa</w:t>
      </w: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134"/>
        <w:gridCol w:w="851"/>
        <w:gridCol w:w="992"/>
        <w:gridCol w:w="3119"/>
        <w:gridCol w:w="3685"/>
        <w:gridCol w:w="4111"/>
      </w:tblGrid>
      <w:tr w:rsidR="00CD33FF">
        <w:tblPrEx>
          <w:tblCellMar>
            <w:top w:w="0" w:type="dxa"/>
            <w:left w:w="0" w:type="dxa"/>
            <w:bottom w:w="0" w:type="dxa"/>
            <w:right w:w="0" w:type="dxa"/>
          </w:tblCellMar>
        </w:tblPrEx>
        <w:trPr>
          <w:trHeight w:val="510"/>
          <w:tblHeader/>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after="0" w:line="360" w:lineRule="auto"/>
              <w:jc w:val="center"/>
              <w:rPr>
                <w:b/>
                <w:sz w:val="20"/>
                <w:lang w:val="en-GB"/>
              </w:rPr>
            </w:pPr>
            <w:r>
              <w:rPr>
                <w:b/>
                <w:sz w:val="20"/>
                <w:lang w:val="en-GB"/>
              </w:rPr>
              <w:t>Variable</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after="0" w:line="360" w:lineRule="auto"/>
              <w:jc w:val="center"/>
              <w:rPr>
                <w:b/>
                <w:color w:val="000000"/>
                <w:sz w:val="20"/>
                <w:lang w:val="en-GB"/>
              </w:rPr>
            </w:pPr>
            <w:r>
              <w:rPr>
                <w:b/>
                <w:color w:val="000000"/>
                <w:sz w:val="20"/>
                <w:lang w:val="en-GB"/>
              </w:rPr>
              <w:t>Unit</w:t>
            </w:r>
          </w:p>
        </w:tc>
        <w:tc>
          <w:tcPr>
            <w:tcW w:w="992" w:type="dxa"/>
            <w:tcBorders>
              <w:top w:val="single" w:sz="6" w:space="0" w:color="000000"/>
              <w:left w:val="single" w:sz="6" w:space="0" w:color="000000"/>
              <w:bottom w:val="nil"/>
              <w:right w:val="single" w:sz="6" w:space="0" w:color="000000"/>
            </w:tcBorders>
          </w:tcPr>
          <w:p w:rsidR="00CD33FF" w:rsidRDefault="00CD33FF">
            <w:pPr>
              <w:spacing w:after="0" w:line="360" w:lineRule="auto"/>
              <w:jc w:val="center"/>
              <w:rPr>
                <w:b/>
                <w:sz w:val="20"/>
                <w:lang w:val="en-GB"/>
              </w:rPr>
            </w:pPr>
            <w:r>
              <w:rPr>
                <w:b/>
                <w:sz w:val="20"/>
                <w:lang w:val="en-GB"/>
              </w:rPr>
              <w:t>Parametervalue for new species</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after="0" w:line="360" w:lineRule="atLeast"/>
              <w:jc w:val="center"/>
              <w:rPr>
                <w:b/>
                <w:sz w:val="20"/>
                <w:lang w:val="en-GB"/>
              </w:rPr>
            </w:pPr>
            <w:r>
              <w:rPr>
                <w:b/>
                <w:sz w:val="20"/>
                <w:lang w:val="en-GB"/>
              </w:rPr>
              <w:t>description of parameter and of data sets required for parameterisation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after="0" w:line="360" w:lineRule="auto"/>
              <w:jc w:val="center"/>
              <w:rPr>
                <w:b/>
                <w:sz w:val="20"/>
                <w:lang w:val="en-GB"/>
              </w:rPr>
            </w:pPr>
            <w:r>
              <w:rPr>
                <w:b/>
                <w:sz w:val="20"/>
                <w:lang w:val="en-GB"/>
              </w:rPr>
              <w:t>Sources from which the parameter values have been determined</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after="0" w:line="360" w:lineRule="auto"/>
              <w:jc w:val="center"/>
              <w:rPr>
                <w:b/>
                <w:sz w:val="20"/>
                <w:lang w:val="en-GB"/>
              </w:rPr>
            </w:pPr>
            <w:r>
              <w:rPr>
                <w:b/>
                <w:sz w:val="20"/>
                <w:lang w:val="en-GB"/>
              </w:rPr>
              <w:t>additional sources or information which has not yet been exploited (hints)</w:t>
            </w:r>
          </w:p>
        </w:tc>
      </w:tr>
      <w:tr w:rsidR="00CD33FF" w:rsidRPr="00E9515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a</w:t>
            </w:r>
            <w:r>
              <w:rPr>
                <w:color w:val="FF0000"/>
                <w:sz w:val="20"/>
                <w:vertAlign w:val="subscript"/>
                <w:lang w:val="en-GB"/>
              </w:rPr>
              <w:t xml:space="preserve">max </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[years]</w:t>
            </w:r>
          </w:p>
        </w:tc>
        <w:tc>
          <w:tcPr>
            <w:tcW w:w="992" w:type="dxa"/>
            <w:tcBorders>
              <w:top w:val="single" w:sz="6" w:space="0" w:color="000000"/>
              <w:left w:val="single" w:sz="6" w:space="0" w:color="000000"/>
              <w:bottom w:val="single" w:sz="6" w:space="0" w:color="000000"/>
              <w:right w:val="single" w:sz="6" w:space="0" w:color="000000"/>
            </w:tcBorders>
            <w:shd w:val="pct25" w:color="auto" w:fill="FFFFFF"/>
          </w:tcPr>
          <w:p w:rsidR="00CD33FF" w:rsidRDefault="004268C3">
            <w:pPr>
              <w:spacing w:before="120" w:after="120" w:line="360" w:lineRule="auto"/>
              <w:jc w:val="center"/>
              <w:rPr>
                <w:lang w:val="en-GB"/>
              </w:rPr>
            </w:pPr>
            <w:r>
              <w:rPr>
                <w:lang w:val="en-GB"/>
              </w:rPr>
              <w:t>250</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maximal tree age of individual trees in absence of major disturbances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Pr="00E95154" w:rsidRDefault="00E95154">
            <w:pPr>
              <w:spacing w:before="120" w:after="120" w:line="360" w:lineRule="auto"/>
              <w:ind w:left="360"/>
              <w:rPr>
                <w:sz w:val="20"/>
                <w:lang w:val="en-GB"/>
              </w:rPr>
            </w:pPr>
            <w:r>
              <w:rPr>
                <w:sz w:val="20"/>
                <w:lang w:val="fr-FR"/>
              </w:rPr>
              <w:fldChar w:fldCharType="begin"/>
            </w:r>
            <w:r>
              <w:rPr>
                <w:sz w:val="20"/>
                <w:lang w:val="fr-FR"/>
              </w:rPr>
              <w:instrText xml:space="preserve"> ADDIN EN.CITE &lt;EndNote&gt;&lt;Cite&gt;&lt;Author&gt;Tapias&lt;/Author&gt;&lt;Year&gt;2004&lt;/Year&gt;&lt;RecNum&gt;1640&lt;/RecNum&gt;&lt;record&gt;&lt;database name="pl-Converted.enl" path="C:\verschiedenes\endnote8\pl-Converted.enl"&gt;pl-Converted.enl&lt;/database&gt;&lt;source-app name="EndNote" version="8.0"&gt;EndNote&lt;/source-app&gt;&lt;rec-number&gt;1640&lt;/rec-number&gt;&lt;ref-type name="Journal Article"&gt;17&lt;/ref-type&gt;&lt;contributors&gt;&lt;authors&gt;&lt;author&gt;&lt;style face="normal" font="default" size="100%"&gt;Tapias, R.&lt;/style&gt;&lt;/author&gt;&lt;author&gt;&lt;style face="normal" font="default" size="100%"&gt;Climent, J.&lt;/style&gt;&lt;/author&gt;&lt;author&gt;&lt;style face="normal" font="default" size="100%"&gt;Pardos, J. A.&lt;/style&gt;&lt;/author&gt;&lt;author&gt;&lt;style face="normal" font="default" size="100%"&gt;Gil, L.&lt;/style&gt;&lt;/author&gt;&lt;/authors&gt;&lt;/contributors&gt;&lt;titles&gt;&lt;title&gt;&lt;style face="normal" font="default" size="100%"&gt;Life histories of Mediterranean pines&lt;/style&gt;&lt;/title&gt;&lt;secondary-title&gt;&lt;style face="normal" font="default" size="100%"&gt;Plant Ecology&lt;/style&gt;&lt;/secondary-title&gt;&lt;/titles&gt;&lt;periodical&gt;&lt;full-title&gt;&lt;style face="normal" font="default" size="100%"&gt;Plant Ecology&lt;/style&gt;&lt;/full-title&gt;&lt;/periodical&gt;&lt;pages&gt;&lt;style face="normal" font="default" size="100%"&gt;53-68&lt;/style&gt;&lt;/pages&gt;&lt;volume&gt;&lt;style face="normal" font="default" size="100%"&gt;171&lt;/style&gt;&lt;/volume&gt;&lt;number&gt;&lt;style face="normal" font="default" size="100%"&gt;1-2&lt;/style&gt;&lt;/number&gt;&lt;keywords&gt;&lt;keyword&gt;&lt;style face="normal" font="default" size="100%"&gt;bark thickness&lt;/style&gt;&lt;/keyword&gt;&lt;keyword&gt;&lt;style face="normal" font="default" size="100%"&gt;canopy seed bank&lt;/style&gt;&lt;/keyword&gt;&lt;keyword&gt;&lt;style face="normal" font="default" size="100%"&gt;closed cones&lt;/style&gt;&lt;/keyword&gt;&lt;keyword&gt;&lt;style face="normal" font="default" size="100%"&gt;ecological&lt;/style&gt;&lt;/</w:instrText>
            </w:r>
            <w:r w:rsidRPr="00E95154">
              <w:rPr>
                <w:sz w:val="20"/>
                <w:lang w:val="en-GB"/>
              </w:rPr>
              <w:instrText>keyword&gt;&lt;keyword&gt;&lt;style face="normal" font="default" size="100%"&gt;classification&lt;/style&gt;&lt;/keyword&gt;&lt;keyword&gt;&lt;style face="normal" font="default" size="100%"&gt;fire adaptation&lt;/style&gt;&lt;/keyword&gt;&lt;keyword&gt;&lt;style face="normal" font="default" size="100%"&gt;Spanish pines&lt;/style&gt;&lt;/keyword&gt;&lt;keyword&gt;&lt;style face="normal" font="default" size="100%"&gt;Pinus-pinaster ait&lt;/style&gt;&lt;/keyword&gt;&lt;keyword&gt;&lt;style face="normal" font="default" size="100%"&gt;seed banks&lt;/style&gt;&lt;/keyword&gt;&lt;keyword&gt;&lt;style face="normal" font="default" size="100%"&gt;halepensis&lt;/style&gt;&lt;/keyword&gt;&lt;keyword&gt;&lt;style face="normal" font="default" size="100%"&gt;canopy&lt;/style&gt;&lt;/keyword&gt;&lt;keyword&gt;&lt;style face="normal" font="default" size="100%"&gt;fire&lt;/style&gt;&lt;/keyword&gt;&lt;keyword&gt;&lt;style face="normal" font="default" size="100%"&gt;serotiny&lt;/style&gt;&lt;/keyword&gt;&lt;keyword&gt;&lt;style face="normal" font="default" size="100%"&gt;regeneration&lt;/style&gt;&lt;/keyword&gt;&lt;keyword&gt;&lt;style face="normal" font="default" size="100%"&gt;determinants&lt;/style&gt;&lt;/keyword&gt;&lt;keyword&gt;&lt;style face="normal" font="default" size="100%"&gt;peninsula&lt;/style&gt;&lt;/keyword&gt;&lt;keyword&gt;&lt;style face="normal" font="default" size="100%"&gt;conifers&lt;/style&gt;&lt;/keyword&gt;&lt;/keywords&gt;&lt;dates&gt;&lt;year&gt;&lt;style face="normal" font="default" size="100%"&gt;2004&lt;/style&gt;&lt;/year&gt;&lt;/dates&gt;&lt;accession-num&gt;&lt;style face="normal" font="default" size="100%"&gt;ISI:000221505500006&lt;/style&gt;&lt;/accession-num&gt;&lt;urls&gt;&lt;related-urls&gt;&lt;url&gt;&lt;style face="normal" font="default" size="100%"&gt;&amp;lt;Go to ISI&amp;gt;://000221505500006  &lt;/style&gt;&lt;/url&gt;&lt;/related-urls&gt;&lt;/urls&gt;&lt;/record&gt;&lt;/Cite&gt;&lt;/EndNote&gt;</w:instrText>
            </w:r>
            <w:r>
              <w:rPr>
                <w:sz w:val="20"/>
                <w:lang w:val="fr-FR"/>
              </w:rPr>
              <w:fldChar w:fldCharType="separate"/>
            </w:r>
            <w:r w:rsidRPr="00E95154">
              <w:rPr>
                <w:sz w:val="20"/>
                <w:lang w:val="en-GB"/>
              </w:rPr>
              <w:t>(Tapias et al. 2004)</w:t>
            </w:r>
            <w:r>
              <w:rPr>
                <w:sz w:val="20"/>
                <w:lang w:val="fr-FR"/>
              </w:rPr>
              <w:fldChar w:fldCharType="end"/>
            </w:r>
            <w:r w:rsidR="00CD33FF" w:rsidRPr="00E95154">
              <w:rPr>
                <w:sz w:val="20"/>
                <w:lang w:val="en-GB"/>
              </w:rPr>
              <w:t> :  250 years</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p</w:t>
            </w:r>
            <w:r>
              <w:rPr>
                <w:color w:val="FF0000"/>
                <w:sz w:val="20"/>
                <w:vertAlign w:val="subscript"/>
                <w:lang w:val="en-GB"/>
              </w:rPr>
              <w:t>st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shade tolerance, high = 5, low = 1</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sz w:val="20"/>
                <w:lang w:val="en-GB"/>
              </w:rPr>
              <w:t>pfext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Light extinction coefficient, average coefficient for Lambert-Beer law type description of light transmission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b/>
                <w:sz w:val="20"/>
                <w:lang w:val="en-GB"/>
              </w:rPr>
            </w:pPr>
            <w:r>
              <w:rPr>
                <w:b/>
                <w:sz w:val="20"/>
                <w:lang w:val="en-GB"/>
              </w:rPr>
              <w:t>Physiological parameters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vertAlign w:val="subscript"/>
                <w:lang w:val="en-GB"/>
              </w:rPr>
            </w:pPr>
            <w:r>
              <w:rPr>
                <w:color w:val="FF0000"/>
                <w:sz w:val="20"/>
              </w:rPr>
              <w:sym w:font="Symbol" w:char="F073"/>
            </w:r>
            <w:r>
              <w:rPr>
                <w:color w:val="FF0000"/>
                <w:sz w:val="20"/>
                <w:vertAlign w:val="subscript"/>
                <w:lang w:val="en-GB"/>
              </w:rPr>
              <w:t>n</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color w:val="000000"/>
                <w:sz w:val="20"/>
                <w:lang w:val="en-GB"/>
              </w:rPr>
              <w:t>[kg N (kg root dM)</w:t>
            </w:r>
            <w:r>
              <w:rPr>
                <w:color w:val="000000"/>
                <w:sz w:val="20"/>
                <w:vertAlign w:val="superscript"/>
                <w:lang w:val="en-GB"/>
              </w:rPr>
              <w:t xml:space="preserve">-1 </w:t>
            </w:r>
            <w:r>
              <w:rPr>
                <w:color w:val="000000"/>
                <w:sz w:val="20"/>
                <w:lang w:val="en-GB"/>
              </w:rPr>
              <w:t>y</w:t>
            </w:r>
            <w:r>
              <w:rPr>
                <w:color w:val="000000"/>
                <w:sz w:val="20"/>
                <w:vertAlign w:val="superscript"/>
                <w:lang w:val="en-GB"/>
              </w:rPr>
              <w:t>-1</w:t>
            </w:r>
            <w:r>
              <w:rPr>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specific nitrogen uptake capacity of fine roots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respcoeff</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vAlign w:val="bottom"/>
          </w:tcPr>
          <w:p w:rsidR="00CD33FF" w:rsidRDefault="004268C3">
            <w:pPr>
              <w:spacing w:before="120" w:after="120" w:line="360" w:lineRule="auto"/>
              <w:jc w:val="center"/>
              <w:rPr>
                <w:lang w:val="en-GB"/>
              </w:rPr>
            </w:pPr>
            <w:r>
              <w:rPr>
                <w:lang w:val="en-GB"/>
              </w:rPr>
              <w:t>0.52</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fraction of gross production which is respired by the whole plant (autotrophe respiration) for the model variant which uses a fixed fraction (see Landsberg)</w:t>
            </w:r>
          </w:p>
        </w:tc>
        <w:tc>
          <w:tcPr>
            <w:tcW w:w="3685" w:type="dxa"/>
            <w:tcBorders>
              <w:top w:val="single" w:sz="6" w:space="0" w:color="000000"/>
              <w:left w:val="single" w:sz="6" w:space="0" w:color="000000"/>
              <w:bottom w:val="single" w:sz="6" w:space="0" w:color="000000"/>
              <w:right w:val="single" w:sz="6" w:space="0" w:color="000000"/>
            </w:tcBorders>
          </w:tcPr>
          <w:p w:rsidR="00CD33FF" w:rsidRPr="00E95154" w:rsidRDefault="00CD33FF">
            <w:pPr>
              <w:spacing w:before="120" w:after="120" w:line="360" w:lineRule="auto"/>
              <w:jc w:val="center"/>
              <w:rPr>
                <w:sz w:val="20"/>
                <w:szCs w:val="20"/>
                <w:lang w:val="en-GB"/>
              </w:rPr>
            </w:pPr>
            <w:r w:rsidRPr="00E95154">
              <w:rPr>
                <w:sz w:val="20"/>
                <w:szCs w:val="20"/>
                <w:lang w:val="en-GB"/>
              </w:rPr>
              <w:t>GOTILWA+: für Holz: 35 cal g-1 DM y-1 * 0,08</w:t>
            </w:r>
          </w:p>
          <w:p w:rsidR="00CD33FF" w:rsidRPr="00E95154" w:rsidRDefault="00CD33FF">
            <w:pPr>
              <w:spacing w:before="120" w:after="120" w:line="360" w:lineRule="auto"/>
              <w:jc w:val="center"/>
              <w:rPr>
                <w:sz w:val="20"/>
                <w:szCs w:val="20"/>
                <w:lang w:val="en-GB"/>
              </w:rPr>
            </w:pPr>
            <w:r w:rsidRPr="00E95154">
              <w:rPr>
                <w:sz w:val="20"/>
                <w:szCs w:val="20"/>
                <w:lang w:val="en-GB"/>
              </w:rPr>
              <w:t xml:space="preserve">Blätter: </w:t>
            </w:r>
          </w:p>
          <w:p w:rsidR="00CD33FF" w:rsidRDefault="00CD33FF">
            <w:pPr>
              <w:rPr>
                <w:lang w:val="en-GB"/>
              </w:rPr>
            </w:pPr>
            <w:r w:rsidRPr="00E95154">
              <w:rPr>
                <w:sz w:val="20"/>
                <w:szCs w:val="20"/>
                <w:lang w:val="en-GB"/>
              </w:rPr>
              <w:t>Rl = 55,5*[C mobil]*Q10 + 33,3*(1-Cm)*Q10</w:t>
            </w:r>
          </w:p>
        </w:tc>
        <w:tc>
          <w:tcPr>
            <w:tcW w:w="4111" w:type="dxa"/>
            <w:tcBorders>
              <w:top w:val="single" w:sz="6" w:space="0" w:color="000000"/>
              <w:left w:val="single" w:sz="6" w:space="0" w:color="000000"/>
              <w:bottom w:val="single" w:sz="6" w:space="0" w:color="000000"/>
              <w:right w:val="single" w:sz="6" w:space="0" w:color="000000"/>
            </w:tcBorders>
          </w:tcPr>
          <w:p w:rsidR="00CD33FF" w:rsidRDefault="00E95154">
            <w:pPr>
              <w:spacing w:before="120" w:after="120" w:line="360" w:lineRule="auto"/>
              <w:jc w:val="center"/>
              <w:rPr>
                <w:sz w:val="20"/>
                <w:lang w:val="en-GB"/>
              </w:rPr>
            </w:pPr>
            <w:r>
              <w:rPr>
                <w:sz w:val="20"/>
                <w:lang w:val="en-GB"/>
              </w:rPr>
              <w:t xml:space="preserve">Pinus sylvestris: 0.52 </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prg</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nil"/>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fraction of carbon lost as growth respiration during growth (= gC re</w:t>
            </w:r>
            <w:r w:rsidR="004268C3">
              <w:rPr>
                <w:sz w:val="20"/>
                <w:lang w:val="en-GB"/>
              </w:rPr>
              <w:t>s</w:t>
            </w:r>
            <w:r>
              <w:rPr>
                <w:sz w:val="20"/>
                <w:lang w:val="en-GB"/>
              </w:rPr>
              <w:t>pired as growth re</w:t>
            </w:r>
            <w:r w:rsidR="004268C3">
              <w:rPr>
                <w:sz w:val="20"/>
                <w:lang w:val="en-GB"/>
              </w:rPr>
              <w:t>s</w:t>
            </w:r>
            <w:r>
              <w:rPr>
                <w:sz w:val="20"/>
                <w:lang w:val="en-GB"/>
              </w:rPr>
              <w:t>piration /(gC respired for growth respiration + gC laid down in products of growth)</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E9515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prms</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specific respiration rate of sap wood (generally at a base temperature of 15 °C, if other base temperatures were used, report these and if available information on temperature sensitivity as Q10) = fraction of mass repired per day for maintenance purposes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sz w:val="20"/>
                <w:lang w:val="en-GB"/>
              </w:rPr>
            </w:pPr>
            <w:r w:rsidRPr="00E95154">
              <w:rPr>
                <w:sz w:val="20"/>
                <w:szCs w:val="20"/>
                <w:lang w:val="en-GB"/>
              </w:rPr>
              <w:t>GOTILWA+:</w:t>
            </w:r>
          </w:p>
          <w:p w:rsidR="00CD33FF" w:rsidRPr="00E95154" w:rsidRDefault="00CD33FF">
            <w:pPr>
              <w:spacing w:before="120" w:after="120" w:line="360" w:lineRule="auto"/>
              <w:jc w:val="center"/>
              <w:rPr>
                <w:sz w:val="20"/>
                <w:szCs w:val="20"/>
                <w:lang w:val="en-GB"/>
              </w:rPr>
            </w:pPr>
            <w:r w:rsidRPr="00E95154">
              <w:rPr>
                <w:sz w:val="20"/>
                <w:szCs w:val="20"/>
                <w:lang w:val="en-GB"/>
              </w:rPr>
              <w:t>für Holz: 35 cal g-1 DM y-1 * 0,08</w:t>
            </w:r>
          </w:p>
          <w:p w:rsidR="00CD33FF" w:rsidRDefault="00CD33FF">
            <w:pPr>
              <w:rPr>
                <w:lang w:val="en-GB"/>
              </w:rPr>
            </w:pPr>
            <w:r w:rsidRPr="00E95154">
              <w:rPr>
                <w:sz w:val="20"/>
                <w:lang w:val="en-GB"/>
              </w:rPr>
              <w:t>at 25 °C</w:t>
            </w:r>
          </w:p>
        </w:tc>
        <w:tc>
          <w:tcPr>
            <w:tcW w:w="4111" w:type="dxa"/>
            <w:tcBorders>
              <w:top w:val="single" w:sz="6" w:space="0" w:color="000000"/>
              <w:left w:val="single" w:sz="6" w:space="0" w:color="000000"/>
              <w:bottom w:val="single" w:sz="6" w:space="0" w:color="000000"/>
              <w:right w:val="single" w:sz="6" w:space="0" w:color="000000"/>
            </w:tcBorders>
          </w:tcPr>
          <w:p w:rsidR="00CD33FF" w:rsidRPr="00E95154"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prmr</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specific respiration rate of fine roots </w:t>
            </w:r>
            <w:r>
              <w:rPr>
                <w:sz w:val="20"/>
                <w:lang w:val="en-GB"/>
              </w:rPr>
              <w:lastRenderedPageBreak/>
              <w:t>(generally at a base temperature of 15 °C, if other base temperatures were used, report these and if available information on temperature sensitivity as Q10) = fraction of mass respired per day for maintenance purposes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szCs w:val="20"/>
                <w:lang w:val="en-GB"/>
              </w:rPr>
            </w:pPr>
            <w:r>
              <w:rPr>
                <w:sz w:val="20"/>
                <w:szCs w:val="20"/>
                <w:lang w:val="en-GB"/>
              </w:rPr>
              <w:lastRenderedPageBreak/>
              <w:t xml:space="preserve">GOTILWA+:    Rfr = BM(fr) * </w:t>
            </w:r>
            <w:r>
              <w:rPr>
                <w:sz w:val="20"/>
                <w:szCs w:val="20"/>
                <w:lang w:val="en-GB"/>
              </w:rPr>
              <w:lastRenderedPageBreak/>
              <w:t>q10*((0,1*33,3)+(1-0,1)*55,5)</w:t>
            </w:r>
          </w:p>
          <w:p w:rsidR="00CD33FF" w:rsidRDefault="00CD33FF">
            <w:pPr>
              <w:rPr>
                <w:lang w:val="en-GB"/>
              </w:rPr>
            </w:pPr>
            <w:r>
              <w:rPr>
                <w:sz w:val="20"/>
                <w:szCs w:val="20"/>
                <w:lang w:val="en-GB"/>
              </w:rPr>
              <w:t>(Annahme: 10% structural C in roots)</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E9515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psf</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[y</w:t>
            </w:r>
            <w:r>
              <w:rPr>
                <w:color w:val="000000"/>
                <w:sz w:val="20"/>
                <w:vertAlign w:val="superscript"/>
                <w:lang w:val="en-GB"/>
              </w:rPr>
              <w:t>-1</w:t>
            </w:r>
            <w:r>
              <w:rPr>
                <w:sz w:val="20"/>
                <w:lang w:val="en-GB"/>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vAlign w:val="bottom"/>
          </w:tcPr>
          <w:p w:rsidR="00CD33FF" w:rsidRDefault="00CD33FF">
            <w:pPr>
              <w:spacing w:before="120" w:after="120" w:line="360" w:lineRule="auto"/>
              <w:jc w:val="center"/>
              <w:rPr>
                <w:lang w:val="en-GB"/>
              </w:rPr>
            </w:pPr>
            <w:r>
              <w:rPr>
                <w:lang w:val="en-GB"/>
              </w:rPr>
              <w:t>0,73</w:t>
            </w:r>
          </w:p>
          <w:p w:rsidR="00CD33FF" w:rsidRDefault="00CD33FF">
            <w:pPr>
              <w:spacing w:before="120" w:after="120" w:line="360" w:lineRule="auto"/>
              <w:jc w:val="center"/>
              <w:rPr>
                <w:lang w:val="en-GB"/>
              </w:rPr>
            </w:pPr>
            <w:r>
              <w:rPr>
                <w:lang w:val="en-GB"/>
              </w:rPr>
              <w:t>0,4</w:t>
            </w:r>
          </w:p>
          <w:p w:rsidR="00CD33FF" w:rsidRDefault="00CD33FF">
            <w:pPr>
              <w:spacing w:before="120" w:after="120" w:line="360" w:lineRule="auto"/>
              <w:jc w:val="center"/>
              <w:rPr>
                <w:lang w:val="en-GB"/>
              </w:rPr>
            </w:pPr>
            <w:r>
              <w:rPr>
                <w:lang w:val="en-GB"/>
              </w:rPr>
              <w:t>0,36</w:t>
            </w:r>
          </w:p>
          <w:p w:rsidR="00E95154" w:rsidRDefault="00E95154">
            <w:pPr>
              <w:spacing w:before="120" w:after="120" w:line="360" w:lineRule="auto"/>
              <w:jc w:val="center"/>
              <w:rPr>
                <w:lang w:val="en-GB"/>
              </w:rPr>
            </w:pPr>
            <w:r>
              <w:rPr>
                <w:lang w:val="en-GB"/>
              </w:rPr>
              <w:t>0.5</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senescence rate of leaves (= 1/life span), in case of cold deciduous trees = 1</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sz w:val="20"/>
                <w:szCs w:val="20"/>
                <w:lang w:val="en-GB"/>
              </w:rPr>
            </w:pPr>
            <w:r>
              <w:rPr>
                <w:sz w:val="20"/>
                <w:szCs w:val="20"/>
                <w:lang w:val="en-GB"/>
              </w:rPr>
              <w:t>GOTILWA+</w:t>
            </w:r>
            <w:r w:rsidR="00E95154">
              <w:rPr>
                <w:sz w:val="20"/>
                <w:szCs w:val="20"/>
                <w:lang w:val="en-GB"/>
              </w:rPr>
              <w:t xml:space="preserve"> </w:t>
            </w:r>
            <w:r w:rsidR="00E95154">
              <w:rPr>
                <w:sz w:val="20"/>
                <w:szCs w:val="20"/>
                <w:lang w:val="en-GB"/>
              </w:rPr>
              <w:fldChar w:fldCharType="begin"/>
            </w:r>
            <w:r w:rsidR="00E95154">
              <w:rPr>
                <w:sz w:val="20"/>
                <w:szCs w:val="20"/>
                <w:lang w:val="en-GB"/>
              </w:rPr>
              <w:instrText xml:space="preserve"> ADDIN EN.CITE &lt;EndNote&gt;&lt;Cite&gt;&lt;Author&gt;Gracia&lt;/Author&gt;&lt;Year&gt;2004(?)&lt;/Year&gt;&lt;RecNum&gt;1645&lt;/RecNum&gt;&lt;record&gt;&lt;database name="pl-Converted.enl" path="C:\verschiedenes\endnote8\pl-Converted.enl"&gt;pl-Converted.enl&lt;/database&gt;&lt;source-app name="EndNote" version="8.0"&gt;EndNote&lt;/source-app&gt;&lt;rec-number&gt;1645&lt;/rec-number&gt;&lt;ref-type name="Electronic Source"&gt;12&lt;/ref-type&gt;&lt;contributors&gt;&lt;authors&gt;&lt;author&gt;&lt;style face="normal" font="default" size="100%"&gt;Gracia, G&lt;/style&gt;&lt;/author&gt;&lt;author&gt;&lt;style face="normal" font="default" size="100%"&gt;Sabaté, S.&lt;/style&gt;&lt;/author&gt;&lt;author&gt;&lt;style face="normal" font="default" size="100%"&gt;Sánchez, A.&lt;/style&gt;&lt;/author&gt;&lt;/authors&gt;&lt;/contributors&gt;&lt;titles&gt;&lt;title&gt;&lt;style face="normal" font="default" size="100%"&gt;El cambio climático y la reducción de la reserva de agua en el bosque mediterráneo&lt;/style&gt;&lt;/title&gt;&lt;secondary-title&gt;&lt;style face="normal" font="default" size="100%"&gt;Ecosistemas&lt;/style&gt;&lt;/secondary-title&gt;&lt;/titles&gt;&lt;dates&gt;&lt;year&gt;&lt;style face="normal" font="default" size="100%"&gt;2004(?)&lt;/style&gt;&lt;/year&gt;&lt;/dates&gt;&lt;publisher&gt;&lt;style face="normal" font="default" size="100%"&gt;http://www.revistaecosistemas.net/&lt;/style&gt;&lt;/publisher&gt;&lt;urls&gt;&lt;/urls&gt;&lt;/record&gt;&lt;/Cite&gt;&lt;/EndNote&gt;</w:instrText>
            </w:r>
            <w:r w:rsidR="00E95154">
              <w:rPr>
                <w:sz w:val="20"/>
                <w:szCs w:val="20"/>
                <w:lang w:val="en-GB"/>
              </w:rPr>
              <w:fldChar w:fldCharType="separate"/>
            </w:r>
            <w:r w:rsidR="00E95154">
              <w:rPr>
                <w:sz w:val="20"/>
                <w:szCs w:val="20"/>
                <w:lang w:val="en-GB"/>
              </w:rPr>
              <w:t>(Gracia et al. 2004)</w:t>
            </w:r>
            <w:r w:rsidR="00E95154">
              <w:rPr>
                <w:sz w:val="20"/>
                <w:szCs w:val="20"/>
                <w:lang w:val="en-GB"/>
              </w:rPr>
              <w:fldChar w:fldCharType="end"/>
            </w:r>
            <w:r w:rsidR="00E95154">
              <w:rPr>
                <w:sz w:val="20"/>
                <w:szCs w:val="20"/>
                <w:lang w:val="en-GB"/>
              </w:rPr>
              <w:t>:</w:t>
            </w:r>
          </w:p>
          <w:p w:rsidR="00E95154" w:rsidRPr="00E95154" w:rsidRDefault="00E95154">
            <w:pPr>
              <w:rPr>
                <w:lang w:val="en-GB"/>
              </w:rPr>
            </w:pPr>
            <w:r>
              <w:rPr>
                <w:sz w:val="20"/>
                <w:szCs w:val="20"/>
                <w:lang w:val="en-GB"/>
              </w:rPr>
              <w:t>0.002 day</w:t>
            </w:r>
            <w:r w:rsidRPr="00E95154">
              <w:rPr>
                <w:sz w:val="20"/>
                <w:szCs w:val="20"/>
                <w:vertAlign w:val="superscript"/>
                <w:lang w:val="en-GB"/>
              </w:rPr>
              <w:t>-1</w:t>
            </w:r>
            <w:r>
              <w:rPr>
                <w:sz w:val="20"/>
                <w:szCs w:val="20"/>
                <w:vertAlign w:val="superscript"/>
                <w:lang w:val="en-GB"/>
              </w:rPr>
              <w:t xml:space="preserve"> </w:t>
            </w:r>
            <w:r>
              <w:rPr>
                <w:sz w:val="20"/>
                <w:szCs w:val="20"/>
                <w:lang w:val="en-GB"/>
              </w:rPr>
              <w:t xml:space="preserve">  </w:t>
            </w:r>
            <w:r w:rsidRPr="00E95154">
              <w:rPr>
                <w:sz w:val="20"/>
                <w:szCs w:val="20"/>
                <w:lang w:val="en-GB"/>
              </w:rPr>
              <w:sym w:font="Wingdings" w:char="F0E0"/>
            </w:r>
            <w:r>
              <w:rPr>
                <w:sz w:val="20"/>
                <w:szCs w:val="20"/>
                <w:lang w:val="en-GB"/>
              </w:rPr>
              <w:t xml:space="preserve">  </w:t>
            </w:r>
            <w:r w:rsidRPr="00E95154">
              <w:rPr>
                <w:b/>
                <w:sz w:val="20"/>
                <w:szCs w:val="20"/>
                <w:lang w:val="en-GB"/>
              </w:rPr>
              <w:t>0.73</w:t>
            </w:r>
            <w:r>
              <w:rPr>
                <w:sz w:val="20"/>
                <w:szCs w:val="20"/>
                <w:lang w:val="en-GB"/>
              </w:rPr>
              <w:t xml:space="preserve"> year</w:t>
            </w:r>
            <w:r w:rsidRPr="00E95154">
              <w:rPr>
                <w:sz w:val="20"/>
                <w:szCs w:val="20"/>
                <w:vertAlign w:val="superscript"/>
                <w:lang w:val="en-GB"/>
              </w:rPr>
              <w:t>-1</w:t>
            </w:r>
          </w:p>
          <w:p w:rsidR="00CD33FF" w:rsidRPr="00E95154" w:rsidRDefault="00CD33FF">
            <w:pPr>
              <w:rPr>
                <w:lang w:val="en-GB"/>
              </w:rPr>
            </w:pPr>
            <w:r w:rsidRPr="00E95154">
              <w:rPr>
                <w:lang w:val="en-GB"/>
              </w:rPr>
              <w:t>Sabate et al. 2002</w:t>
            </w:r>
          </w:p>
          <w:p w:rsidR="00CD33FF" w:rsidRDefault="00CD33FF">
            <w:pPr>
              <w:rPr>
                <w:lang w:val="fr-FR"/>
              </w:rPr>
            </w:pPr>
            <w:r>
              <w:rPr>
                <w:lang w:val="fr-FR"/>
              </w:rPr>
              <w:t>Sabate et al. 2002</w:t>
            </w:r>
          </w:p>
          <w:p w:rsidR="00E95154" w:rsidRPr="00E95154" w:rsidRDefault="00E95154">
            <w:pPr>
              <w:rPr>
                <w:lang w:val="en-GB"/>
              </w:rPr>
            </w:pPr>
            <w:r>
              <w:rPr>
                <w:lang w:val="fr-FR"/>
              </w:rPr>
              <w:fldChar w:fldCharType="begin"/>
            </w:r>
            <w:r>
              <w:rPr>
                <w:lang w:val="fr-FR"/>
              </w:rPr>
              <w:instrText xml:space="preserve"> ADDIN EN.CITE &lt;EndNote&gt;&lt;Cite&gt;&lt;Author&gt;Lopez-Serrano&lt;/Author&gt;&lt;Year&gt;2005&lt;/Year&gt;&lt;RecNum&gt;1636&lt;/RecNum&gt;&lt;record&gt;&lt;database name="pl-Converted.enl" path="C:\verschiedenes\endnote8\pl-Converted.enl"&gt;pl-Converted.enl&lt;/database&gt;&lt;source-app name="EndNote" version="8.0"&gt;EndNote&lt;/source-app&gt;&lt;rec-number&gt;1636&lt;/rec-number&gt;&lt;ref-type name="Journal Article"&gt;17&lt;/ref-type&gt;&lt;contributors&gt;&lt;authors&gt;&lt;author&gt;&lt;style face="normal" font="default" size="100%"&gt;Lopez-Serrano, F. R.&lt;/style&gt;&lt;/author&gt;&lt;author&gt;&lt;style face="normal" font="default" size="100%"&gt;Garcia-Morote, A.&lt;/style&gt;&lt;/author&gt;&lt;author&gt;&lt;style face="normal" font="default" size="100%"&gt;Andres-Abellan, M.&lt;/style&gt;&lt;/author&gt;&lt;author&gt;&lt;style face="normal" font="default" size="100%"&gt;Tendero, A.&lt;/style&gt;&lt;/author&gt;&lt;author&gt;&lt;style face="normal" font="default" size="100%"&gt;del Cerro, A.&lt;/style&gt;&lt;/author&gt;&lt;/authors&gt;&lt;/contributors&gt;&lt;titles&gt;&lt;title&gt;&lt;style face="normal" font="default" size="100%"&gt;Site and weather effects in allometries: A simple approach to climate change effect on pines&lt;/style&gt;&lt;/title&gt;&lt;secondary-title&gt;&lt;style face="normal" font="default" size="100%"&gt;Forest Ecology And Management&lt;/style&gt;&lt;/secondary-title&gt;&lt;/titles&gt;&lt;pages&gt;&lt;style face="normal" font="default" size="100%"&gt;251-270&lt;/style&gt;&lt;/pages&gt;&lt;volume&gt;&lt;style face="normal" font="default" size="100%"&gt;215&lt;/style&gt;&lt;/volume&gt;&lt;number&gt;&lt;style face="normal" font="default" size="100%"&gt;1-3&lt;/style&gt;&lt;/number&gt;&lt;keywords&gt;&lt;keyword&gt;&lt;style face="normal" font="default" size="100%"&gt;allometry&lt;/style&gt;&lt;/keyword&gt;&lt;keyword&gt;&lt;style face="normal" font="default" size="100%"&gt;bioclimatic variables&lt;/style&gt;&lt;/keyword&gt;&lt;keyword&gt;&lt;style face="normal" font="default" size="100%"&gt;leaf area&lt;/style&gt;&lt;/keyw</w:instrText>
            </w:r>
            <w:r w:rsidRPr="00E95154">
              <w:rPr>
                <w:lang w:val="en-GB"/>
              </w:rPr>
              <w:instrText>ord&gt;&lt;keyword&gt;&lt;style face="normal" font="default" size="100%"&gt;biomass&lt;/style&gt;&lt;/keyword&gt;&lt;keyword&gt;&lt;style face="normal" font="default" size="100%"&gt;Pinus halepensis&lt;/style&gt;&lt;/keyword&gt;&lt;keyword&gt;&lt;style face="normal" font="default" size="100%"&gt;Leaf-area&lt;/style&gt;&lt;/keyword&gt;&lt;keyword&gt;&lt;style face="normal" font="default" size="100%"&gt;sapwood area&lt;/style&gt;&lt;/keyword&gt;&lt;keyword&gt;&lt;style face="normal" font="default" size="100%"&gt;scots pine&lt;/style&gt;&lt;/keyword&gt;&lt;keyword&gt;&lt;style face="normal" font="default" size="100%"&gt;lodgepole pine&lt;/style&gt;&lt;/keyword&gt;&lt;keyword&gt;&lt;style face="normal" font="default" size="100%"&gt;foliage area&lt;/style&gt;&lt;/keyword&gt;&lt;keyword&gt;&lt;style face="normal" font="default" size="100%"&gt;biomass&lt;/style&gt;&lt;/keyword&gt;&lt;keyword&gt;&lt;style face="normal" font="default" size="100%"&gt;stands&lt;/style&gt;&lt;/keyword&gt;&lt;keyword&gt;&lt;style face="normal" font="default" size="100%"&gt;forest&lt;/style&gt;&lt;/keyword&gt;&lt;keyword&gt;&lt;style face="normal" font="default" size="100%"&gt;permeability&lt;/style&gt;&lt;/keyword&gt;&lt;keyword&gt;&lt;style face="normal" font="default" size="100%"&gt;equations&lt;/style&gt;&lt;/keyword&gt;&lt;/keywords&gt;&lt;dates&gt;&lt;year&gt;&lt;style face="normal" font="default" size="100%"&gt;2005&lt;/style&gt;&lt;/year&gt;&lt;pub-dates&gt;&lt;date&gt;&lt;style face="normal" font="default" size="100%"&gt;Aug 25&lt;/style&gt;&lt;/date&gt;&lt;/pub-dates&gt;&lt;/dates&gt;&lt;accession-num&gt;&lt;style face="normal" font="default" size="100%"&gt;ISI:000232354000019&lt;/style&gt;&lt;/accession-num&gt;&lt;urls&gt;&lt;related-urls&gt;&lt;url&gt;&lt;style face="normal" font="default" size="100%"&gt;&amp;lt;Go to ISI&amp;gt;://000232354000019  &lt;/style&gt;&lt;/url&gt;&lt;/related-urls&gt;&lt;/urls&gt;&lt;/record&gt;&lt;/Cite&gt;&lt;/EndNote&gt;</w:instrText>
            </w:r>
            <w:r>
              <w:rPr>
                <w:lang w:val="fr-FR"/>
              </w:rPr>
              <w:fldChar w:fldCharType="separate"/>
            </w:r>
            <w:r w:rsidRPr="00E95154">
              <w:rPr>
                <w:lang w:val="en-GB"/>
              </w:rPr>
              <w:t>(Lopez-Serrano et al. 2005)</w:t>
            </w:r>
            <w:r>
              <w:rPr>
                <w:lang w:val="fr-FR"/>
              </w:rPr>
              <w:fldChar w:fldCharType="end"/>
            </w:r>
            <w:r w:rsidRPr="00E95154">
              <w:rPr>
                <w:lang w:val="en-GB"/>
              </w:rPr>
              <w:t> : mea nage of nee</w:t>
            </w:r>
            <w:r>
              <w:rPr>
                <w:lang w:val="en-GB"/>
              </w:rPr>
              <w:t xml:space="preserve">dles 24 month </w:t>
            </w:r>
            <w:r w:rsidRPr="00E95154">
              <w:rPr>
                <w:lang w:val="en-GB"/>
              </w:rPr>
              <w:sym w:font="Wingdings" w:char="F0E0"/>
            </w:r>
            <w:r>
              <w:rPr>
                <w:lang w:val="en-GB"/>
              </w:rPr>
              <w:t xml:space="preserve"> </w:t>
            </w:r>
            <w:r w:rsidRPr="00E95154">
              <w:rPr>
                <w:b/>
                <w:lang w:val="en-GB"/>
              </w:rPr>
              <w:t>0.5</w:t>
            </w:r>
          </w:p>
        </w:tc>
        <w:tc>
          <w:tcPr>
            <w:tcW w:w="4111" w:type="dxa"/>
            <w:tcBorders>
              <w:top w:val="single" w:sz="6" w:space="0" w:color="000000"/>
              <w:left w:val="single" w:sz="6" w:space="0" w:color="000000"/>
              <w:bottom w:val="single" w:sz="6" w:space="0" w:color="000000"/>
              <w:right w:val="single" w:sz="6" w:space="0" w:color="000000"/>
            </w:tcBorders>
          </w:tcPr>
          <w:p w:rsidR="00CD33FF" w:rsidRPr="00E95154"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pss</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[y</w:t>
            </w:r>
            <w:r>
              <w:rPr>
                <w:color w:val="000000"/>
                <w:sz w:val="20"/>
                <w:vertAlign w:val="superscript"/>
                <w:lang w:val="en-GB"/>
              </w:rPr>
              <w:t>-1</w:t>
            </w:r>
            <w:r>
              <w:rPr>
                <w:sz w:val="20"/>
                <w:lang w:val="en-GB"/>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vAlign w:val="bottom"/>
          </w:tcPr>
          <w:p w:rsidR="00CD33FF" w:rsidRDefault="00E95154" w:rsidP="00E95154">
            <w:pPr>
              <w:spacing w:before="120" w:after="120" w:line="360" w:lineRule="auto"/>
              <w:rPr>
                <w:lang w:val="en-GB"/>
              </w:rPr>
            </w:pPr>
            <w:r>
              <w:rPr>
                <w:lang w:val="en-GB"/>
              </w:rPr>
              <w:t xml:space="preserve"> 0</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senescence rate of sap wood (1/(time till stop of functioning as active water conducting xylem))</w:t>
            </w:r>
          </w:p>
        </w:tc>
        <w:tc>
          <w:tcPr>
            <w:tcW w:w="3685" w:type="dxa"/>
            <w:tcBorders>
              <w:top w:val="single" w:sz="6" w:space="0" w:color="000000"/>
              <w:left w:val="single" w:sz="6" w:space="0" w:color="000000"/>
              <w:bottom w:val="single" w:sz="6" w:space="0" w:color="000000"/>
              <w:right w:val="single" w:sz="6" w:space="0" w:color="000000"/>
            </w:tcBorders>
          </w:tcPr>
          <w:p w:rsidR="00E95154" w:rsidRDefault="00CD33FF">
            <w:pPr>
              <w:rPr>
                <w:sz w:val="20"/>
                <w:szCs w:val="20"/>
                <w:lang w:val="en-GB"/>
              </w:rPr>
            </w:pPr>
            <w:r>
              <w:rPr>
                <w:sz w:val="20"/>
                <w:szCs w:val="20"/>
                <w:lang w:val="en-GB"/>
              </w:rPr>
              <w:t>GOTILWA+</w:t>
            </w:r>
            <w:r w:rsidR="00E95154">
              <w:rPr>
                <w:sz w:val="20"/>
                <w:szCs w:val="20"/>
                <w:lang w:val="en-GB"/>
              </w:rPr>
              <w:t xml:space="preserve"> </w:t>
            </w:r>
          </w:p>
          <w:p w:rsidR="00E95154" w:rsidRPr="00E95154" w:rsidRDefault="00E95154">
            <w:pPr>
              <w:rPr>
                <w:sz w:val="20"/>
                <w:szCs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E95154">
            <w:pPr>
              <w:spacing w:before="120" w:after="120" w:line="360" w:lineRule="auto"/>
              <w:jc w:val="center"/>
              <w:rPr>
                <w:sz w:val="20"/>
                <w:lang w:val="en-GB"/>
              </w:rPr>
            </w:pPr>
            <w:r>
              <w:rPr>
                <w:sz w:val="20"/>
                <w:lang w:val="en-GB"/>
              </w:rPr>
              <w:t>Pinus sylvestris?</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psr</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[y</w:t>
            </w:r>
            <w:r>
              <w:rPr>
                <w:color w:val="000000"/>
                <w:sz w:val="20"/>
                <w:vertAlign w:val="superscript"/>
                <w:lang w:val="en-GB"/>
              </w:rPr>
              <w:t>-1</w:t>
            </w:r>
            <w:r>
              <w:rPr>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lang w:val="en-GB"/>
              </w:rPr>
            </w:pPr>
            <w:r>
              <w:rPr>
                <w:lang w:val="en-GB"/>
              </w:rPr>
              <w:t>1,095</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senescence rate of fine roots (= 1/life span)</w:t>
            </w:r>
          </w:p>
        </w:tc>
        <w:tc>
          <w:tcPr>
            <w:tcW w:w="3685" w:type="dxa"/>
            <w:tcBorders>
              <w:top w:val="single" w:sz="6" w:space="0" w:color="000000"/>
              <w:left w:val="single" w:sz="6" w:space="0" w:color="000000"/>
              <w:bottom w:val="single" w:sz="6" w:space="0" w:color="000000"/>
              <w:right w:val="single" w:sz="6" w:space="0" w:color="000000"/>
            </w:tcBorders>
          </w:tcPr>
          <w:p w:rsidR="00E95154" w:rsidRDefault="00E95154" w:rsidP="00E95154">
            <w:pPr>
              <w:rPr>
                <w:sz w:val="20"/>
                <w:szCs w:val="20"/>
                <w:lang w:val="en-GB"/>
              </w:rPr>
            </w:pPr>
            <w:r>
              <w:rPr>
                <w:sz w:val="20"/>
                <w:szCs w:val="20"/>
                <w:lang w:val="en-GB"/>
              </w:rPr>
              <w:t xml:space="preserve">GOTILWA+ </w:t>
            </w:r>
            <w:r>
              <w:rPr>
                <w:sz w:val="20"/>
                <w:szCs w:val="20"/>
                <w:lang w:val="en-GB"/>
              </w:rPr>
              <w:fldChar w:fldCharType="begin"/>
            </w:r>
            <w:r>
              <w:rPr>
                <w:sz w:val="20"/>
                <w:szCs w:val="20"/>
                <w:lang w:val="en-GB"/>
              </w:rPr>
              <w:instrText xml:space="preserve"> ADDIN EN.CITE &lt;EndNote&gt;&lt;Cite&gt;&lt;Author&gt;Gracia&lt;/Author&gt;&lt;Year&gt;2004(?)&lt;/Year&gt;&lt;RecNum&gt;1645&lt;/RecNum&gt;&lt;record&gt;&lt;database name="pl-Converted.enl" path="C:\verschiedenes\endnote8\pl-Converted.enl"&gt;pl-Converted.enl&lt;/database&gt;&lt;source-app name="EndNote" version="8.0"&gt;EndNote&lt;/source-app&gt;&lt;rec-number&gt;1645&lt;/rec-number&gt;&lt;ref-type name="Electronic Source"&gt;12&lt;/ref-type&gt;&lt;contributors&gt;&lt;authors&gt;&lt;author&gt;&lt;style face="normal" font="default" size="100%"&gt;Gracia, G&lt;/style&gt;&lt;/author&gt;&lt;author&gt;&lt;style face="normal" font="default" size="100%"&gt;Sabaté, S.&lt;/style&gt;&lt;/author&gt;&lt;author&gt;&lt;style face="normal" font="default" size="100%"&gt;Sánchez, A.&lt;/style&gt;&lt;/author&gt;&lt;/authors&gt;&lt;/contributors&gt;&lt;titles&gt;&lt;title&gt;&lt;style face="normal" font="default" size="100%"&gt;El cambio climático y la reducción de la reserva de agua en el bosque mediterráneo&lt;/style&gt;&lt;/title&gt;&lt;secondary-title&gt;&lt;style face="normal" font="default" size="100%"&gt;Ecosistemas&lt;/style&gt;&lt;/secondary-title&gt;&lt;/titles&gt;&lt;dates&gt;&lt;year&gt;&lt;style face="normal" font="default" size="100%"&gt;2004(?)&lt;/style&gt;&lt;/year&gt;&lt;/dates&gt;&lt;publisher&gt;&lt;style face="normal" font="default" size="100%"&gt;http://www.revistaecosistemas.net/&lt;/style&gt;&lt;/publisher&gt;&lt;urls&gt;&lt;/urls&gt;&lt;/record&gt;&lt;/Cite&gt;&lt;/EndNote&gt;</w:instrText>
            </w:r>
            <w:r>
              <w:rPr>
                <w:sz w:val="20"/>
                <w:szCs w:val="20"/>
                <w:lang w:val="en-GB"/>
              </w:rPr>
              <w:fldChar w:fldCharType="separate"/>
            </w:r>
            <w:r>
              <w:rPr>
                <w:sz w:val="20"/>
                <w:szCs w:val="20"/>
                <w:lang w:val="en-GB"/>
              </w:rPr>
              <w:t>(Gracia et al. 2004)</w:t>
            </w:r>
            <w:r>
              <w:rPr>
                <w:sz w:val="20"/>
                <w:szCs w:val="20"/>
                <w:lang w:val="en-GB"/>
              </w:rPr>
              <w:fldChar w:fldCharType="end"/>
            </w:r>
            <w:r>
              <w:rPr>
                <w:sz w:val="20"/>
                <w:szCs w:val="20"/>
                <w:lang w:val="en-GB"/>
              </w:rPr>
              <w:t>:</w:t>
            </w:r>
          </w:p>
          <w:p w:rsidR="00CD33FF" w:rsidRDefault="00E95154" w:rsidP="00E95154">
            <w:pPr>
              <w:rPr>
                <w:lang w:val="en-GB"/>
              </w:rPr>
            </w:pPr>
            <w:r>
              <w:rPr>
                <w:sz w:val="20"/>
                <w:szCs w:val="20"/>
                <w:lang w:val="en-GB"/>
              </w:rPr>
              <w:t>0.003 day</w:t>
            </w:r>
            <w:r w:rsidRPr="00E95154">
              <w:rPr>
                <w:sz w:val="20"/>
                <w:szCs w:val="20"/>
                <w:vertAlign w:val="superscript"/>
                <w:lang w:val="en-GB"/>
              </w:rPr>
              <w:t>-1</w:t>
            </w:r>
            <w:r>
              <w:rPr>
                <w:sz w:val="20"/>
                <w:szCs w:val="20"/>
                <w:lang w:val="en-GB"/>
              </w:rPr>
              <w:t xml:space="preserve">  </w:t>
            </w:r>
            <w:r w:rsidRPr="00E95154">
              <w:rPr>
                <w:sz w:val="20"/>
                <w:szCs w:val="20"/>
                <w:lang w:val="en-GB"/>
              </w:rPr>
              <w:sym w:font="Wingdings" w:char="F0E0"/>
            </w:r>
            <w:r>
              <w:rPr>
                <w:sz w:val="20"/>
                <w:szCs w:val="20"/>
                <w:lang w:val="en-GB"/>
              </w:rPr>
              <w:t xml:space="preserve"> 1.095 year</w:t>
            </w:r>
            <w:r w:rsidRPr="00E95154">
              <w:rPr>
                <w:sz w:val="20"/>
                <w:szCs w:val="20"/>
                <w:vertAlign w:val="superscript"/>
                <w:lang w:val="en-GB"/>
              </w:rPr>
              <w:t>-1</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E9515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pncr</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[gN gC</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average plant nitrogen-carbon ratio: for calculation needed: typical nitrogen and carbon content of individual organs and mass of these organs (where possible report age and size of the trees)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p w:rsidR="00CD33FF" w:rsidRDefault="00CD33FF">
            <w:pPr>
              <w:spacing w:before="120" w:after="120" w:line="360" w:lineRule="auto"/>
              <w:jc w:val="center"/>
              <w:rPr>
                <w:sz w:val="20"/>
                <w:lang w:val="en-GB"/>
              </w:rPr>
            </w:pPr>
          </w:p>
          <w:p w:rsidR="00CD33FF" w:rsidRPr="00E95154" w:rsidRDefault="00CD33FF">
            <w:pPr>
              <w:spacing w:before="120" w:after="120" w:line="360" w:lineRule="auto"/>
              <w:jc w:val="center"/>
              <w:rPr>
                <w:sz w:val="20"/>
                <w:lang w:val="en-GB"/>
              </w:rPr>
            </w:pPr>
          </w:p>
          <w:p w:rsidR="00CD33FF" w:rsidRPr="00E95154" w:rsidRDefault="00CD33FF">
            <w:pPr>
              <w:spacing w:before="120" w:after="120" w:line="360" w:lineRule="auto"/>
              <w:jc w:val="center"/>
              <w:rPr>
                <w:sz w:val="20"/>
                <w:lang w:val="en-GB"/>
              </w:rPr>
            </w:pPr>
          </w:p>
          <w:p w:rsidR="00CD33FF" w:rsidRPr="00E95154" w:rsidRDefault="00CD33FF">
            <w:pPr>
              <w:spacing w:before="120" w:after="120" w:line="360" w:lineRule="auto"/>
              <w:jc w:val="center"/>
              <w:rPr>
                <w:sz w:val="20"/>
                <w:lang w:val="en-GB"/>
              </w:rPr>
            </w:pPr>
          </w:p>
          <w:p w:rsidR="00CD33FF" w:rsidRPr="00E95154" w:rsidRDefault="00CD33FF">
            <w:pPr>
              <w:spacing w:before="120" w:after="120" w:line="360" w:lineRule="auto"/>
              <w:jc w:val="center"/>
              <w:rPr>
                <w:sz w:val="20"/>
                <w:lang w:val="en-GB"/>
              </w:rPr>
            </w:pPr>
          </w:p>
          <w:p w:rsidR="00CD33FF" w:rsidRPr="00E95154"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alphac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CD33FF">
            <w:pPr>
              <w:spacing w:before="120" w:after="120" w:line="360" w:lineRule="auto"/>
              <w:jc w:val="center"/>
              <w:rPr>
                <w:lang w:val="en-GB"/>
              </w:rPr>
            </w:pPr>
            <w:r>
              <w:rPr>
                <w:lang w:val="en-GB"/>
              </w:rPr>
              <w:t>0,5616</w:t>
            </w:r>
          </w:p>
          <w:p w:rsidR="00CD33FF" w:rsidRDefault="00CD33FF">
            <w:pPr>
              <w:spacing w:before="120" w:after="120" w:line="360" w:lineRule="auto"/>
              <w:jc w:val="center"/>
              <w:rPr>
                <w:lang w:val="en-GB"/>
              </w:rPr>
            </w:pPr>
            <w:r>
              <w:rPr>
                <w:lang w:val="en-GB"/>
              </w:rPr>
              <w:t>OR 0.694</w:t>
            </w:r>
          </w:p>
          <w:p w:rsidR="00CD33FF" w:rsidRDefault="00CD33FF">
            <w:pPr>
              <w:spacing w:before="120" w:after="120" w:line="360" w:lineRule="auto"/>
              <w:jc w:val="center"/>
              <w:rPr>
                <w:lang w:val="en-GB"/>
              </w:rPr>
            </w:pPr>
            <w:r>
              <w:rPr>
                <w:lang w:val="en-GB"/>
              </w:rPr>
              <w:sym w:font="Wingdings" w:char="F0E0"/>
            </w:r>
            <w:r>
              <w:rPr>
                <w:lang w:val="en-GB"/>
              </w:rPr>
              <w:t xml:space="preserve"> 0,63</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average growth increment of branches, twigs and gross roots relative to the sap wood increment (where possible report age and size of the trees)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szCs w:val="20"/>
                <w:lang w:val="en-GB"/>
              </w:rPr>
            </w:pPr>
            <w:r>
              <w:rPr>
                <w:sz w:val="20"/>
                <w:szCs w:val="20"/>
                <w:lang w:val="en-GB"/>
              </w:rPr>
              <w:t xml:space="preserve">GOTILWA+: </w:t>
            </w:r>
          </w:p>
          <w:p w:rsidR="00CD33FF" w:rsidRDefault="00CD33FF">
            <w:pPr>
              <w:spacing w:before="120" w:after="120" w:line="360" w:lineRule="auto"/>
              <w:jc w:val="center"/>
              <w:rPr>
                <w:sz w:val="20"/>
                <w:szCs w:val="20"/>
                <w:lang w:val="en-GB"/>
              </w:rPr>
            </w:pPr>
            <w:r>
              <w:rPr>
                <w:sz w:val="20"/>
                <w:szCs w:val="20"/>
                <w:lang w:val="en-GB"/>
              </w:rPr>
              <w:t>branches : stem = 0,28 OR: %abground = branches = 0.28-</w:t>
            </w:r>
          </w:p>
          <w:p w:rsidR="00CD33FF" w:rsidRDefault="00CD33FF">
            <w:pPr>
              <w:spacing w:before="120" w:after="120" w:line="360" w:lineRule="auto"/>
              <w:jc w:val="center"/>
              <w:rPr>
                <w:sz w:val="20"/>
                <w:szCs w:val="20"/>
                <w:lang w:val="en-GB"/>
              </w:rPr>
            </w:pPr>
            <w:r>
              <w:rPr>
                <w:sz w:val="20"/>
                <w:szCs w:val="20"/>
                <w:lang w:val="en-GB"/>
              </w:rPr>
              <w:t>BM below : BM above = 0,22</w:t>
            </w:r>
          </w:p>
          <w:p w:rsidR="00CD33FF" w:rsidRDefault="00CD33FF">
            <w:pPr>
              <w:rPr>
                <w:sz w:val="20"/>
                <w:lang w:val="en-GB"/>
              </w:rPr>
            </w:pPr>
            <w:r>
              <w:rPr>
                <w:sz w:val="20"/>
                <w:szCs w:val="20"/>
                <w:lang w:val="en-GB"/>
              </w:rPr>
              <w:lastRenderedPageBreak/>
              <w:sym w:font="Wingdings" w:char="F0E0"/>
            </w:r>
            <w:r>
              <w:rPr>
                <w:sz w:val="20"/>
                <w:szCs w:val="20"/>
                <w:lang w:val="en-GB"/>
              </w:rPr>
              <w:t xml:space="preserve"> = 0.28 + (0.22*1.28) = 0.5616</w:t>
            </w:r>
          </w:p>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E95154">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Pr="00E95154" w:rsidRDefault="00CD33FF">
            <w:pPr>
              <w:spacing w:before="120" w:after="120" w:line="360" w:lineRule="atLeast"/>
              <w:jc w:val="center"/>
              <w:rPr>
                <w:sz w:val="20"/>
                <w:lang w:val="en-GB"/>
              </w:rPr>
            </w:pPr>
            <w:r w:rsidRPr="00E95154">
              <w:rPr>
                <w:sz w:val="20"/>
                <w:lang w:val="en-GB"/>
              </w:rPr>
              <w:lastRenderedPageBreak/>
              <w:t>prhos</w:t>
            </w:r>
          </w:p>
        </w:tc>
        <w:tc>
          <w:tcPr>
            <w:tcW w:w="851" w:type="dxa"/>
            <w:tcBorders>
              <w:top w:val="single" w:sz="6" w:space="0" w:color="000000"/>
              <w:left w:val="single" w:sz="6" w:space="0" w:color="000000"/>
              <w:bottom w:val="single" w:sz="6" w:space="0" w:color="000000"/>
              <w:right w:val="single" w:sz="6" w:space="0" w:color="000000"/>
            </w:tcBorders>
          </w:tcPr>
          <w:p w:rsidR="00CD33FF" w:rsidRPr="00E95154" w:rsidRDefault="00CD33FF">
            <w:pPr>
              <w:spacing w:before="120" w:after="120" w:line="360" w:lineRule="auto"/>
              <w:jc w:val="center"/>
              <w:rPr>
                <w:color w:val="000000"/>
                <w:sz w:val="20"/>
                <w:lang w:val="en-GB"/>
              </w:rPr>
            </w:pPr>
            <w:r w:rsidRPr="00E95154">
              <w:rPr>
                <w:color w:val="000000"/>
                <w:sz w:val="20"/>
                <w:lang w:val="en-GB"/>
              </w:rPr>
              <w:t>kg DM cm</w:t>
            </w:r>
            <w:r w:rsidRPr="00E95154">
              <w:rPr>
                <w:color w:val="000000"/>
                <w:sz w:val="20"/>
                <w:vertAlign w:val="superscript"/>
                <w:lang w:val="en-GB"/>
              </w:rPr>
              <w:t>-3</w:t>
            </w:r>
            <w:r w:rsidRPr="00E95154">
              <w:rPr>
                <w:color w:val="000000"/>
                <w:sz w:val="20"/>
                <w:lang w:val="en-GB"/>
              </w:rPr>
              <w:t xml:space="preserve"> Fresh volume</w:t>
            </w:r>
          </w:p>
        </w:tc>
        <w:tc>
          <w:tcPr>
            <w:tcW w:w="992" w:type="dxa"/>
            <w:tcBorders>
              <w:top w:val="single" w:sz="6" w:space="0" w:color="000000"/>
              <w:left w:val="single" w:sz="6" w:space="0" w:color="000000"/>
              <w:bottom w:val="nil"/>
              <w:right w:val="single" w:sz="6" w:space="0" w:color="000000"/>
            </w:tcBorders>
            <w:shd w:val="pct25" w:color="auto" w:fill="FFFFFF"/>
            <w:vAlign w:val="bottom"/>
          </w:tcPr>
          <w:p w:rsidR="00CD33FF" w:rsidRDefault="00911C4E">
            <w:pPr>
              <w:spacing w:before="120" w:after="120" w:line="360" w:lineRule="auto"/>
              <w:jc w:val="center"/>
              <w:rPr>
                <w:lang w:val="en-GB"/>
              </w:rPr>
            </w:pPr>
            <w:r>
              <w:rPr>
                <w:lang w:val="en-GB"/>
              </w:rPr>
              <w:t>0.</w:t>
            </w:r>
            <w:r w:rsidR="00CD33FF">
              <w:rPr>
                <w:lang w:val="en-GB"/>
              </w:rPr>
              <w:t>00062</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density of sap wood, will often be approximated by wood density</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r>
              <w:rPr>
                <w:sz w:val="20"/>
                <w:szCs w:val="20"/>
                <w:lang w:val="en-GB"/>
              </w:rPr>
              <w:t>GOTILWA+</w:t>
            </w:r>
            <w:r w:rsidR="00E95154">
              <w:rPr>
                <w:sz w:val="20"/>
                <w:szCs w:val="20"/>
                <w:lang w:val="en-GB"/>
              </w:rPr>
              <w:t xml:space="preserve"> </w:t>
            </w:r>
            <w:r w:rsidR="00E95154">
              <w:rPr>
                <w:sz w:val="20"/>
                <w:szCs w:val="20"/>
                <w:lang w:val="en-GB"/>
              </w:rPr>
              <w:fldChar w:fldCharType="begin"/>
            </w:r>
            <w:r w:rsidR="00E95154">
              <w:rPr>
                <w:sz w:val="20"/>
                <w:szCs w:val="20"/>
                <w:lang w:val="en-GB"/>
              </w:rPr>
              <w:instrText xml:space="preserve"> ADDIN EN.CITE &lt;EndNote&gt;&lt;Cite&gt;&lt;Author&gt;Gracia&lt;/Author&gt;&lt;Year&gt;2004(?)&lt;/Year&gt;&lt;RecNum&gt;1645&lt;/RecNum&gt;&lt;record&gt;&lt;database name="pl-Converted.enl" path="C:\verschiedenes\endnote8\pl-Converted.enl"&gt;pl-Converted.enl&lt;/database&gt;&lt;source-app name="EndNote" version="8.0"&gt;EndNote&lt;/source-app&gt;&lt;rec-number&gt;1645&lt;/rec-number&gt;&lt;ref-type name="Electronic Source"&gt;12&lt;/ref-type&gt;&lt;contributors&gt;&lt;authors&gt;&lt;author&gt;&lt;style face="normal" font="default" size="100%"&gt;Gracia, G&lt;/style&gt;&lt;/author&gt;&lt;author&gt;&lt;style face="normal" font="default" size="100%"&gt;Sabaté, S.&lt;/style&gt;&lt;/author&gt;&lt;author&gt;&lt;style face="normal" font="default" size="100%"&gt;Sánchez, A.&lt;/style&gt;&lt;/author&gt;&lt;/authors&gt;&lt;/contributors&gt;&lt;titles&gt;&lt;title&gt;&lt;style face="normal" font="default" size="100%"&gt;El cambio climático y la reducción de la reserva de agua en el bosque mediterráneo&lt;/style&gt;&lt;/title&gt;&lt;secondary-title&gt;&lt;style face="normal" font="default" size="100%"&gt;Ecosistemas&lt;/style&gt;&lt;/secondary-title&gt;&lt;/titles&gt;&lt;dates&gt;&lt;year&gt;&lt;style face="normal" font="default" size="100%"&gt;2004(?)&lt;/style&gt;&lt;/year&gt;&lt;/dates&gt;&lt;publisher&gt;&lt;style face="normal" font="default" size="100%"&gt;http://www.revistaecosistemas.net/&lt;/style&gt;&lt;/publisher&gt;&lt;urls&gt;&lt;/urls&gt;&lt;/record&gt;&lt;/Cite&gt;&lt;/EndNote&gt;</w:instrText>
            </w:r>
            <w:r w:rsidR="00E95154">
              <w:rPr>
                <w:sz w:val="20"/>
                <w:szCs w:val="20"/>
                <w:lang w:val="en-GB"/>
              </w:rPr>
              <w:fldChar w:fldCharType="separate"/>
            </w:r>
            <w:r w:rsidR="00E95154">
              <w:rPr>
                <w:sz w:val="20"/>
                <w:szCs w:val="20"/>
                <w:lang w:val="en-GB"/>
              </w:rPr>
              <w:t>(Gracia et al. 2004)</w:t>
            </w:r>
            <w:r w:rsidR="00E95154">
              <w:rPr>
                <w:sz w:val="20"/>
                <w:szCs w:val="20"/>
                <w:lang w:val="en-GB"/>
              </w:rPr>
              <w:fldChar w:fldCharType="end"/>
            </w:r>
          </w:p>
        </w:tc>
        <w:tc>
          <w:tcPr>
            <w:tcW w:w="4111" w:type="dxa"/>
            <w:tcBorders>
              <w:top w:val="single" w:sz="6" w:space="0" w:color="000000"/>
              <w:left w:val="single" w:sz="6" w:space="0" w:color="000000"/>
              <w:bottom w:val="single" w:sz="6" w:space="0" w:color="000000"/>
              <w:right w:val="single" w:sz="6" w:space="0" w:color="000000"/>
            </w:tcBorders>
          </w:tcPr>
          <w:p w:rsidR="00CD33FF" w:rsidRPr="00E95154" w:rsidRDefault="00911C4E">
            <w:pPr>
              <w:spacing w:before="120" w:after="120" w:line="360" w:lineRule="auto"/>
              <w:jc w:val="center"/>
              <w:rPr>
                <w:sz w:val="20"/>
                <w:lang w:val="en-GB"/>
              </w:rPr>
            </w:pPr>
            <w:r>
              <w:rPr>
                <w:sz w:val="20"/>
                <w:lang w:val="en-GB"/>
              </w:rPr>
              <w:t>Tapias et al.: 0.</w:t>
            </w:r>
            <w:r w:rsidR="00CD33FF" w:rsidRPr="00E95154">
              <w:rPr>
                <w:sz w:val="20"/>
                <w:lang w:val="en-GB"/>
              </w:rPr>
              <w:t>000548</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pnus</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[kg DM cm</w:t>
            </w:r>
            <w:r>
              <w:rPr>
                <w:color w:val="000000"/>
                <w:sz w:val="20"/>
                <w:vertAlign w:val="superscript"/>
                <w:lang w:val="en-GB"/>
              </w:rPr>
              <w:t>2</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shd w:val="pct25" w:color="auto" w:fill="FFFFFF"/>
            <w:vAlign w:val="bottom"/>
          </w:tcPr>
          <w:p w:rsidR="00CD33FF" w:rsidRDefault="00E95154" w:rsidP="00E95154">
            <w:pPr>
              <w:spacing w:before="120" w:after="120" w:line="360" w:lineRule="auto"/>
              <w:rPr>
                <w:lang w:val="en-GB"/>
              </w:rPr>
            </w:pPr>
            <w:r>
              <w:rPr>
                <w:lang w:val="en-GB"/>
              </w:rPr>
              <w:t xml:space="preserve"> 0.</w:t>
            </w:r>
            <w:r w:rsidR="00CD33FF">
              <w:rPr>
                <w:lang w:val="en-GB"/>
              </w:rPr>
              <w:t>0157</w:t>
            </w:r>
          </w:p>
          <w:p w:rsidR="00CD33FF" w:rsidRDefault="00911C4E">
            <w:pPr>
              <w:spacing w:before="120" w:after="120" w:line="360" w:lineRule="auto"/>
              <w:jc w:val="center"/>
              <w:rPr>
                <w:lang w:val="en-GB"/>
              </w:rPr>
            </w:pPr>
            <w:r>
              <w:rPr>
                <w:lang w:val="en-GB"/>
              </w:rPr>
              <w:t>0.</w:t>
            </w:r>
            <w:r w:rsidR="00CD33FF">
              <w:rPr>
                <w:lang w:val="en-GB"/>
              </w:rPr>
              <w:t>0245</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leaf mass to sap wood area (whole tree leaf mass and sap wood cross sectional area at the base of the living crown)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szCs w:val="20"/>
                <w:lang w:val="en-GB"/>
              </w:rPr>
            </w:pPr>
            <w:r>
              <w:rPr>
                <w:sz w:val="20"/>
                <w:szCs w:val="20"/>
                <w:lang w:val="en-GB"/>
              </w:rPr>
              <w:t xml:space="preserve">GOTILWA+: </w:t>
            </w:r>
          </w:p>
          <w:p w:rsidR="00CD33FF" w:rsidRPr="00911C4E" w:rsidRDefault="00911C4E">
            <w:pPr>
              <w:spacing w:before="120" w:after="120" w:line="360" w:lineRule="auto"/>
              <w:jc w:val="center"/>
              <w:rPr>
                <w:sz w:val="20"/>
                <w:szCs w:val="20"/>
                <w:lang w:val="en-GB"/>
              </w:rPr>
            </w:pPr>
            <w:r w:rsidRPr="00911C4E">
              <w:rPr>
                <w:sz w:val="20"/>
                <w:szCs w:val="20"/>
                <w:lang w:val="en-GB"/>
              </w:rPr>
              <w:t>Leaf area/sapwood area</w:t>
            </w:r>
            <w:r w:rsidR="00E95154" w:rsidRPr="00911C4E">
              <w:rPr>
                <w:sz w:val="20"/>
                <w:szCs w:val="20"/>
                <w:lang w:val="en-GB"/>
              </w:rPr>
              <w:t>: 0.</w:t>
            </w:r>
            <w:r w:rsidR="00CD33FF" w:rsidRPr="00911C4E">
              <w:rPr>
                <w:sz w:val="20"/>
                <w:szCs w:val="20"/>
                <w:lang w:val="en-GB"/>
              </w:rPr>
              <w:t>069m2/cm2</w:t>
            </w:r>
          </w:p>
          <w:p w:rsidR="00CD33FF" w:rsidRPr="00911C4E" w:rsidRDefault="00E95154">
            <w:pPr>
              <w:spacing w:before="120" w:after="120" w:line="360" w:lineRule="auto"/>
              <w:jc w:val="center"/>
              <w:rPr>
                <w:sz w:val="20"/>
                <w:szCs w:val="20"/>
                <w:lang w:val="en-GB"/>
              </w:rPr>
            </w:pPr>
            <w:r w:rsidRPr="00911C4E">
              <w:rPr>
                <w:sz w:val="20"/>
                <w:szCs w:val="20"/>
                <w:lang w:val="en-GB"/>
              </w:rPr>
              <w:t>SLM</w:t>
            </w:r>
            <w:r w:rsidR="00911C4E" w:rsidRPr="00911C4E">
              <w:rPr>
                <w:sz w:val="20"/>
                <w:szCs w:val="20"/>
                <w:lang w:val="en-GB"/>
              </w:rPr>
              <w:t>( specifoc leaf mass)</w:t>
            </w:r>
            <w:r w:rsidRPr="00911C4E">
              <w:rPr>
                <w:sz w:val="20"/>
                <w:szCs w:val="20"/>
                <w:lang w:val="en-GB"/>
              </w:rPr>
              <w:t>: 22.</w:t>
            </w:r>
            <w:r w:rsidR="00CD33FF" w:rsidRPr="00911C4E">
              <w:rPr>
                <w:sz w:val="20"/>
                <w:szCs w:val="20"/>
                <w:lang w:val="en-GB"/>
              </w:rPr>
              <w:t>75mg/cm2</w:t>
            </w:r>
          </w:p>
          <w:p w:rsidR="00CD33FF" w:rsidRDefault="00CD33FF">
            <w:pPr>
              <w:rPr>
                <w:lang w:val="en-GB"/>
              </w:rPr>
            </w:pPr>
            <w:r>
              <w:rPr>
                <w:sz w:val="20"/>
                <w:szCs w:val="20"/>
                <w:lang w:val="it-IT"/>
              </w:rPr>
              <w:sym w:font="Wingdings" w:char="F0E0"/>
            </w:r>
            <w:r>
              <w:rPr>
                <w:sz w:val="20"/>
                <w:szCs w:val="20"/>
                <w:lang w:val="en-GB"/>
              </w:rPr>
              <w:t xml:space="preserve"> 0,0156975</w:t>
            </w:r>
          </w:p>
          <w:p w:rsidR="00CD33FF" w:rsidRDefault="00CD33FF">
            <w:pPr>
              <w:rPr>
                <w:lang w:val="en-GB"/>
              </w:rPr>
            </w:pPr>
          </w:p>
          <w:p w:rsidR="00CD33FF" w:rsidRDefault="00CD33FF">
            <w:pPr>
              <w:rPr>
                <w:lang w:val="en-GB"/>
              </w:rPr>
            </w:pPr>
            <w:r>
              <w:rPr>
                <w:lang w:val="en-GB"/>
              </w:rPr>
              <w:t xml:space="preserve">baq </w:t>
            </w:r>
            <w:r w:rsidR="00911C4E">
              <w:rPr>
                <w:lang w:val="en-GB"/>
              </w:rPr>
              <w:t>–</w:t>
            </w:r>
            <w:r>
              <w:rPr>
                <w:lang w:val="en-GB"/>
              </w:rPr>
              <w:t xml:space="preserve"> 01</w:t>
            </w:r>
            <w:r w:rsidR="00911C4E">
              <w:rPr>
                <w:lang w:val="en-GB"/>
              </w:rPr>
              <w:t xml:space="preserve"> </w:t>
            </w:r>
            <w:r w:rsidR="00911C4E">
              <w:rPr>
                <w:lang w:val="en-GB"/>
              </w:rPr>
              <w:fldChar w:fldCharType="begin"/>
            </w:r>
            <w:r w:rsidR="00911C4E">
              <w:rPr>
                <w:lang w:val="en-GB"/>
              </w:rPr>
              <w:instrText xml:space="preserve"> ADDIN EN.CITE &lt;EndNote&gt;&lt;Cite&gt;&lt;Author&gt;Baquedano&lt;/Author&gt;&lt;Year&gt;2006&lt;/Year&gt;&lt;RecNum&gt;1660&lt;/RecNum&gt;&lt;record&gt;&lt;database name="pl-Converted.enl" path="C:\verschiedenes\endnote8\pl-Converted.enl"&gt;pl-Converted.enl&lt;/database&gt;&lt;source-app name="EndNote" version="8.0"&gt;EndNote&lt;/source-app&gt;&lt;rec-number&gt;1660&lt;/rec-number&gt;&lt;ref-type name="Journal Article"&gt;17&lt;/ref-type&gt;&lt;contributors&gt;&lt;authors&gt;&lt;author&gt;&lt;style face="normal" font="default" size="100%"&gt;Baquedano, F. J.&lt;/style&gt;&lt;/author&gt;&lt;author&gt;&lt;style face="normal" font="default" size="100%"&gt;Castillo, F. J.&lt;/style&gt;&lt;/author&gt;&lt;/authors&gt;&lt;/contributors&gt;&lt;titles&gt;&lt;title&gt;&lt;style face="normal" font="default" size="100%"&gt;Comparative ecophysiological effects of drought on seedlings of the Mediterranean water-saver Pinus halepensis and water-spenders Quercus coccifera and Quercus ilex&lt;/style&gt;&lt;/title&gt;&lt;secondary-title&gt;&lt;style face="normal" font="default" size="100%"&gt;Trees-Structure And Function&lt;/style&gt;&lt;/secondary-title&gt;&lt;/titles&gt;&lt;periodical&gt;&lt;full-title&gt;&lt;style face="normal" font="default" size="100%"&gt;Trees-Structure And Function&lt;/style&gt;&lt;/full-title&gt;&lt;/periodical&gt;&lt;pages&gt;&lt;style face="normal" font="default" size="100%"&gt;689-700&lt;/style&gt;&lt;/pages&gt;&lt;volume&gt;&lt;style face="normal" font="default" size="100%"&gt;20&lt;/style&gt;&lt;/volume&gt;&lt;number&gt;&lt;style face="normal" font="default" size="100%"&gt;6&lt;/style&gt;&lt;/number&gt;&lt;keywords&gt;&lt;keyword&gt;&lt;style face="normal" font="default" size="100%"&gt;antioxidant activity&lt;/style&gt;&lt;/keyword&gt;&lt;keyword&gt;&lt;style face="normal" font="default" size="100%"&gt;chlorophyll fluorescence&lt;/style&gt;&lt;/keyword&gt;&lt;keyword&gt;&lt;style face="normal" font="default" size="100%"&gt;gas exchange and water potential&lt;/style&gt;&lt;/keyword&gt;&lt;keyword&gt;&lt;style face="normal" font="default" size="100%"&gt;morphological parameters&lt;/style&gt;&lt;/keyword&gt;&lt;keyword&gt;&lt;style face="normal" font="default" size="100%"&gt;pigments&lt;/style&gt;&lt;/keyword&gt;&lt;keyword&gt;&lt;style face="normal" font="default" size="100%"&gt;DEPENDENT ENERGY-DISSIPATION&lt;/style&gt;&lt;/keyword&gt;&lt;keyword&gt;&lt;style face="normal" font="default" size="100%"&gt;PHOTOSYSTEM-II EFFICIENCY&lt;/style&gt;&lt;/keyword&gt;&lt;keyword&gt;&lt;style face="normal" font="default" size="100%"&gt;XANTHOPHYLL CYCLE&lt;/style&gt;&lt;/keyword&gt;&lt;keyword&gt;&lt;style face="normal" font="default" size="100%"&gt;CHLOROPHYLL FLUORESCENCE&lt;/style&gt;&lt;/keyword&gt;&lt;keyword&gt;&lt;style face="normal" font="default" size="100%"&gt;FIELD CONDITIONS&lt;/style&gt;&lt;/keyword&gt;&lt;keyword&gt;&lt;style face="normal" font="default" size="100%"&gt;PIGMENT COMPOSITION&lt;/style&gt;&lt;/keyword&gt;&lt;keyword&gt;&lt;style face="normal" font="default" size="100%"&gt;DOWN-REGULATION&lt;/style&gt;&lt;/keyword&gt;&lt;keyword&gt;&lt;style face="normal" font="default" size="100%"&gt;WINTER STRESS&lt;/style&gt;&lt;/keyword&gt;&lt;keyword&gt;&lt;style face="normal" font="default" size="100%"&gt;GAS-EXCHANGE&lt;/style&gt;&lt;/keyword&gt;&lt;keyword&gt;&lt;style face="normal" font="default" size="100%"&gt;AUREA MUTANT&lt;/style&gt;&lt;/keyword&gt;&lt;/keywords&gt;&lt;dates&gt;&lt;year&gt;&lt;style face="normal" font="default" size="100%"&gt;2006&lt;/style&gt;&lt;/year&gt;&lt;pub-dates&gt;&lt;date&gt;&lt;style face="normal" font="default" size="100%"&gt;Nov&lt;/style&gt;&lt;/date&gt;&lt;/pub-dates&gt;&lt;/dates&gt;&lt;accession-num&gt;&lt;style face="normal" font="default" size="100%"&gt;ISI:000242296600004&lt;/style&gt;&lt;/accession-num&gt;&lt;urls&gt;&lt;related-urls&gt;&lt;url&gt;&lt;style face="normal" font="default" size="100%"&gt;&amp;lt;Go to ISI&amp;gt;://000242296600004  &lt;/style&gt;&lt;/url&gt;&lt;/related-urls&gt;&lt;/urls&gt;&lt;research-notes&gt;&lt;style face="normal" font="default" size="100%"&gt;kopie PL&lt;/style&gt;&lt;/research-notes&gt;&lt;/record&gt;&lt;/Cite&gt;&lt;/EndNote&gt;</w:instrText>
            </w:r>
            <w:r w:rsidR="00911C4E">
              <w:rPr>
                <w:lang w:val="en-GB"/>
              </w:rPr>
              <w:fldChar w:fldCharType="separate"/>
            </w:r>
            <w:r w:rsidR="00E671E9">
              <w:rPr>
                <w:lang w:val="en-GB"/>
              </w:rPr>
              <w:t>(Baquedano and Castillo 2006)</w:t>
            </w:r>
            <w:r w:rsidR="00911C4E">
              <w:rPr>
                <w:lang w:val="en-GB"/>
              </w:rPr>
              <w:fldChar w:fldCharType="end"/>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ind w:left="360"/>
              <w:rPr>
                <w:sz w:val="20"/>
                <w:lang w:val="en-GB"/>
              </w:rPr>
            </w:pPr>
            <w:r>
              <w:rPr>
                <w:sz w:val="20"/>
                <w:lang w:val="en-GB"/>
              </w:rPr>
              <w:t>Other GOTILWA+-source: SLM = 28</w:t>
            </w:r>
          </w:p>
          <w:p w:rsidR="00CD33FF" w:rsidRDefault="00CD33FF">
            <w:pPr>
              <w:spacing w:before="120" w:after="120" w:line="360" w:lineRule="auto"/>
              <w:rPr>
                <w:sz w:val="20"/>
                <w:lang w:val="en-GB"/>
              </w:rPr>
            </w:pPr>
            <w:r>
              <w:rPr>
                <w:sz w:val="20"/>
                <w:lang w:val="en-GB"/>
              </w:rPr>
              <w:t>From Lopez-S. et al. (lop-04, lop-05): 0,09886</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b/>
                <w:sz w:val="20"/>
                <w:lang w:val="en-GB"/>
              </w:rPr>
            </w:pPr>
            <w:r>
              <w:rPr>
                <w:b/>
                <w:sz w:val="20"/>
                <w:lang w:val="en-GB"/>
              </w:rPr>
              <w:t>isometric and allometric relationships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sz w:val="20"/>
                <w:lang w:val="en-GB"/>
              </w:rPr>
              <w:t>pha</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[cm kg</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for the determination of all pha parameters data sets of leaf mass and tree height for as many individual trees in different social position are needed, a desciption of the procedure for parameter fits to the data will be provided separately</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left"/>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rPr>
                <w:sz w:val="20"/>
                <w:lang w:val="en-GB"/>
              </w:rPr>
            </w:pPr>
            <w:r>
              <w:rPr>
                <w:sz w:val="20"/>
                <w:lang w:val="en-GB"/>
              </w:rPr>
              <w:t>Tapias et al.: max. tree height : 22m</w:t>
            </w:r>
          </w:p>
          <w:p w:rsidR="00CD33FF" w:rsidRDefault="00CD33FF">
            <w:pPr>
              <w:spacing w:before="120" w:after="120" w:line="360" w:lineRule="auto"/>
              <w:rPr>
                <w:sz w:val="20"/>
                <w:lang w:val="en-GB"/>
              </w:rPr>
            </w:pPr>
          </w:p>
          <w:p w:rsidR="00CD33FF" w:rsidRDefault="00CD33FF">
            <w:pPr>
              <w:spacing w:before="120" w:after="120" w:line="360" w:lineRule="auto"/>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pha_coeff1</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pha_coeff2</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pha_v1</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r>
              <w:rPr>
                <w:lang w:val="en-GB"/>
              </w:rPr>
              <w:t>210</w:t>
            </w:r>
          </w:p>
        </w:tc>
        <w:tc>
          <w:tcPr>
            <w:tcW w:w="3119" w:type="dxa"/>
            <w:tcBorders>
              <w:top w:val="single" w:sz="6" w:space="0" w:color="000000"/>
              <w:left w:val="single" w:sz="6" w:space="0" w:color="000000"/>
              <w:bottom w:val="single" w:sz="6" w:space="0" w:color="000000"/>
              <w:right w:val="single" w:sz="6" w:space="0" w:color="000000"/>
            </w:tcBorders>
          </w:tcPr>
          <w:p w:rsidR="00CD33FF" w:rsidRDefault="00911C4E">
            <w:pPr>
              <w:spacing w:before="120" w:after="120" w:line="360" w:lineRule="atLeast"/>
              <w:jc w:val="center"/>
              <w:rPr>
                <w:sz w:val="20"/>
                <w:lang w:val="en-GB"/>
              </w:rPr>
            </w:pPr>
            <w:r w:rsidRPr="00911C4E">
              <w:rPr>
                <w:position w:val="-36"/>
                <w:sz w:val="20"/>
                <w:lang w:val="en-GB"/>
              </w:rPr>
              <w:object w:dxaOrig="25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6.75pt" o:ole="">
                  <v:imagedata r:id="rId6" o:title=""/>
                </v:shape>
                <o:OLEObject Type="Embed" ProgID="Equation.DSMT4" ShapeID="_x0000_i1025" DrawAspect="Content" ObjectID="_1621756248" r:id="rId7"/>
              </w:object>
            </w:r>
          </w:p>
          <w:p w:rsidR="00F41210" w:rsidRDefault="00F41210">
            <w:pPr>
              <w:spacing w:before="120" w:after="120" w:line="360" w:lineRule="atLeast"/>
              <w:jc w:val="center"/>
              <w:rPr>
                <w:sz w:val="20"/>
                <w:lang w:val="en-GB"/>
              </w:rPr>
            </w:pPr>
            <w:r>
              <w:rPr>
                <w:sz w:val="20"/>
                <w:lang w:val="en-GB"/>
              </w:rPr>
              <w:t>H – height [m]</w:t>
            </w:r>
          </w:p>
          <w:p w:rsidR="00F41210" w:rsidRPr="00F41210" w:rsidRDefault="00F41210">
            <w:pPr>
              <w:spacing w:before="120" w:after="120" w:line="360" w:lineRule="atLeast"/>
              <w:jc w:val="center"/>
              <w:rPr>
                <w:sz w:val="20"/>
                <w:lang w:val="en-GB"/>
              </w:rPr>
            </w:pPr>
            <w:r>
              <w:rPr>
                <w:sz w:val="20"/>
                <w:lang w:val="en-GB"/>
              </w:rPr>
              <w:t>W</w:t>
            </w:r>
            <w:r>
              <w:rPr>
                <w:sz w:val="20"/>
                <w:vertAlign w:val="subscript"/>
                <w:lang w:val="en-GB"/>
              </w:rPr>
              <w:t>f</w:t>
            </w:r>
            <w:r>
              <w:rPr>
                <w:sz w:val="20"/>
                <w:lang w:val="en-GB"/>
              </w:rPr>
              <w:t xml:space="preserve"> – leaf biomass [kg]</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fr-FR"/>
              </w:rPr>
            </w:pPr>
            <w:r>
              <w:rPr>
                <w:lang w:val="fr-FR"/>
              </w:rPr>
              <w:t>Lopez-Serrano et al. 2005, FEM 215(1-3) : 251-270 (lop-04)</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fr-FR"/>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pha_v2</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F41210">
            <w:pPr>
              <w:spacing w:before="120" w:after="120" w:line="360" w:lineRule="auto"/>
              <w:jc w:val="center"/>
              <w:rPr>
                <w:lang w:val="en-GB"/>
              </w:rPr>
            </w:pPr>
            <w:r>
              <w:rPr>
                <w:lang w:val="en-GB"/>
              </w:rPr>
              <w:t>0.</w:t>
            </w:r>
            <w:r w:rsidR="00CD33FF">
              <w:rPr>
                <w:lang w:val="en-GB"/>
              </w:rPr>
              <w:t>08</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r>
              <w:rPr>
                <w:lang w:val="fr-FR"/>
              </w:rPr>
              <w:t xml:space="preserve">Lopez-Serrano et al. 2005, FEM </w:t>
            </w:r>
            <w:r>
              <w:rPr>
                <w:lang w:val="fr-FR"/>
              </w:rPr>
              <w:lastRenderedPageBreak/>
              <w:t>215(1-3) : 251-270 (lop-04)</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pha_v3</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F41210">
            <w:pPr>
              <w:spacing w:before="120" w:after="120" w:line="360" w:lineRule="auto"/>
              <w:jc w:val="center"/>
              <w:rPr>
                <w:lang w:val="en-GB"/>
              </w:rPr>
            </w:pPr>
            <w:r>
              <w:rPr>
                <w:lang w:val="en-GB"/>
              </w:rPr>
              <w:t>0.</w:t>
            </w:r>
            <w:r w:rsidR="00CD33FF">
              <w:rPr>
                <w:lang w:val="en-GB"/>
              </w:rPr>
              <w:t>6</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r>
              <w:rPr>
                <w:lang w:val="fr-FR"/>
              </w:rPr>
              <w:t>Lopez-Serrano et al. 2005, FEM 215(1-3) : 251-270 (lop-04)</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crown_a</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m cm</w:t>
            </w:r>
            <w:r>
              <w:rPr>
                <w:color w:val="000000"/>
                <w:sz w:val="20"/>
                <w:vertAlign w:val="superscript"/>
                <w:lang w:val="en-GB"/>
              </w:rPr>
              <w:t>-1</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for the determination of the parameters related to crown diameter - BHD - relationship data sets of crown diameter or crown projection area and breast height diameter for as many individual trees as available are needed, the instructions for parameter fits to data will be given separately</w:t>
            </w:r>
          </w:p>
          <w:p w:rsidR="00F41210" w:rsidRDefault="00F41210">
            <w:pPr>
              <w:spacing w:before="120" w:after="120" w:line="360" w:lineRule="atLeast"/>
              <w:jc w:val="center"/>
              <w:rPr>
                <w:sz w:val="20"/>
                <w:lang w:val="en-GB"/>
              </w:rPr>
            </w:pPr>
            <w:r w:rsidRPr="00F41210">
              <w:rPr>
                <w:position w:val="-10"/>
                <w:sz w:val="20"/>
                <w:lang w:val="en-GB"/>
              </w:rPr>
              <w:object w:dxaOrig="3080" w:dyaOrig="320">
                <v:shape id="_x0000_i1026" type="#_x0000_t75" style="width:153.75pt;height:15.75pt" o:ole="">
                  <v:imagedata r:id="rId8" o:title=""/>
                </v:shape>
                <o:OLEObject Type="Embed" ProgID="Equation.DSMT4" ShapeID="_x0000_i1026" DrawAspect="Content" ObjectID="_1621756249" r:id="rId9"/>
              </w:objec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sz w:val="20"/>
                <w:lang w:val="en-GB"/>
              </w:rPr>
            </w:pPr>
          </w:p>
          <w:p w:rsidR="00CD33FF" w:rsidRDefault="00F41210">
            <w:pPr>
              <w:rPr>
                <w:lang w:val="en-GB"/>
              </w:rPr>
            </w:pPr>
            <w:r>
              <w:rPr>
                <w:lang w:val="en-GB"/>
              </w:rPr>
              <w:fldChar w:fldCharType="begin"/>
            </w:r>
            <w:r>
              <w:rPr>
                <w:lang w:val="en-GB"/>
              </w:rPr>
              <w:instrText xml:space="preserve"> ADDIN EN.CITE &lt;EndNote&gt;&lt;Cite&gt;&lt;Author&gt;Lopez-Serrano&lt;/Author&gt;&lt;Year&gt;2000&lt;/Year&gt;&lt;RecNum&gt;1663&lt;/RecNum&gt;&lt;record&gt;&lt;database name="pl-Converted.enl" path="C:\verschiedenes\endnote8\pl-Converted.enl"&gt;pl-Converted.enl&lt;/database&gt;&lt;source-app name="EndNote" version="8.0"&gt;EndNote&lt;/source-app&gt;&lt;rec-number&gt;1663&lt;/rec-number&gt;&lt;ref-type name="Journal Article"&gt;17&lt;/ref-type&gt;&lt;contributors&gt;&lt;authors&gt;&lt;author&gt;&lt;style face="normal" font="default" size="100%"&gt;Lopez-Serrano, F. R.&lt;/style&gt;&lt;/author&gt;&lt;author&gt;&lt;style face="normal" font="default" size="100%"&gt;Landete-Castillejos, T.&lt;/style&gt;&lt;/author&gt;&lt;author&gt;&lt;style face="normal" font="default" size="100%"&gt;Martinez-Millan, J.&lt;/style&gt;&lt;/author&gt;&lt;author&gt;&lt;style face="normal" font="default" size="100%"&gt;del Cerro-Barja, A.&lt;/style&gt;&lt;/author&gt;&lt;/authors&gt;&lt;/contributors&gt;&lt;titles&gt;&lt;title&gt;&lt;style face="normal" font="default" size="100%"&gt;LAI estimation of natural pine forest using a non-standard sampling technique&lt;/style&gt;&lt;/title&gt;&lt;secondary-title&gt;&lt;style face="normal" font="default" size="100%"&gt;Agricultural And Forest Meteorology&lt;/style&gt;&lt;/secondary-title&gt;&lt;/titles&gt;&lt;periodical&gt;&lt;full-title&gt;&lt;style face="normal" font="default" size="100%"&gt;Agricultural And Forest Meteorology&lt;/style&gt;&lt;/full-title&gt;&lt;/periodical&gt;&lt;pages&gt;&lt;style face="normal" font="default" size="100%"&gt;95-111&lt;/style&gt;&lt;/pages&gt;&lt;volume&gt;&lt;style face="normal" font="default" size="100%"&gt;101&lt;/style&gt;&lt;/volume&gt;&lt;number&gt;&lt;style face="normal" font="default" size="100%"&gt;2-3&lt;/style&gt;&lt;/number&gt;&lt;keywords&gt;&lt;keyword&gt;&lt;style face="normal" font="default" size="100%"&gt;leaf area index&lt;/style&gt;&lt;/keyword&gt;&lt;keyword&gt;&lt;style face="normal" font="default" size="100%"&gt;leaf area&lt;/style&gt;&lt;/keyword&gt;&lt;keyword&gt;&lt;style face="normal" font="default" size="100%"&gt;LAI-2000&lt;/style&gt;&lt;/keyword&gt;&lt;keyword&gt;&lt;style face="normal" font="default" size="100%"&gt;Pinus halepensis&lt;/style&gt;&lt;/keyword&gt;&lt;keyword&gt;&lt;style face="normal" font="default" size="100%"&gt;allometric&lt;/style&gt;&lt;/keyword&gt;&lt;keyword&gt;&lt;style face="normal" font="default" size="100%"&gt;relationships&lt;/style&gt;&lt;/keyword&gt;&lt;keyword&gt;&lt;style face="normal" font="default" size="100%"&gt;sampling strategy&lt;/style&gt;&lt;/keyword&gt;&lt;keyword&gt;&lt;style face="normal" font="default" size="100%"&gt;Leaf-area index&lt;/style&gt;&lt;/keyword&gt;&lt;keyword&gt;&lt;style face="normal" font="default" size="100%"&gt;plant canopy analyzer&lt;/style&gt;&lt;/keyword&gt;&lt;keyword&gt;&lt;style face="normal" font="default" size="100%"&gt;surface-area&lt;/style&gt;&lt;/keyword&gt;&lt;keyword&gt;&lt;style face="normal" font="default" size="100%"&gt;scots pine&lt;/style&gt;&lt;/keyword&gt;&lt;keyword&gt;&lt;style face="normal" font="default" size="100%"&gt;discontinuous canopies&lt;/style&gt;&lt;/keyword&gt;&lt;keyword&gt;&lt;style face="normal" font="default" size="100%"&gt;radiative-transfer&lt;/style&gt;&lt;/keyword&gt;&lt;keyword&gt;&lt;style face="normal" font="default" size="100%"&gt;loblolly-pine&lt;/style&gt;&lt;/keyword&gt;&lt;keyword&gt;&lt;style face="normal" font="default" size="100%"&gt;foliage&lt;/style&gt;&lt;/keyword&gt;&lt;keyword&gt;&lt;style face="normal" font="default" size="100%"&gt;area&lt;/style&gt;&lt;/keyword&gt;&lt;keyword&gt;&lt;style face="normal" font="default" size="100%"&gt;lai-2000&lt;/style&gt;&lt;/keyword&gt;&lt;keyword&gt;&lt;style face="normal" font="default" size="100%"&gt;architecture&lt;/style&gt;&lt;/keyword&gt;&lt;/keywords&gt;&lt;dates&gt;&lt;year&gt;&lt;style face="normal" font="default" size="100%"&gt;2000&lt;/style&gt;&lt;/year&gt;&lt;pub-dates&gt;&lt;date&gt;&lt;style face="normal" font="default" size="100%"&gt;Mar 30&lt;/style&gt;&lt;/date&gt;&lt;/pub-dates&gt;&lt;/dates&gt;&lt;accession-num&gt;&lt;style face="normal" font="default" size="100%"&gt;ISI:000085860800002&lt;/style&gt;&lt;/accession-num&gt;&lt;urls&gt;&lt;related-urls&gt;&lt;url&gt;&lt;style face="normal" font="default" size="100%"&gt;&amp;lt;Go to ISI&amp;gt;://000085860800002  &lt;/style&gt;&lt;/url&gt;&lt;/related-urls&gt;&lt;/urls&gt;&lt;/record&gt;&lt;/Cite&gt;&lt;/EndNote&gt;</w:instrText>
            </w:r>
            <w:r>
              <w:rPr>
                <w:lang w:val="en-GB"/>
              </w:rPr>
              <w:fldChar w:fldCharType="separate"/>
            </w:r>
            <w:r>
              <w:rPr>
                <w:lang w:val="en-GB"/>
              </w:rPr>
              <w:t>(Lopez-Serrano et al. 2000)</w:t>
            </w:r>
            <w:r>
              <w:rPr>
                <w:lang w:val="en-GB"/>
              </w:rPr>
              <w:fldChar w:fldCharType="end"/>
            </w:r>
          </w:p>
          <w:p w:rsidR="00F41210" w:rsidRDefault="00F41210">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crown_b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m</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crown_c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m</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F41210">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Pr="00F41210" w:rsidRDefault="00CD33FF">
            <w:pPr>
              <w:spacing w:before="120" w:after="120" w:line="360" w:lineRule="atLeast"/>
              <w:jc w:val="center"/>
              <w:rPr>
                <w:sz w:val="20"/>
                <w:lang w:val="en-GB"/>
              </w:rPr>
            </w:pPr>
            <w:r w:rsidRPr="00F41210">
              <w:rPr>
                <w:sz w:val="20"/>
                <w:lang w:val="en-GB"/>
              </w:rPr>
              <w:t>psla_min</w:t>
            </w:r>
          </w:p>
        </w:tc>
        <w:tc>
          <w:tcPr>
            <w:tcW w:w="851" w:type="dxa"/>
            <w:tcBorders>
              <w:top w:val="single" w:sz="6" w:space="0" w:color="000000"/>
              <w:left w:val="single" w:sz="6" w:space="0" w:color="000000"/>
              <w:bottom w:val="single" w:sz="6" w:space="0" w:color="000000"/>
              <w:right w:val="single" w:sz="6" w:space="0" w:color="000000"/>
            </w:tcBorders>
          </w:tcPr>
          <w:p w:rsidR="00CD33FF" w:rsidRPr="00F41210" w:rsidRDefault="00CD33FF">
            <w:pPr>
              <w:spacing w:before="120" w:after="120" w:line="360" w:lineRule="auto"/>
              <w:jc w:val="center"/>
              <w:rPr>
                <w:color w:val="000000"/>
                <w:sz w:val="20"/>
                <w:lang w:val="en-GB"/>
              </w:rPr>
            </w:pPr>
            <w:r w:rsidRPr="00F41210">
              <w:rPr>
                <w:color w:val="000000"/>
                <w:sz w:val="20"/>
                <w:lang w:val="en-GB"/>
              </w:rPr>
              <w:t>[m</w:t>
            </w:r>
            <w:r w:rsidRPr="00F41210">
              <w:rPr>
                <w:color w:val="000000"/>
                <w:sz w:val="20"/>
                <w:vertAlign w:val="superscript"/>
                <w:lang w:val="en-GB"/>
              </w:rPr>
              <w:t>2</w:t>
            </w:r>
            <w:r w:rsidRPr="00F41210">
              <w:rPr>
                <w:color w:val="000000"/>
                <w:sz w:val="20"/>
                <w:lang w:val="en-GB"/>
              </w:rPr>
              <w:t xml:space="preserve"> kg</w:t>
            </w:r>
            <w:r w:rsidRPr="00F41210">
              <w:rPr>
                <w:color w:val="000000"/>
                <w:sz w:val="20"/>
                <w:vertAlign w:val="superscript"/>
                <w:lang w:val="en-GB"/>
              </w:rPr>
              <w:t>-1</w:t>
            </w:r>
            <w:r w:rsidRPr="00F41210">
              <w:rPr>
                <w:color w:val="000000"/>
                <w:sz w:val="20"/>
                <w:lang w:val="en-GB"/>
              </w:rPr>
              <w:t xml:space="preserve"> TM]</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DA48EA">
            <w:pPr>
              <w:spacing w:before="120" w:after="120" w:line="360" w:lineRule="auto"/>
              <w:jc w:val="center"/>
              <w:rPr>
                <w:lang w:val="en-GB"/>
              </w:rPr>
            </w:pPr>
            <w:r>
              <w:rPr>
                <w:lang w:val="en-GB"/>
              </w:rPr>
              <w:t>4.</w:t>
            </w:r>
            <w:r w:rsidR="00CD33FF">
              <w:rPr>
                <w:lang w:val="en-GB"/>
              </w:rPr>
              <w:t>396</w:t>
            </w:r>
          </w:p>
          <w:p w:rsidR="00CD33FF" w:rsidRDefault="00DA48EA">
            <w:pPr>
              <w:spacing w:before="120" w:after="120" w:line="360" w:lineRule="auto"/>
              <w:jc w:val="center"/>
              <w:rPr>
                <w:lang w:val="en-GB"/>
              </w:rPr>
            </w:pPr>
            <w:r>
              <w:rPr>
                <w:lang w:val="en-GB"/>
              </w:rPr>
              <w:lastRenderedPageBreak/>
              <w:t>5.</w:t>
            </w:r>
            <w:r w:rsidR="00CD33FF">
              <w:rPr>
                <w:lang w:val="en-GB"/>
              </w:rPr>
              <w:t>28</w:t>
            </w:r>
          </w:p>
          <w:p w:rsidR="00CD33FF" w:rsidRDefault="00CD33FF">
            <w:pPr>
              <w:spacing w:before="120" w:after="120" w:line="360" w:lineRule="auto"/>
              <w:jc w:val="center"/>
              <w:rPr>
                <w:lang w:val="en-GB"/>
              </w:rPr>
            </w:pPr>
            <w:r>
              <w:rPr>
                <w:lang w:val="en-GB"/>
              </w:rPr>
              <w:sym w:font="Wingdings" w:char="F0E0"/>
            </w:r>
            <w:r w:rsidR="00DA48EA">
              <w:rPr>
                <w:lang w:val="en-GB"/>
              </w:rPr>
              <w:t xml:space="preserve"> 4.</w:t>
            </w:r>
            <w:r>
              <w:rPr>
                <w:lang w:val="en-GB"/>
              </w:rPr>
              <w:t>84</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typical specific leaf area (</w:t>
            </w:r>
            <w:smartTag w:uri="urn:schemas-microsoft-com:office:smarttags" w:element="place">
              <w:r>
                <w:rPr>
                  <w:sz w:val="20"/>
                  <w:lang w:val="en-GB"/>
                </w:rPr>
                <w:t>SLA</w:t>
              </w:r>
            </w:smartTag>
            <w:r>
              <w:rPr>
                <w:sz w:val="20"/>
                <w:lang w:val="en-GB"/>
              </w:rPr>
              <w:t>) = projected  leaf area / leaf dry mass</w:t>
            </w:r>
          </w:p>
          <w:p w:rsidR="00CD33FF" w:rsidRDefault="00CD33FF">
            <w:pPr>
              <w:spacing w:before="120" w:after="120" w:line="360" w:lineRule="atLeast"/>
              <w:jc w:val="center"/>
              <w:rPr>
                <w:sz w:val="20"/>
                <w:lang w:val="en-GB"/>
              </w:rPr>
            </w:pPr>
            <w:r>
              <w:rPr>
                <w:sz w:val="20"/>
                <w:lang w:val="en-GB"/>
              </w:rPr>
              <w:lastRenderedPageBreak/>
              <w:t xml:space="preserve">for this and the following parameter measurements of </w:t>
            </w:r>
            <w:smartTag w:uri="urn:schemas-microsoft-com:office:smarttags" w:element="place">
              <w:r>
                <w:rPr>
                  <w:sz w:val="20"/>
                  <w:lang w:val="en-GB"/>
                </w:rPr>
                <w:t>SLA</w:t>
              </w:r>
            </w:smartTag>
            <w:r>
              <w:rPr>
                <w:sz w:val="20"/>
                <w:lang w:val="en-GB"/>
              </w:rPr>
              <w:t xml:space="preserve"> of the uppermost fully exposed sun leaves and of leaves at known relative quantum flux density are needed</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r>
              <w:rPr>
                <w:sz w:val="20"/>
                <w:szCs w:val="20"/>
                <w:lang w:val="en-GB"/>
              </w:rPr>
              <w:lastRenderedPageBreak/>
              <w:t xml:space="preserve">GOTILWA+:   </w:t>
            </w:r>
            <w:r>
              <w:rPr>
                <w:sz w:val="20"/>
                <w:lang w:val="en-GB"/>
              </w:rPr>
              <w:t>22,75 mg cm-2</w:t>
            </w:r>
          </w:p>
          <w:p w:rsidR="00CD33FF" w:rsidRDefault="00CD33FF">
            <w:pPr>
              <w:rPr>
                <w:lang w:val="en-GB"/>
              </w:rPr>
            </w:pPr>
          </w:p>
          <w:p w:rsidR="00CD33FF" w:rsidRDefault="00CD33FF">
            <w:pPr>
              <w:rPr>
                <w:lang w:val="en-GB"/>
              </w:rPr>
            </w:pPr>
          </w:p>
          <w:p w:rsidR="00CD33FF" w:rsidRPr="00DA48EA" w:rsidRDefault="00CD33FF">
            <w:pPr>
              <w:rPr>
                <w:lang w:val="fr-FR"/>
              </w:rPr>
            </w:pPr>
            <w:r w:rsidRPr="00DA48EA">
              <w:rPr>
                <w:lang w:val="fr-FR"/>
              </w:rPr>
              <w:t>Baq – 01</w:t>
            </w:r>
            <w:r w:rsidR="00DA48EA">
              <w:rPr>
                <w:lang w:val="en-GB"/>
              </w:rPr>
              <w:fldChar w:fldCharType="begin"/>
            </w:r>
            <w:r w:rsidR="00DA48EA" w:rsidRPr="00DA48EA">
              <w:rPr>
                <w:lang w:val="fr-FR"/>
              </w:rPr>
              <w:instrText xml:space="preserve"> ADDIN EN.CITE &lt;EndNote&gt;&lt;Cite&gt;&lt;Author&gt;Baquedano&lt;/Author&gt;&lt;Year&gt;2006&lt;/Year&gt;&lt;RecNum&gt;1660&lt;/RecNum&gt;&lt;record&gt;&lt;database name="pl-Converted.enl" path="C:\verschiedenes\endnote8\pl-Converted.enl"&gt;pl-Converted.enl&lt;/database&gt;&lt;source-app name="EndNote" version="8.0"&gt;EndNote&lt;/source-app&gt;&lt;rec-number&gt;1660&lt;/rec-number&gt;&lt;ref-type name="Journal Article"&gt;17&lt;/ref-type&gt;&lt;contributors&gt;&lt;authors&gt;&lt;author&gt;&lt;style face="normal" font="default" size="100%"&gt;Baquedano, F. J.&lt;/style&gt;&lt;/author&gt;&lt;author&gt;&lt;style face="normal" font="default" size="100%"&gt;Castillo, F. J.&lt;/style&gt;&lt;/author&gt;&lt;/authors&gt;&lt;/contributors&gt;&lt;titles&gt;&lt;title&gt;&lt;style face="normal" font="default" size="100%"&gt;Comparative ecophysiological effects of drought on seedlings of the Mediterranean water-saver Pinus halepensis and water-spenders Quercus coccifera and Quercus ilex&lt;/style&gt;&lt;/title&gt;&lt;secondary-title&gt;&lt;style face="normal" font="default" size="100%"&gt;Trees-Structure And Function&lt;/style&gt;&lt;/secondary-title&gt;&lt;/titles&gt;&lt;periodical&gt;&lt;full-title&gt;&lt;style face="normal" font="default" size="100%"&gt;Trees-Structure And Function&lt;/style&gt;&lt;/full-title&gt;&lt;/periodical&gt;&lt;pages&gt;&lt;style face="normal" font="default" size="100%"&gt;689-700&lt;/style&gt;&lt;/pages&gt;&lt;volume&gt;&lt;style face="normal" font="default" size="100%"&gt;20&lt;/style&gt;&lt;/volume&gt;&lt;number&gt;&lt;style face="normal" font="default" size="100%"&gt;6&lt;/style&gt;&lt;/number&gt;&lt;keywords&gt;&lt;keyword&gt;&lt;style face="normal" font="default" size="100%"&gt;antioxidant activity&lt;/style&gt;&lt;/keyword&gt;&lt;keyword&gt;&lt;style face="normal" font="default" size="100%"&gt;chlorophyll fluorescence&lt;/style&gt;&lt;/keyword&gt;&lt;keyword&gt;&lt;style face="normal" font="default" size="100%"&gt;gas exchange and water potential&lt;/style&gt;&lt;/keyword&gt;&lt;keyword&gt;&lt;style face="normal" font="default" size="100%"&gt;morphological parameters&lt;/style&gt;&lt;/keyword&gt;&lt;keyword&gt;&lt;style face="normal" font="default" size="100%"&gt;pigments&lt;/style&gt;&lt;/keyword&gt;&lt;keyword&gt;&lt;style face="normal" font="default" size="100%"&gt;DEPENDENT ENERGY-DISSIPATION&lt;/style&gt;&lt;/keyword&gt;&lt;keyword&gt;&lt;style face="normal" font="default" size="100%"&gt;PHOTOSYSTEM-II EFFICIENCY&lt;/style&gt;&lt;/keyword&gt;&lt;keyword&gt;&lt;style face="normal" font="default" size="100%"&gt;XANTHOPHYLL CYCLE&lt;/style&gt;&lt;/keyword&gt;&lt;keyword&gt;&lt;style face="normal" font="default" size="100%"&gt;CHLOROPHYLL FLUORESCENCE&lt;/style&gt;&lt;/keyword&gt;&lt;keyword&gt;&lt;style face="normal" font="default" size="100%"&gt;FIELD CONDITIONS&lt;/style&gt;&lt;/keyword&gt;&lt;keyword&gt;&lt;style face="normal" font="default" size="100%"&gt;PIGMENT COMPOSITION&lt;/style&gt;&lt;/keyword&gt;&lt;keyword&gt;&lt;style face="normal" font="default" size="100%"&gt;DOWN-REGULATION&lt;/style&gt;&lt;/keyword&gt;&lt;keyword&gt;&lt;style face="normal" font="default" size="100%"&gt;WINTER STRESS&lt;/style&gt;&lt;/keyword&gt;&lt;keyword&gt;&lt;style face="normal" font="default" size="100%"&gt;GAS-EXCHANGE&lt;/style&gt;&lt;/keyword&gt;&lt;keyword&gt;&lt;style face="normal" font="default" size="100%"&gt;AUREA MUTANT&lt;/style&gt;&lt;/keyword&gt;&lt;/keywords&gt;&lt;dates&gt;&lt;year&gt;&lt;style face="normal" font="default" size="100%"&gt;2006&lt;/style&gt;&lt;/year&gt;&lt;pub-dates&gt;&lt;date&gt;&lt;style face="normal" font="default" size="100%"&gt;Nov&lt;/style&gt;&lt;/date&gt;&lt;/pub-dates&gt;&lt;/dates&gt;&lt;accession-num&gt;&lt;style face="normal" font="default" size="100%"&gt;ISI:000242296600004&lt;/style&gt;&lt;/accession-num&gt;&lt;urls&gt;&lt;related-urls&gt;&lt;url&gt;&lt;style face="normal" font="default" size="100%"&gt;&amp;lt;Go to ISI&amp;gt;://000242296600004  &lt;/style&gt;&lt;/url&gt;&lt;/related-urls&gt;&lt;/urls&gt;&lt;research-notes&gt;&lt;style face="normal" font="default" size="100%"&gt;kopie PL&lt;/style&gt;&lt;/research-notes&gt;&lt;/record&gt;&lt;/Cite&gt;&lt;/EndNote&gt;</w:instrText>
            </w:r>
            <w:r w:rsidR="00DA48EA">
              <w:rPr>
                <w:lang w:val="en-GB"/>
              </w:rPr>
              <w:fldChar w:fldCharType="separate"/>
            </w:r>
            <w:r w:rsidR="00E671E9" w:rsidRPr="00E671E9">
              <w:rPr>
                <w:lang w:val="fr-FR"/>
              </w:rPr>
              <w:t>(Baquedano and Castillo 2006)</w:t>
            </w:r>
            <w:r w:rsidR="00DA48EA">
              <w:rPr>
                <w:lang w:val="en-GB"/>
              </w:rPr>
              <w:fldChar w:fldCharType="end"/>
            </w:r>
            <w:r w:rsidRPr="00DA48EA">
              <w:rPr>
                <w:lang w:val="fr-FR"/>
              </w:rPr>
              <w:t>: seedlings, 3yrs</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ind w:left="360"/>
              <w:rPr>
                <w:sz w:val="20"/>
                <w:lang w:val="en-GB"/>
              </w:rPr>
            </w:pPr>
            <w:r>
              <w:rPr>
                <w:sz w:val="20"/>
                <w:lang w:val="en-GB"/>
              </w:rPr>
              <w:lastRenderedPageBreak/>
              <w:t>Other GOTILWA+-source: SLM = 28</w:t>
            </w:r>
          </w:p>
          <w:p w:rsidR="00CD33FF" w:rsidRPr="00F41210" w:rsidRDefault="00CD33FF">
            <w:pPr>
              <w:spacing w:before="120" w:after="120" w:line="360" w:lineRule="auto"/>
              <w:ind w:left="360"/>
              <w:rPr>
                <w:sz w:val="20"/>
                <w:lang w:val="en-GB"/>
              </w:rPr>
            </w:pPr>
            <w:r w:rsidRPr="00F41210">
              <w:rPr>
                <w:sz w:val="20"/>
                <w:lang w:val="en-GB"/>
              </w:rPr>
              <w:lastRenderedPageBreak/>
              <w:t>fue-01</w:t>
            </w:r>
            <w:r w:rsidR="00BB079A">
              <w:rPr>
                <w:sz w:val="20"/>
                <w:lang w:val="en-GB"/>
              </w:rPr>
              <w:fldChar w:fldCharType="begin"/>
            </w:r>
            <w:r w:rsidR="00BB079A">
              <w:rPr>
                <w:sz w:val="20"/>
                <w:lang w:val="en-GB"/>
              </w:rPr>
              <w:instrText xml:space="preserve"> ADDIN EN.CITE &lt;EndNote&gt;&lt;Cite&gt;&lt;Author&gt;Fuentes&lt;/Author&gt;&lt;Year&gt;2007&lt;/Year&gt;&lt;RecNum&gt;1664&lt;/RecNum&gt;&lt;record&gt;&lt;database name="pl-Converted.enl" path="C:\verschiedenes\endnote8\pl-Converted.enl"&gt;pl-Converted.enl&lt;/database&gt;&lt;source-app name="EndNote" version="8.0"&gt;EndNote&lt;/source-app&gt;&lt;rec-number&gt;1664&lt;/rec-number&gt;&lt;ref-type name="Journal Article"&gt;17&lt;/ref-type&gt;&lt;contributors&gt;&lt;authors&gt;&lt;author&gt;&lt;style face="normal" font="default" size="100%"&gt;Fuentes, David&lt;/style&gt;&lt;/author&gt;&lt;author&gt;&lt;style face="normal" font="default" size="100%"&gt;Disante, Karen B.&lt;/style&gt;&lt;/author&gt;&lt;author&gt;&lt;style face="normal" font="default" size="100%"&gt;Valdecantos, Alejandro&lt;/style&gt;&lt;/author&gt;&lt;author&gt;&lt;style face="normal" font="default" size="100%"&gt;Cortina, Jordi&lt;/style&gt;&lt;/author&gt;&lt;author&gt;&lt;style face="normal" font="default" size="100%"&gt;Ramon Vallejo, V.&lt;/style&gt;&lt;/author&gt;&lt;/authors&gt;&lt;/contributors&gt;&lt;titles&gt;&lt;title&gt;&lt;style face="normal" font="default" size="100%"&gt;Response of Pinus halepensis Mill. seedlings to biosolids enriched with Cu, Ni and Zn in three Mediterranean forest soils&lt;/style&gt;&lt;/title&gt;&lt;secondary-title&gt;&lt;style face="normal" font="default" size="100%"&gt;Environmental Pollution  &lt;/style&gt;&lt;/secondary-title&gt;&lt;alt-title&gt;&lt;style face="normal" font="default" size="100%"&gt;Environmental Pollution&lt;/style&gt;&lt;/alt-title&gt;&lt;/titles&gt;&lt;pages&gt;&lt;style face="normal" font="default" size="100%"&gt;316-323&lt;/style&gt;&lt;/pages&gt;&lt;volume&gt;&lt;style face="normal" font="default" size="100%"&gt;145&lt;/style&gt;&lt;/volume&gt;&lt;number&gt;&lt;style face="normal" font="default" size="100%"&gt;1&lt;/style&gt;&lt;/number&gt;&lt;keywords&gt;&lt;keyword&gt;&lt;style face="normal" font="default" size="100%"&gt;Pinus halepensis&lt;/style&gt;&lt;/keyword&gt;&lt;keyword&gt;&lt;style face="normal" font="default" size="100%"&gt;Biosolids&lt;/style&gt;&lt;/keyword&gt;&lt;keyword&gt;&lt;style face="normal" font="default" size="100%"&gt;Heavy metals&lt;/style&gt;&lt;/keyword&gt;&lt;keyword&gt;&lt;style face="normal" font="default" size="100%"&gt;Photosynthesis&lt;/style&gt;&lt;/keyword&gt;&lt;/keywords&gt;&lt;dates&gt;&lt;year&gt;&lt;style face="normal" font="default" size="100%"&gt;2007&lt;/style&gt;&lt;/year&gt;&lt;/dates&gt;&lt;urls&gt;&lt;related-urls&gt;&lt;url&gt;&lt;style face="normal" font="default" size="100%"&gt;http://www.sciencedirect.com/science/article/B6VB5-4JWFMNY-5/2/0943233a639be67653af0feab46e1afd  &lt;/style&gt;&lt;/url&gt;&lt;/related-urls&gt;&lt;/urls&gt;&lt;/record&gt;&lt;/Cite&gt;&lt;/EndNote&gt;</w:instrText>
            </w:r>
            <w:r w:rsidR="00BB079A">
              <w:rPr>
                <w:sz w:val="20"/>
                <w:lang w:val="en-GB"/>
              </w:rPr>
              <w:fldChar w:fldCharType="separate"/>
            </w:r>
            <w:r w:rsidR="00BB079A">
              <w:rPr>
                <w:sz w:val="20"/>
                <w:lang w:val="en-GB"/>
              </w:rPr>
              <w:t>(Fuentes et al. 2007)</w:t>
            </w:r>
            <w:r w:rsidR="00BB079A">
              <w:rPr>
                <w:sz w:val="20"/>
                <w:lang w:val="en-GB"/>
              </w:rPr>
              <w:fldChar w:fldCharType="end"/>
            </w:r>
            <w:r w:rsidRPr="00F41210">
              <w:rPr>
                <w:sz w:val="20"/>
                <w:lang w:val="en-GB"/>
              </w:rPr>
              <w:t>: 4,8 – 5,4</w:t>
            </w:r>
          </w:p>
          <w:p w:rsidR="00CD33FF" w:rsidRPr="00F41210"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psla_a</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change in SLA for a 100% drop in relative quantum flux density = slope of </w:t>
            </w:r>
            <w:smartTag w:uri="urn:schemas-microsoft-com:office:smarttags" w:element="place">
              <w:r>
                <w:rPr>
                  <w:sz w:val="20"/>
                  <w:lang w:val="en-GB"/>
                </w:rPr>
                <w:t>SLA</w:t>
              </w:r>
            </w:smartTag>
            <w:r>
              <w:rPr>
                <w:sz w:val="20"/>
                <w:lang w:val="en-GB"/>
              </w:rPr>
              <w:t xml:space="preserve"> – quantum flux relationship</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F41210">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Photosynthesis parameters</w:t>
            </w:r>
          </w:p>
          <w:p w:rsidR="00CD33FF" w:rsidRDefault="00CD33FF">
            <w:pPr>
              <w:spacing w:before="120" w:after="120" w:line="360" w:lineRule="atLeast"/>
              <w:jc w:val="center"/>
              <w:rPr>
                <w:sz w:val="20"/>
                <w:lang w:val="en-GB"/>
              </w:rPr>
            </w:pPr>
            <w:r>
              <w:rPr>
                <w:sz w:val="20"/>
                <w:lang w:val="en-GB"/>
              </w:rPr>
              <w:t xml:space="preserve">all photosynthesis parameters are currently non species specific, i.e. it is not essential for  model application to  provide information on photosynthesis. Yet, a collection of any kind of informationen on photosynthetic capacities is useful, as: maximal carboxylation capacity (Vm), </w:t>
            </w:r>
            <w:r>
              <w:rPr>
                <w:sz w:val="20"/>
                <w:lang w:val="en-GB"/>
              </w:rPr>
              <w:lastRenderedPageBreak/>
              <w:t>electron transport capacity (Jmax), maximal light saturated photosynthetic rate (Amax) and the correlation of these capacities with leaf nitrogen contents including a description of growth and experimental conditions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pStyle w:val="Figure"/>
              <w:spacing w:before="120" w:after="120" w:line="360" w:lineRule="auto"/>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p w:rsidR="00CD33FF" w:rsidRPr="00F41210"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phic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efficiency parameter, different for evergreen and deciduous trees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pnc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leaf C/N ratio</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kco2_25</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BB079A">
            <w:pPr>
              <w:spacing w:before="120" w:after="120" w:line="360" w:lineRule="auto"/>
              <w:jc w:val="center"/>
              <w:rPr>
                <w:lang w:val="en-GB"/>
              </w:rPr>
            </w:pPr>
            <w:r>
              <w:rPr>
                <w:lang w:val="en-GB"/>
              </w:rPr>
              <w:t>0.</w:t>
            </w:r>
            <w:r w:rsidR="00CD33FF">
              <w:rPr>
                <w:lang w:val="en-GB"/>
              </w:rPr>
              <w:t>000404</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Michaelis constant for CO2 at 25 °C</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sz w:val="20"/>
                <w:szCs w:val="20"/>
                <w:lang w:val="en-GB"/>
              </w:rPr>
              <w:t>GOTILWA+</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ko2_25</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BB079A">
            <w:pPr>
              <w:spacing w:before="120" w:after="120" w:line="360" w:lineRule="auto"/>
              <w:jc w:val="center"/>
              <w:rPr>
                <w:lang w:val="en-GB"/>
              </w:rPr>
            </w:pPr>
            <w:r>
              <w:rPr>
                <w:lang w:val="en-GB"/>
              </w:rPr>
              <w:t>24.</w:t>
            </w:r>
            <w:r w:rsidR="00CD33FF">
              <w:rPr>
                <w:lang w:val="en-GB"/>
              </w:rPr>
              <w:t>8</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Michaelis constant for O2 at 25 °C</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sz w:val="20"/>
                <w:szCs w:val="20"/>
                <w:lang w:val="en-GB"/>
              </w:rPr>
              <w:t>GOTILWA+</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pc_25</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CO2/O2 specificity value at 25 °C</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Q10_kco2</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Q10 of Michaelis constant for CO2 </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Q10_ko2</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Q10 of Michaelis constant for O2</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Q10_pc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Q10 of specificity ratio</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r>
              <w:rPr>
                <w:lang w:val="en-GB"/>
              </w:rPr>
              <w:t>1/41,5</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mitochondrial respiration rate (Rd) / maximal carboxylation rate (Vm)</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rPr>
                <w:sz w:val="20"/>
                <w:lang w:val="en-GB"/>
              </w:rPr>
            </w:pPr>
            <w:r>
              <w:rPr>
                <w:sz w:val="20"/>
                <w:szCs w:val="20"/>
                <w:lang w:val="en-GB"/>
              </w:rPr>
              <w:t>GOTILWA+</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Nresp</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slope of photosynthesis response to N-limitation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b/>
                <w:sz w:val="20"/>
                <w:lang w:val="en-GB"/>
              </w:rPr>
            </w:pPr>
            <w:r>
              <w:rPr>
                <w:b/>
                <w:sz w:val="20"/>
                <w:lang w:val="en-GB"/>
              </w:rPr>
              <w:t>phenology related parameters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BB079A">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rPr>
            </w:pPr>
            <w:r>
              <w:rPr>
                <w:sz w:val="20"/>
              </w:rPr>
              <w:t>zw</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pPr>
            <w:r>
              <w:t>0.0</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rPr>
            </w:pPr>
            <w:r>
              <w:rPr>
                <w:sz w:val="20"/>
              </w:rPr>
              <w:t>Schwellwert der Temperatursumme bei Blattaustrieb</w:t>
            </w:r>
          </w:p>
        </w:tc>
        <w:tc>
          <w:tcPr>
            <w:tcW w:w="3685" w:type="dxa"/>
            <w:tcBorders>
              <w:top w:val="single" w:sz="6" w:space="0" w:color="000000"/>
              <w:left w:val="single" w:sz="6" w:space="0" w:color="000000"/>
              <w:bottom w:val="single" w:sz="6" w:space="0" w:color="000000"/>
              <w:right w:val="single" w:sz="6" w:space="0" w:color="000000"/>
            </w:tcBorders>
          </w:tcPr>
          <w:p w:rsidR="00CD33FF" w:rsidRPr="00BB079A" w:rsidRDefault="00CD33FF"/>
        </w:tc>
        <w:tc>
          <w:tcPr>
            <w:tcW w:w="4111" w:type="dxa"/>
            <w:tcBorders>
              <w:top w:val="single" w:sz="6" w:space="0" w:color="000000"/>
              <w:left w:val="single" w:sz="6" w:space="0" w:color="000000"/>
              <w:bottom w:val="single" w:sz="6" w:space="0" w:color="000000"/>
              <w:right w:val="single" w:sz="6" w:space="0" w:color="000000"/>
            </w:tcBorders>
          </w:tcPr>
          <w:p w:rsidR="00CD33FF" w:rsidRPr="00BB079A" w:rsidRDefault="00CD33FF">
            <w:pPr>
              <w:spacing w:before="120" w:after="120" w:line="360" w:lineRule="auto"/>
              <w:jc w:val="center"/>
              <w:rPr>
                <w:sz w:val="20"/>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m_bb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for determination of the parameters m_bb und n_bb big data sets of observations of of bud burst and weather data for the same year (temperature) are needed. It is also useful to provide information on any phenology model which has already been fitted for the species (parameter values and information on data to which the model has been fitted).</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n_bb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anf_bb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r>
              <w:rPr>
                <w:lang w:val="en-GB"/>
              </w:rPr>
              <w:t>1</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average day at which chilling requirements are met, or day with minimal day length which triggers start of heat unit accumulation for bud burst</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end_bb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r>
              <w:rPr>
                <w:lang w:val="en-GB"/>
              </w:rPr>
              <w:t>366</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average day of leaf drop, for evergreen trees = 366 if not known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b/>
                <w:sz w:val="20"/>
                <w:lang w:val="fr-FR"/>
              </w:rPr>
            </w:pPr>
            <w:r>
              <w:rPr>
                <w:b/>
                <w:sz w:val="20"/>
                <w:lang w:val="fr-FR"/>
              </w:rPr>
              <w:t>Interception</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fr-FR"/>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fr-FR"/>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fr-FR"/>
              </w:rPr>
            </w:pPr>
            <w:r>
              <w:rPr>
                <w:sz w:val="20"/>
                <w:lang w:val="fr-FR"/>
              </w:rPr>
              <w:t>ceppot_spec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[mm m</w:t>
            </w:r>
            <w:r>
              <w:rPr>
                <w:color w:val="000000"/>
                <w:sz w:val="20"/>
                <w:vertAlign w:val="superscript"/>
                <w:lang w:val="en-GB"/>
              </w:rPr>
              <w:t>-2</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interception capacity of leaves in mm water per square meter leaf area</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sz w:val="20"/>
                <w:lang w:val="en-GB"/>
              </w:rPr>
              <w:t>GOTILWA+: parameter value is identical to P. sylvestris, but cannot be identified in param-files …</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color w:val="FF0000"/>
                <w:sz w:val="20"/>
                <w:lang w:val="en-GB"/>
              </w:rPr>
            </w:pP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b/>
                <w:sz w:val="20"/>
                <w:lang w:val="en-GB"/>
              </w:rPr>
            </w:pPr>
            <w:r>
              <w:rPr>
                <w:b/>
                <w:sz w:val="20"/>
                <w:lang w:val="en-GB"/>
              </w:rPr>
              <w:t>parameters related to regeneration and seedling growth</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vertAlign w:val="subscript"/>
                <w:lang w:val="en-GB"/>
              </w:rPr>
            </w:pPr>
            <w:r>
              <w:rPr>
                <w:color w:val="FF0000"/>
                <w:sz w:val="20"/>
                <w:lang w:val="en-GB"/>
              </w:rPr>
              <w:sym w:font="Symbol" w:char="F061"/>
            </w:r>
            <w:r>
              <w:rPr>
                <w:color w:val="FF0000"/>
                <w:sz w:val="20"/>
                <w:vertAlign w:val="subscript"/>
                <w:lang w:val="en-GB"/>
              </w:rPr>
              <w:t>wint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parameter of Weibull-distribution for intrinsic mortality</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sz w:val="20"/>
                <w:lang w:val="en-GB"/>
              </w:rPr>
              <w:lastRenderedPageBreak/>
              <w:sym w:font="Symbol" w:char="F061"/>
            </w:r>
            <w:r>
              <w:rPr>
                <w:sz w:val="20"/>
                <w:vertAlign w:val="subscript"/>
                <w:lang w:val="en-GB"/>
              </w:rPr>
              <w:t>wstress</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parameter of Weibull-distribution for stress mortality</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r>
              <w:rPr>
                <w:color w:val="FF0000"/>
                <w:sz w:val="20"/>
                <w:lang w:val="en-GB"/>
              </w:rPr>
              <w:t>W</w:t>
            </w:r>
            <w:r>
              <w:rPr>
                <w:color w:val="FF0000"/>
                <w:sz w:val="20"/>
                <w:vertAlign w:val="subscript"/>
                <w:lang w:val="en-GB"/>
              </w:rPr>
              <w:t>seed</w:t>
            </w:r>
            <w:r>
              <w:rPr>
                <w:color w:val="FF0000"/>
                <w:sz w:val="20"/>
                <w:lang w:val="en-GB"/>
              </w:rPr>
              <w:t xml:space="preserve"> </w:t>
            </w:r>
            <w:r>
              <w:rPr>
                <w:sz w:val="20"/>
                <w:lang w:val="en-GB"/>
              </w:rPr>
              <w:t>[g]</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BB079A">
            <w:pPr>
              <w:spacing w:before="120" w:after="120" w:line="360" w:lineRule="auto"/>
              <w:jc w:val="center"/>
              <w:rPr>
                <w:lang w:val="en-GB"/>
              </w:rPr>
            </w:pPr>
            <w:r>
              <w:rPr>
                <w:lang w:val="en-GB"/>
              </w:rPr>
              <w:t>0.</w:t>
            </w:r>
            <w:r w:rsidR="00CD33FF">
              <w:rPr>
                <w:lang w:val="en-GB"/>
              </w:rPr>
              <w:t>019</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mass of a single seed</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fr-FR"/>
              </w:rPr>
            </w:pPr>
            <w:r>
              <w:rPr>
                <w:sz w:val="20"/>
                <w:lang w:val="fr-FR"/>
              </w:rPr>
              <w:t>Tapias et al.</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fr-FR"/>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fr-FR"/>
              </w:rPr>
            </w:pPr>
            <w:r>
              <w:rPr>
                <w:color w:val="FF0000"/>
                <w:sz w:val="20"/>
                <w:lang w:val="fr-FR"/>
              </w:rPr>
              <w:t>N</w:t>
            </w:r>
            <w:r>
              <w:rPr>
                <w:color w:val="FF0000"/>
                <w:sz w:val="20"/>
                <w:vertAlign w:val="subscript"/>
                <w:lang w:val="fr-FR"/>
              </w:rPr>
              <w:t>s,max</w:t>
            </w:r>
            <w:r>
              <w:rPr>
                <w:sz w:val="20"/>
                <w:vertAlign w:val="subscript"/>
                <w:lang w:val="fr-FR"/>
              </w:rPr>
              <w:t xml:space="preserve"> </w:t>
            </w:r>
            <w:r>
              <w:rPr>
                <w:sz w:val="20"/>
                <w:lang w:val="fr-FR"/>
              </w:rPr>
              <w:t>[m</w:t>
            </w:r>
            <w:r>
              <w:rPr>
                <w:sz w:val="20"/>
                <w:vertAlign w:val="superscript"/>
                <w:lang w:val="fr-FR"/>
              </w:rPr>
              <w:t>-1</w:t>
            </w:r>
            <w:r>
              <w:rPr>
                <w:sz w:val="20"/>
                <w:lang w:val="fr-FR"/>
              </w:rPr>
              <w: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fr-FR"/>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seed density, is prescribed by the model user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p</w:t>
            </w:r>
            <w:r>
              <w:rPr>
                <w:color w:val="FF0000"/>
                <w:sz w:val="20"/>
                <w:vertAlign w:val="subscript"/>
                <w:lang w:val="en-GB"/>
              </w:rPr>
              <w:t>sa</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parameter in allometric relationship between seedling shoot mass and leaf mass </w:t>
            </w:r>
          </w:p>
          <w:p w:rsidR="00E671E9" w:rsidRDefault="00E671E9">
            <w:pPr>
              <w:spacing w:before="120" w:after="120" w:line="360" w:lineRule="atLeast"/>
              <w:jc w:val="center"/>
              <w:rPr>
                <w:sz w:val="20"/>
                <w:lang w:val="en-GB"/>
              </w:rPr>
            </w:pPr>
            <w:r w:rsidRPr="00E671E9">
              <w:rPr>
                <w:position w:val="-12"/>
                <w:sz w:val="20"/>
                <w:lang w:val="en-GB"/>
              </w:rPr>
              <w:object w:dxaOrig="1240" w:dyaOrig="360">
                <v:shape id="_x0000_i1027" type="#_x0000_t75" style="width:62.25pt;height:18pt" o:ole="">
                  <v:imagedata r:id="rId10" o:title=""/>
                </v:shape>
                <o:OLEObject Type="Embed" ProgID="Equation.DSMT4" ShapeID="_x0000_i1027" DrawAspect="Content" ObjectID="_1621756250" r:id="rId11"/>
              </w:object>
            </w:r>
          </w:p>
          <w:p w:rsidR="00E671E9" w:rsidRDefault="00E671E9">
            <w:pPr>
              <w:spacing w:before="120" w:after="120" w:line="360" w:lineRule="atLeast"/>
              <w:jc w:val="center"/>
              <w:rPr>
                <w:sz w:val="20"/>
                <w:lang w:val="en-GB"/>
              </w:rPr>
            </w:pPr>
            <w:r>
              <w:rPr>
                <w:sz w:val="20"/>
                <w:lang w:val="en-GB"/>
              </w:rPr>
              <w:t>W</w:t>
            </w:r>
            <w:r>
              <w:rPr>
                <w:sz w:val="20"/>
                <w:vertAlign w:val="subscript"/>
                <w:lang w:val="en-GB"/>
              </w:rPr>
              <w:t>f</w:t>
            </w:r>
            <w:r>
              <w:rPr>
                <w:sz w:val="20"/>
                <w:lang w:val="en-GB"/>
              </w:rPr>
              <w:t xml:space="preserve"> – foliage biomass [kg]</w:t>
            </w:r>
          </w:p>
          <w:p w:rsidR="00E671E9" w:rsidRPr="00E671E9" w:rsidRDefault="00E671E9">
            <w:pPr>
              <w:spacing w:before="120" w:after="120" w:line="360" w:lineRule="atLeast"/>
              <w:jc w:val="center"/>
              <w:rPr>
                <w:sz w:val="20"/>
                <w:lang w:val="en-GB"/>
              </w:rPr>
            </w:pPr>
            <w:r>
              <w:rPr>
                <w:sz w:val="20"/>
                <w:lang w:val="en-GB"/>
              </w:rPr>
              <w:t>W</w:t>
            </w:r>
            <w:r>
              <w:rPr>
                <w:sz w:val="20"/>
                <w:vertAlign w:val="subscript"/>
                <w:lang w:val="en-GB"/>
              </w:rPr>
              <w:t>s</w:t>
            </w:r>
            <w:r>
              <w:rPr>
                <w:sz w:val="20"/>
                <w:lang w:val="en-GB"/>
              </w:rPr>
              <w:t xml:space="preserve"> – shoot biomass [kg]</w:t>
            </w:r>
          </w:p>
        </w:tc>
        <w:tc>
          <w:tcPr>
            <w:tcW w:w="3685" w:type="dxa"/>
            <w:tcBorders>
              <w:top w:val="single" w:sz="6" w:space="0" w:color="000000"/>
              <w:left w:val="single" w:sz="6" w:space="0" w:color="000000"/>
              <w:bottom w:val="single" w:sz="6" w:space="0" w:color="000000"/>
              <w:right w:val="single" w:sz="6" w:space="0" w:color="000000"/>
            </w:tcBorders>
          </w:tcPr>
          <w:p w:rsidR="00CD33FF" w:rsidRDefault="00E671E9">
            <w:pPr>
              <w:rPr>
                <w:lang w:val="en-GB"/>
              </w:rPr>
            </w:pPr>
            <w:r>
              <w:rPr>
                <w:lang w:val="en-GB"/>
              </w:rPr>
              <w:t xml:space="preserve"> Missing data, Gonzalo?</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rPr>
            </w:pPr>
            <w:r>
              <w:rPr>
                <w:color w:val="FF0000"/>
                <w:sz w:val="20"/>
              </w:rPr>
              <w:t>p</w:t>
            </w:r>
            <w:r>
              <w:rPr>
                <w:color w:val="FF0000"/>
                <w:sz w:val="20"/>
                <w:vertAlign w:val="subscript"/>
              </w:rPr>
              <w:t>sb</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rPr>
            </w:pPr>
            <w:r>
              <w:rPr>
                <w:sz w:val="20"/>
              </w:rPr>
              <w:t xml:space="preserve">siehe </w:t>
            </w:r>
            <w:r>
              <w:rPr>
                <w:color w:val="FF0000"/>
                <w:sz w:val="20"/>
              </w:rPr>
              <w:t>psa</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p</w:t>
            </w:r>
            <w:r>
              <w:rPr>
                <w:color w:val="FF0000"/>
                <w:sz w:val="20"/>
                <w:vertAlign w:val="subscript"/>
                <w:lang w:val="en-GB"/>
              </w:rPr>
              <w:t>h1</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E671E9">
            <w:pPr>
              <w:spacing w:before="120" w:after="120" w:line="360" w:lineRule="auto"/>
              <w:jc w:val="center"/>
              <w:rPr>
                <w:lang w:val="en-GB"/>
              </w:rPr>
            </w:pPr>
            <w:r>
              <w:rPr>
                <w:lang w:val="en-GB"/>
              </w:rPr>
              <w:t>1.3145</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parameter in allometric relationship between seedling height and shoot mass </w:t>
            </w:r>
          </w:p>
          <w:p w:rsidR="00BB079A" w:rsidRDefault="00BB079A">
            <w:pPr>
              <w:spacing w:before="120" w:after="120" w:line="360" w:lineRule="atLeast"/>
              <w:jc w:val="center"/>
              <w:rPr>
                <w:sz w:val="20"/>
                <w:lang w:val="en-GB"/>
              </w:rPr>
            </w:pPr>
            <w:r w:rsidRPr="00BB079A">
              <w:rPr>
                <w:position w:val="-10"/>
                <w:sz w:val="20"/>
                <w:lang w:val="en-GB"/>
              </w:rPr>
              <w:object w:dxaOrig="1180" w:dyaOrig="340">
                <v:shape id="_x0000_i1028" type="#_x0000_t75" style="width:59.25pt;height:17.25pt" o:ole="">
                  <v:imagedata r:id="rId12" o:title=""/>
                </v:shape>
                <o:OLEObject Type="Embed" ProgID="Equation.DSMT4" ShapeID="_x0000_i1028" DrawAspect="Content" ObjectID="_1621756251" r:id="rId13"/>
              </w:object>
            </w:r>
          </w:p>
          <w:p w:rsidR="00BB079A" w:rsidRDefault="00BB079A">
            <w:pPr>
              <w:spacing w:before="120" w:after="120" w:line="360" w:lineRule="atLeast"/>
              <w:jc w:val="center"/>
              <w:rPr>
                <w:sz w:val="20"/>
                <w:lang w:val="en-GB"/>
              </w:rPr>
            </w:pPr>
            <w:r>
              <w:rPr>
                <w:sz w:val="20"/>
                <w:lang w:val="en-GB"/>
              </w:rPr>
              <w:t>H – height [cm]</w:t>
            </w:r>
          </w:p>
          <w:p w:rsidR="00BB079A" w:rsidRPr="00BB079A" w:rsidRDefault="00BB079A">
            <w:pPr>
              <w:spacing w:before="120" w:after="120" w:line="360" w:lineRule="atLeast"/>
              <w:jc w:val="center"/>
              <w:rPr>
                <w:sz w:val="20"/>
                <w:lang w:val="en-GB"/>
              </w:rPr>
            </w:pPr>
            <w:r>
              <w:rPr>
                <w:sz w:val="20"/>
                <w:lang w:val="en-GB"/>
              </w:rPr>
              <w:t>W</w:t>
            </w:r>
            <w:r>
              <w:rPr>
                <w:sz w:val="20"/>
                <w:vertAlign w:val="subscript"/>
                <w:lang w:val="en-GB"/>
              </w:rPr>
              <w:t>s</w:t>
            </w:r>
            <w:r>
              <w:rPr>
                <w:sz w:val="20"/>
                <w:lang w:val="en-GB"/>
              </w:rPr>
              <w:t xml:space="preserve"> – shoot biomass</w:t>
            </w:r>
          </w:p>
        </w:tc>
        <w:tc>
          <w:tcPr>
            <w:tcW w:w="3685" w:type="dxa"/>
            <w:tcBorders>
              <w:top w:val="single" w:sz="6" w:space="0" w:color="000000"/>
              <w:left w:val="single" w:sz="6" w:space="0" w:color="000000"/>
              <w:bottom w:val="single" w:sz="6" w:space="0" w:color="000000"/>
              <w:right w:val="single" w:sz="6" w:space="0" w:color="000000"/>
            </w:tcBorders>
          </w:tcPr>
          <w:p w:rsidR="00E671E9" w:rsidRPr="00E671E9" w:rsidRDefault="00E671E9">
            <w:pPr>
              <w:rPr>
                <w:lang w:val="en-GB"/>
              </w:rPr>
            </w:pPr>
            <w:r>
              <w:rPr>
                <w:lang w:val="fr-FR"/>
              </w:rPr>
              <w:lastRenderedPageBreak/>
              <w:fldChar w:fldCharType="begin"/>
            </w:r>
            <w:r>
              <w:rPr>
                <w:lang w:val="fr-FR"/>
              </w:rPr>
              <w:instrText xml:space="preserve"> ADDIN EN.CITE &lt;EndNote&gt;&lt;Cite&gt;&lt;Author&gt;Royo&lt;/Author&gt;&lt;Year&gt;2001&lt;/Year&gt;&lt;RecNum&gt;1665&lt;/RecNum&gt;&lt;record&gt;&lt;database name='pl-Converted.enl' path='C:\verschiedenes\endnote8\pl-Converted.enl'&gt;pl-Converted.enl&lt;/database&gt;&lt;source-app name='EndNote' version='8.0'&gt;EndNote&lt;/source-app&gt;&lt;rec-number&gt;1665&lt;/rec-number&gt;&lt;ref-type name='Journal Article'&gt;17&lt;/ref-type&gt;&lt;contributors&gt;&lt;authors&gt;&lt;author&gt;&lt;style face='normal' font='default' size='100%'&gt;Royo, A.&lt;/style&gt;&lt;/author&gt;&lt;author&gt;&lt;style face='normal' font='default' size='100%'&gt;Gil, L.&lt;/style&gt;&lt;/author&gt;&lt;author&gt;&lt;style face='normal' font='default' size='100%'&gt;Pardos, J. A.&lt;/style&gt;&lt;/author&gt;&lt;/authors&gt;&lt;/contributors&gt;&lt;titles&gt;&lt;title&gt;&lt;style face='normal' font='default' size='100%'&gt;Effect of water stress conditioning on morphology, physiology and field performance of Pinus halepensis Mill. seedlings&lt;/style&gt;&lt;/title&gt;&lt;secondary-title&gt;&lt;style face='normal' font='default' size='100%'&gt;New Forests&lt;/style&gt;&lt;/secondary-title&gt;&lt;/titles&gt;&lt;periodical&gt;&lt;full-title&gt;&lt;style face='normal' font='default' size='100%'&gt;New Forests&lt;/style&gt;&lt;/full-title&gt;&lt;/periodical&gt;&lt;pages&gt;&lt;style face='normal' font='default' size='100%'&gt;127-140&lt;/style&gt;&lt;/pages&gt;&lt;volume&gt;&lt;style face='normal' font='default' size='100%'&gt;21&lt;/style&gt;&lt;/volume&gt;&lt;number&gt;&lt;style face='normal' font='default' size='100%'&gt;2&lt;/style&gt;&lt;/number&gt;&lt;keywords&gt;&lt;keyword&gt;&lt;style face='normal' font='default' size='100%'&gt;Aleppo pine&lt;/style&gt;&lt;/keyword&gt;&lt;keyword&gt;&lt;style face='normal' font='default' size='100%'&gt;morphology&lt;/style&gt;&lt;/keyword&gt;&lt;keyword&gt;&lt;style face='normal' font='default' size='100%'&gt;non-structural carbohydrates&lt;/style&gt;&lt;/keyword&gt;&lt;keyword&gt;&lt;style face='normal' font='default' size='100%'&gt;nursery&lt;/style&gt;&lt;/keyword&gt;&lt;keyword&gt;&lt;style face='normal' font='default' size='100%'&gt;irrigation&lt;/style&gt;&lt;/keyword&gt;&lt;keyword&gt;&lt;style face='normal' font='default' size='100%'&gt;osmotic adjustment&lt;/style&gt;&lt;/keyword&gt;&lt;keyword&gt;&lt;style face='normal' font='default' size='100%'&gt;Douglas-fir seedlings&lt;/style&gt;&lt;/keyword&gt;&lt;keyword&gt;&lt;style face='normal' font='default' size='100%'&gt;drought resistance&lt;/style&gt;&lt;/keyword&gt;&lt;keyword&gt;&lt;style face='normal' font='default' size='100%'&gt;loblolly-pine&lt;/style&gt;&lt;/keyword&gt;&lt;keyword&gt;&lt;style face='normal' font='default' size='100%'&gt;growth&lt;/style&gt;&lt;/keyword&gt;&lt;/keywords&gt;&lt;dates&gt;&lt;year&gt;&lt;style face='normal' font='default' size='100%'&gt;2001&lt;/style&gt;&lt;/year&gt;&lt;/dates&gt;&lt;accession-num&gt;&lt;style face='normal' font='default' size='100%'&gt;ISI:000170976400003&lt;/style&gt;&lt;/accession-num&gt;&lt;urls&gt;&lt;related-urls&gt;&lt;url&gt;&lt;style face='normal' font='default' size='100%'&gt;&amp;lt;Go to ISI&amp;gt;://000170976400003  &lt;/style&gt;&lt;/url&gt;&lt;/related-urls&gt;&lt;/urls&gt;&lt;research-notes&gt;&lt;style face='normal' font='default' size='100%'&gt;kopir pl&lt;/style&gt;&lt;/research-notes&gt;&lt;/record&gt;&lt;/Cite&gt;&lt;Cite&gt;&lt;Author&gt;Baquedano&lt;/Author&gt;&lt;Year&gt;2006&lt;/Year&gt;&lt;RecNum&gt;1660&lt;/RecNum&gt;&lt;record&gt;&lt;database name='pl-Converted.enl' path='C:\verschiedenes\endnote8\pl-Converted.enl'&gt;pl-Converted.enl&lt;/database&gt;&lt;source-app name='EndNote' version='8.0'&gt;EndNote&lt;/source-app&gt;&lt;rec-number&gt;1660&lt;/rec-number&gt;&lt;ref-type name='Journal Article'&gt;17&lt;/ref-type&gt;&lt;contributors&gt;&lt;authors&gt;&lt;author&gt;&lt;style face='normal' font='default' size='100%'&gt;Baquedano, F. J.&lt;/style&gt;&lt;/author&gt;&lt;author&gt;&lt;style face='normal' font='default' size='100%'&gt;Castillo, F. J.&lt;/style&gt;&lt;/author&gt;&lt;/authors&gt;&lt;/contributors&gt;&lt;titles&gt;&lt;title&gt;&lt;style face='normal' font='default' size='100%'&gt;Comparative ecophysiological effects of drought on seedlings of the Mediterranean water-saver Pinus halepensis and water-spenders Quercus coccifera and Quercus ilex&lt;/style&gt;&lt;/title&gt;&lt;secondary-title&gt;&lt;style face='normal' font='default' size='100%'&gt;Trees-Structure And Function&lt;/style&gt;&lt;/secondary-title&gt;&lt;/titles&gt;&lt;periodical&gt;&lt;full-title&gt;&lt;style face='normal' font='default' size='100%'&gt;Trees-Structure And Function&lt;/style&gt;&lt;/full-title&gt;&lt;/periodical&gt;&lt;pages&gt;&lt;style face='normal' font='default' size='100%'&gt;689-700&lt;/style&gt;&lt;/pages&gt;&lt;volume&gt;&lt;style face='normal' font='default' size='100%'&gt;20&lt;/style&gt;&lt;/volume&gt;&lt;number&gt;&lt;style face='normal' font='default' size='100%'&gt;6&lt;/style&gt;&lt;/number&gt;&lt;keywords&gt;&lt;keyword&gt;&lt;style face='normal' font='default' size='100%'&gt;antioxidant activity&lt;/style&gt;&lt;/keyword&gt;&lt;keyword&gt;&lt;style face='normal' font='default' size='100%'&gt;chlorophyll fluorescence&lt;/style&gt;&lt;/keyword&gt;&lt;keyword&gt;&lt;style face='normal' font='default' size='100%'&gt;gas exchange and water potential&lt;/style&gt;&lt;/keyword&gt;&lt;keyword&gt;&lt;style face='normal' font='default' size='100%'&gt;morphological parameters&lt;/style&gt;&lt;/keyword&gt;&lt;keyword&gt;&lt;style face='normal' font='default' size='100%'&gt;pigments&lt;/style&gt;&lt;/keyword&gt;&lt;</w:instrText>
            </w:r>
            <w:r w:rsidRPr="00E671E9">
              <w:rPr>
                <w:lang w:val="en-GB"/>
              </w:rPr>
              <w:instrText>keyword&gt;&lt;style face='normal' font='default' size='100%'&gt;DEPENDENT ENERGY-DISSIPATION&lt;/style&gt;&lt;/keyword&gt;&lt;keyword&gt;&lt;style face='normal' font='default' size='100%'&gt;PHOTOSYSTEM-II EFFICIENCY&lt;/style&gt;&lt;/keyword&gt;&lt;keyword&gt;&lt;style face='normal' font='default' size='100%'&gt;XANTHOPHYLL CYCLE&lt;/style&gt;&lt;/keyword&gt;&lt;keyword&gt;&lt;style face='normal' font='default' size='100%'&gt;CHLOROPHYLL FLUORESCENCE&lt;/style&gt;&lt;/keyword&gt;&lt;keyword&gt;&lt;style face='normal' font='default' size='100%'&gt;FIELD CONDITIONS&lt;/style&gt;&lt;/keyword&gt;&lt;keyword&gt;&lt;style face='normal' font='default' size='100%'&gt;PIGMENT COMPOSITION&lt;/style&gt;&lt;/keyword&gt;&lt;keyword&gt;&lt;style face='normal' font='default' size='100%'&gt;DOWN-REGULATION&lt;/style&gt;&lt;/keyword&gt;&lt;keyword&gt;&lt;style face='normal' font='default' size='100%'&gt;WINTER STRESS&lt;/style&gt;&lt;/keyword&gt;&lt;keyword&gt;&lt;style face='normal' font='default' size='100%'&gt;GAS-EXCHANGE&lt;/style&gt;&lt;/keyword&gt;&lt;keyword&gt;&lt;style face='normal' font='default' size='100%'&gt;AUREA MUTANT&lt;/style&gt;&lt;/keyword&gt;&lt;/keywords&gt;&lt;dates&gt;&lt;year&gt;&lt;style face='normal' font='default' size='100%'&gt;2006&lt;/style&gt;&lt;/year&gt;&lt;pub-dates&gt;&lt;date&gt;&lt;style face='normal' font='default' size='100%'&gt;Nov&lt;/style&gt;&lt;/date&gt;&lt;/pub-dates&gt;&lt;/dates&gt;&lt;accession-num&gt;&lt;style face='normal' font='default' size='100%'&gt;ISI:000242296600004&lt;/style&gt;&lt;/accession-num&gt;&lt;urls&gt;&lt;related-urls&gt;&lt;url&gt;&lt;style face='normal' font='default' size='100%'&gt;&amp;lt;Go to ISI&amp;gt;://000242296600004  &lt;/style&gt;&lt;/url&gt;&lt;/related-urls&gt;&lt;/urls&gt;&lt;research-notes&gt;&lt;style face='normal' font='default' size='100%'&gt;kopie PL&lt;/style&gt;&lt;/research-notes&gt;&lt;/record&gt;&lt;/Cite&gt;&lt;/EndNote&gt;</w:instrText>
            </w:r>
            <w:r>
              <w:rPr>
                <w:lang w:val="fr-FR"/>
              </w:rPr>
              <w:fldChar w:fldCharType="separate"/>
            </w:r>
            <w:r w:rsidRPr="00E671E9">
              <w:rPr>
                <w:lang w:val="en-GB"/>
              </w:rPr>
              <w:t>(Royo et al. 2001; Baquedano and Castillo 2006)</w:t>
            </w:r>
            <w:r>
              <w:rPr>
                <w:lang w:val="fr-FR"/>
              </w:rPr>
              <w:fldChar w:fldCharType="end"/>
            </w:r>
          </w:p>
          <w:p w:rsidR="00CD33FF" w:rsidRDefault="00CD33FF">
            <w:pPr>
              <w:rPr>
                <w:lang w:val="en-GB"/>
              </w:rPr>
            </w:pPr>
            <w:r w:rsidRPr="00E671E9">
              <w:rPr>
                <w:lang w:val="en-GB"/>
              </w:rPr>
              <w:lastRenderedPageBreak/>
              <w:t xml:space="preserve">Fuentes et al. </w:t>
            </w:r>
            <w:r>
              <w:rPr>
                <w:lang w:val="en-GB"/>
              </w:rPr>
              <w:t>(fue-01):</w:t>
            </w:r>
          </w:p>
          <w:p w:rsidR="00CD33FF" w:rsidRDefault="00CD33FF">
            <w:pPr>
              <w:rPr>
                <w:lang w:val="en-GB"/>
              </w:rPr>
            </w:pPr>
            <w:r>
              <w:rPr>
                <w:lang w:val="en-GB"/>
              </w:rPr>
              <w:t>bm = 0.0001*h</w:t>
            </w:r>
            <w:r>
              <w:rPr>
                <w:vertAlign w:val="superscript"/>
                <w:lang w:val="en-GB"/>
              </w:rPr>
              <w:t>3.9889</w:t>
            </w:r>
          </w:p>
          <w:p w:rsidR="00CD33FF" w:rsidRDefault="00CD33FF">
            <w:pPr>
              <w:rPr>
                <w:lang w:val="en-GB"/>
              </w:rPr>
            </w:pPr>
            <w:r>
              <w:rPr>
                <w:lang w:val="en-GB"/>
              </w:rPr>
              <w:t>R2 = 0.8362</w:t>
            </w:r>
          </w:p>
        </w:tc>
        <w:tc>
          <w:tcPr>
            <w:tcW w:w="4111" w:type="dxa"/>
            <w:tcBorders>
              <w:top w:val="single" w:sz="6" w:space="0" w:color="000000"/>
              <w:left w:val="single" w:sz="6" w:space="0" w:color="000000"/>
              <w:bottom w:val="single" w:sz="6" w:space="0" w:color="000000"/>
              <w:right w:val="single" w:sz="6" w:space="0" w:color="000000"/>
            </w:tcBorders>
          </w:tcPr>
          <w:p w:rsidR="00CD33FF" w:rsidRPr="00E671E9" w:rsidRDefault="00CD33FF">
            <w:pPr>
              <w:spacing w:before="120" w:after="120" w:line="360" w:lineRule="auto"/>
              <w:jc w:val="center"/>
              <w:rPr>
                <w:sz w:val="20"/>
                <w:lang w:val="en-GB"/>
              </w:rPr>
            </w:pPr>
            <w:r w:rsidRPr="00E671E9">
              <w:rPr>
                <w:sz w:val="20"/>
                <w:lang w:val="en-GB"/>
              </w:rPr>
              <w:lastRenderedPageBreak/>
              <w:t>Fuentes et al.: D-BM-relation :</w:t>
            </w:r>
          </w:p>
          <w:p w:rsidR="00CD33FF" w:rsidRDefault="00CD33FF">
            <w:pPr>
              <w:spacing w:before="120" w:after="120" w:line="360" w:lineRule="auto"/>
              <w:jc w:val="center"/>
              <w:rPr>
                <w:sz w:val="20"/>
                <w:lang w:val="en-GB"/>
              </w:rPr>
            </w:pPr>
            <w:r>
              <w:rPr>
                <w:sz w:val="20"/>
                <w:lang w:val="en-GB"/>
              </w:rPr>
              <w:t>bm = 2.404*D</w:t>
            </w:r>
            <w:r>
              <w:rPr>
                <w:sz w:val="20"/>
                <w:vertAlign w:val="superscript"/>
                <w:lang w:val="en-GB"/>
              </w:rPr>
              <w:t>0.7339</w:t>
            </w:r>
          </w:p>
          <w:p w:rsidR="00CD33FF" w:rsidRDefault="00CD33FF">
            <w:pPr>
              <w:spacing w:before="120" w:after="120" w:line="360" w:lineRule="auto"/>
              <w:jc w:val="center"/>
              <w:rPr>
                <w:sz w:val="20"/>
                <w:lang w:val="en-GB"/>
              </w:rPr>
            </w:pPr>
            <w:r>
              <w:rPr>
                <w:sz w:val="20"/>
                <w:lang w:val="en-GB"/>
              </w:rPr>
              <w:lastRenderedPageBreak/>
              <w:t>R2 = 0.0488</w:t>
            </w:r>
          </w:p>
        </w:tc>
      </w:tr>
      <w:tr w:rsidR="00CD33FF">
        <w:tblPrEx>
          <w:tblCellMar>
            <w:top w:w="0" w:type="dxa"/>
            <w:left w:w="0" w:type="dxa"/>
            <w:bottom w:w="0" w:type="dxa"/>
            <w:right w:w="0" w:type="dxa"/>
          </w:tblCellMar>
        </w:tblPrEx>
        <w:trPr>
          <w:trHeight w:val="28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lastRenderedPageBreak/>
              <w:t>p</w:t>
            </w:r>
            <w:r>
              <w:rPr>
                <w:color w:val="FF0000"/>
                <w:sz w:val="20"/>
                <w:vertAlign w:val="subscript"/>
                <w:lang w:val="en-GB"/>
              </w:rPr>
              <w:t>h2</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E671E9">
            <w:pPr>
              <w:spacing w:before="120" w:after="120" w:line="360" w:lineRule="auto"/>
              <w:jc w:val="center"/>
              <w:rPr>
                <w:lang w:val="en-GB"/>
              </w:rPr>
            </w:pPr>
            <w:r>
              <w:rPr>
                <w:lang w:val="en-GB"/>
              </w:rPr>
              <w:t>0.3426</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parameter in allometric relationship between seedling height and shoot mass</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p</w:t>
            </w:r>
            <w:r>
              <w:rPr>
                <w:color w:val="FF0000"/>
                <w:sz w:val="20"/>
                <w:vertAlign w:val="subscript"/>
                <w:lang w:val="en-GB"/>
              </w:rPr>
              <w:t>h3</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E671E9">
            <w:pPr>
              <w:spacing w:before="120" w:after="120" w:line="360" w:lineRule="auto"/>
              <w:jc w:val="center"/>
              <w:rPr>
                <w:lang w:val="en-GB"/>
              </w:rPr>
            </w:pPr>
            <w:r>
              <w:rPr>
                <w:lang w:val="en-GB"/>
              </w:rPr>
              <w:t>-</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parameter in allometric relationship between seedling height and shoot mass; currently only required for spruce</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FF0000"/>
                <w:sz w:val="20"/>
                <w:lang w:val="en-GB"/>
              </w:rPr>
            </w:pPr>
            <w:r>
              <w:rPr>
                <w:color w:val="FF0000"/>
                <w:sz w:val="20"/>
                <w:lang w:val="en-GB"/>
              </w:rPr>
              <w:t>p</w:t>
            </w:r>
            <w:r>
              <w:rPr>
                <w:color w:val="FF0000"/>
                <w:sz w:val="20"/>
                <w:vertAlign w:val="subscript"/>
                <w:lang w:val="en-GB"/>
              </w:rPr>
              <w:t>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p>
        </w:tc>
        <w:tc>
          <w:tcPr>
            <w:tcW w:w="992"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rsidRPr="00E671E9">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k_opm_fol</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E671E9">
            <w:pPr>
              <w:spacing w:before="120" w:after="120" w:line="360" w:lineRule="auto"/>
              <w:jc w:val="center"/>
              <w:rPr>
                <w:lang w:val="en-GB"/>
              </w:rPr>
            </w:pPr>
            <w:r>
              <w:rPr>
                <w:lang w:val="en-GB"/>
              </w:rPr>
              <w:t>0.</w:t>
            </w:r>
            <w:r w:rsidR="00CD33FF">
              <w:rPr>
                <w:lang w:val="en-GB"/>
              </w:rPr>
              <w:t>002</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 xml:space="preserve">for the determination of all k_opm und k_syn parameters results of litter incubation studies or mineralisation studies based on the 'litter bag' method are needed. procedure of fit of </w:t>
            </w:r>
            <w:r>
              <w:rPr>
                <w:sz w:val="20"/>
                <w:lang w:val="en-GB"/>
              </w:rPr>
              <w:lastRenderedPageBreak/>
              <w:t>parameters will be described elsewhere</w:t>
            </w:r>
          </w:p>
          <w:p w:rsidR="00CD33FF" w:rsidRDefault="00CD33FF">
            <w:pPr>
              <w:spacing w:before="120" w:after="120" w:line="360" w:lineRule="atLeast"/>
              <w:jc w:val="center"/>
              <w:rPr>
                <w:sz w:val="20"/>
                <w:lang w:val="en-GB"/>
              </w:rPr>
            </w:pPr>
            <w:r>
              <w:rPr>
                <w:sz w:val="20"/>
                <w:lang w:val="en-GB"/>
              </w:rPr>
              <w:t>mineralization constant of foliage litter</w:t>
            </w:r>
          </w:p>
        </w:tc>
        <w:tc>
          <w:tcPr>
            <w:tcW w:w="3685" w:type="dxa"/>
            <w:tcBorders>
              <w:top w:val="single" w:sz="6" w:space="0" w:color="000000"/>
              <w:left w:val="single" w:sz="6" w:space="0" w:color="000000"/>
              <w:bottom w:val="single" w:sz="6" w:space="0" w:color="000000"/>
              <w:right w:val="single" w:sz="6" w:space="0" w:color="000000"/>
            </w:tcBorders>
          </w:tcPr>
          <w:p w:rsidR="00CD33FF" w:rsidRPr="00E671E9" w:rsidRDefault="00CD33FF">
            <w:pPr>
              <w:rPr>
                <w:lang w:val="en-GB"/>
              </w:rPr>
            </w:pPr>
            <w:r>
              <w:rPr>
                <w:sz w:val="20"/>
                <w:szCs w:val="20"/>
                <w:lang w:val="en-GB"/>
              </w:rPr>
              <w:lastRenderedPageBreak/>
              <w:t>GOTILWA+</w:t>
            </w:r>
          </w:p>
        </w:tc>
        <w:tc>
          <w:tcPr>
            <w:tcW w:w="4111" w:type="dxa"/>
            <w:tcBorders>
              <w:top w:val="single" w:sz="6" w:space="0" w:color="000000"/>
              <w:left w:val="single" w:sz="6" w:space="0" w:color="000000"/>
              <w:bottom w:val="single" w:sz="6" w:space="0" w:color="000000"/>
              <w:right w:val="single" w:sz="6" w:space="0" w:color="000000"/>
            </w:tcBorders>
          </w:tcPr>
          <w:p w:rsidR="00CD33FF" w:rsidRPr="00E671E9"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lastRenderedPageBreak/>
              <w:t>k_syn_fol</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synthesis coefficient of humus from foliage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k_opm_frt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r>
              <w:rPr>
                <w:lang w:val="en-GB"/>
              </w:rPr>
              <w:t>0,0004</w:t>
            </w: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mineralization constant of fine root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r>
              <w:rPr>
                <w:sz w:val="20"/>
                <w:szCs w:val="20"/>
                <w:lang w:val="en-GB"/>
              </w:rPr>
              <w:t>GOTILWA+</w:t>
            </w: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Pr="00E671E9" w:rsidRDefault="00CD33FF">
            <w:pPr>
              <w:spacing w:before="120" w:after="120" w:line="360" w:lineRule="atLeast"/>
              <w:jc w:val="center"/>
              <w:rPr>
                <w:sz w:val="20"/>
                <w:lang w:val="en-GB"/>
              </w:rPr>
            </w:pPr>
            <w:r w:rsidRPr="00E671E9">
              <w:rPr>
                <w:sz w:val="20"/>
                <w:lang w:val="en-GB"/>
              </w:rPr>
              <w:t>k_syn_frt</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synthesis coefficient of humus from fine root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k_opm_stem</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mineralization constant of stem wood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Pr="00E671E9" w:rsidRDefault="00CD33FF">
            <w:pPr>
              <w:spacing w:before="120" w:after="120" w:line="360" w:lineRule="atLeast"/>
              <w:jc w:val="center"/>
              <w:rPr>
                <w:sz w:val="20"/>
                <w:lang w:val="en-GB"/>
              </w:rPr>
            </w:pPr>
            <w:r w:rsidRPr="00E671E9">
              <w:rPr>
                <w:sz w:val="20"/>
                <w:lang w:val="en-GB"/>
              </w:rPr>
              <w:t>k_syn_stem</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synthesis coefficient of humus from stem wood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k_opm_tbc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[d</w:t>
            </w:r>
            <w:r>
              <w:rPr>
                <w:color w:val="000000"/>
                <w:sz w:val="20"/>
                <w:vertAlign w:val="superscript"/>
                <w:lang w:val="en-GB"/>
              </w:rPr>
              <w:t>-1</w:t>
            </w: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mineralization constant of twigs, branches and coarse root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rPr>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r w:rsidR="00CD33FF">
        <w:tblPrEx>
          <w:tblCellMar>
            <w:top w:w="0" w:type="dxa"/>
            <w:left w:w="0" w:type="dxa"/>
            <w:bottom w:w="0" w:type="dxa"/>
            <w:right w:w="0" w:type="dxa"/>
          </w:tblCellMar>
        </w:tblPrEx>
        <w:trPr>
          <w:trHeight w:val="315"/>
        </w:trPr>
        <w:tc>
          <w:tcPr>
            <w:tcW w:w="1134" w:type="dxa"/>
            <w:tcBorders>
              <w:top w:val="single" w:sz="6" w:space="0" w:color="000000"/>
              <w:left w:val="single" w:sz="6" w:space="0" w:color="000000"/>
              <w:bottom w:val="single" w:sz="6" w:space="0" w:color="000000"/>
              <w:right w:val="single" w:sz="6" w:space="0" w:color="000000"/>
            </w:tcBorders>
          </w:tcPr>
          <w:p w:rsidR="00CD33FF" w:rsidRPr="00E671E9" w:rsidRDefault="00CD33FF">
            <w:pPr>
              <w:spacing w:before="120" w:after="120" w:line="360" w:lineRule="atLeast"/>
              <w:jc w:val="center"/>
              <w:rPr>
                <w:sz w:val="20"/>
                <w:lang w:val="en-GB"/>
              </w:rPr>
            </w:pPr>
            <w:r w:rsidRPr="00E671E9">
              <w:rPr>
                <w:sz w:val="20"/>
                <w:lang w:val="en-GB"/>
              </w:rPr>
              <w:lastRenderedPageBreak/>
              <w:t>k_syn_tbc</w:t>
            </w:r>
          </w:p>
        </w:tc>
        <w:tc>
          <w:tcPr>
            <w:tcW w:w="85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color w:val="000000"/>
                <w:sz w:val="20"/>
                <w:lang w:val="en-GB"/>
              </w:rPr>
            </w:pPr>
            <w:r>
              <w:rPr>
                <w:color w:val="000000"/>
                <w:sz w:val="20"/>
                <w:lang w:val="en-GB"/>
              </w:rPr>
              <w:t>[-]</w:t>
            </w:r>
          </w:p>
        </w:tc>
        <w:tc>
          <w:tcPr>
            <w:tcW w:w="992" w:type="dxa"/>
            <w:tcBorders>
              <w:top w:val="single" w:sz="6" w:space="0" w:color="000000"/>
              <w:left w:val="single" w:sz="6" w:space="0" w:color="000000"/>
              <w:bottom w:val="single" w:sz="6" w:space="0" w:color="000000"/>
              <w:right w:val="single" w:sz="6" w:space="0" w:color="000000"/>
            </w:tcBorders>
            <w:vAlign w:val="bottom"/>
          </w:tcPr>
          <w:p w:rsidR="00CD33FF" w:rsidRDefault="00CD33FF">
            <w:pPr>
              <w:spacing w:before="120" w:after="120" w:line="360" w:lineRule="auto"/>
              <w:jc w:val="center"/>
              <w:rPr>
                <w:sz w:val="20"/>
                <w:lang w:val="en-GB"/>
              </w:rPr>
            </w:pPr>
          </w:p>
        </w:tc>
        <w:tc>
          <w:tcPr>
            <w:tcW w:w="3119"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tLeast"/>
              <w:jc w:val="center"/>
              <w:rPr>
                <w:sz w:val="20"/>
                <w:lang w:val="en-GB"/>
              </w:rPr>
            </w:pPr>
            <w:r>
              <w:rPr>
                <w:sz w:val="20"/>
                <w:lang w:val="en-GB"/>
              </w:rPr>
              <w:t>synthesis coefficient of humus from twigs, branches and coarse root litter</w:t>
            </w:r>
          </w:p>
        </w:tc>
        <w:tc>
          <w:tcPr>
            <w:tcW w:w="3685"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c>
          <w:tcPr>
            <w:tcW w:w="4111" w:type="dxa"/>
            <w:tcBorders>
              <w:top w:val="single" w:sz="6" w:space="0" w:color="000000"/>
              <w:left w:val="single" w:sz="6" w:space="0" w:color="000000"/>
              <w:bottom w:val="single" w:sz="6" w:space="0" w:color="000000"/>
              <w:right w:val="single" w:sz="6" w:space="0" w:color="000000"/>
            </w:tcBorders>
          </w:tcPr>
          <w:p w:rsidR="00CD33FF" w:rsidRDefault="00CD33FF">
            <w:pPr>
              <w:spacing w:before="120" w:after="120" w:line="360" w:lineRule="auto"/>
              <w:jc w:val="center"/>
              <w:rPr>
                <w:sz w:val="20"/>
                <w:lang w:val="en-GB"/>
              </w:rPr>
            </w:pPr>
          </w:p>
        </w:tc>
      </w:tr>
    </w:tbl>
    <w:p w:rsidR="00CD33FF" w:rsidRDefault="00CD33FF">
      <w:pPr>
        <w:pStyle w:val="Body"/>
        <w:tabs>
          <w:tab w:val="left" w:pos="547"/>
        </w:tabs>
        <w:spacing w:line="280" w:lineRule="atLeast"/>
        <w:ind w:left="547" w:hanging="547"/>
        <w:rPr>
          <w:noProof/>
          <w:color w:val="000000"/>
          <w:sz w:val="20"/>
          <w:lang w:val="en-GB"/>
        </w:rPr>
      </w:pPr>
    </w:p>
    <w:p w:rsidR="00E95154" w:rsidRDefault="00CD33FF">
      <w:pPr>
        <w:pStyle w:val="Body"/>
        <w:tabs>
          <w:tab w:val="left" w:pos="547"/>
        </w:tabs>
        <w:spacing w:line="280" w:lineRule="atLeast"/>
        <w:ind w:left="547" w:hanging="547"/>
        <w:rPr>
          <w:sz w:val="20"/>
          <w:szCs w:val="20"/>
          <w:lang w:val="en-GB"/>
        </w:rPr>
      </w:pPr>
      <w:r>
        <w:rPr>
          <w:sz w:val="20"/>
          <w:szCs w:val="20"/>
          <w:lang w:val="en-GB"/>
        </w:rPr>
        <w:t>GOTILWA+: Handbook to GOTILWA+ and Gracia, C. A., S. Sabaté &amp; A. Sánchez: El cambio climático y la reducción de la reserve de agua en el bosque mediterráneo (jr – gra – 14b)</w:t>
      </w:r>
    </w:p>
    <w:p w:rsidR="00E95154" w:rsidRDefault="00E95154">
      <w:pPr>
        <w:pStyle w:val="Body"/>
        <w:tabs>
          <w:tab w:val="left" w:pos="547"/>
        </w:tabs>
        <w:spacing w:line="280" w:lineRule="atLeast"/>
        <w:ind w:left="547" w:hanging="547"/>
        <w:rPr>
          <w:sz w:val="20"/>
          <w:szCs w:val="20"/>
          <w:lang w:val="en-GB"/>
        </w:rPr>
      </w:pPr>
    </w:p>
    <w:p w:rsidR="00E671E9" w:rsidRPr="00E671E9" w:rsidRDefault="00E95154" w:rsidP="00E671E9">
      <w:pPr>
        <w:pStyle w:val="Body"/>
        <w:rPr>
          <w:noProof/>
          <w:color w:val="000000"/>
          <w:lang w:val="en-GB"/>
        </w:rPr>
      </w:pPr>
      <w:r>
        <w:rPr>
          <w:noProof/>
          <w:color w:val="000000"/>
          <w:sz w:val="20"/>
          <w:lang w:val="en-GB"/>
        </w:rPr>
        <w:fldChar w:fldCharType="begin"/>
      </w:r>
      <w:r w:rsidRPr="00911C4E">
        <w:rPr>
          <w:noProof/>
          <w:color w:val="000000"/>
          <w:sz w:val="20"/>
          <w:lang w:val="en-GB"/>
        </w:rPr>
        <w:instrText xml:space="preserve"> ADDIN EN.REFLIST </w:instrText>
      </w:r>
      <w:r>
        <w:rPr>
          <w:noProof/>
          <w:color w:val="000000"/>
          <w:sz w:val="20"/>
          <w:lang w:val="en-GB"/>
        </w:rPr>
        <w:fldChar w:fldCharType="separate"/>
      </w:r>
      <w:r w:rsidR="00E671E9" w:rsidRPr="00E671E9">
        <w:rPr>
          <w:noProof/>
          <w:color w:val="000000"/>
          <w:lang w:val="en-GB"/>
        </w:rPr>
        <w:t>Baquedano, F. J. &amp; Castillo, F. J. (2006): Comparative ecophysiological effects of drought on seedlings of the Mediterranean water-saver Pinus halepensis and water-spenders Quercus coccifera and Quercus ilex. Trees-Structure And Function 20(6): 689-700.</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s-ES"/>
        </w:rPr>
      </w:pPr>
      <w:r w:rsidRPr="00E671E9">
        <w:rPr>
          <w:noProof/>
          <w:color w:val="000000"/>
          <w:lang w:val="en-GB"/>
        </w:rPr>
        <w:t xml:space="preserve">Fuentes, D., Disante, K. B., Valdecantos, A., Cortina, J. &amp; Ramon Vallejo, V. (2007): Response of Pinus halepensis Mill. seedlings to biosolids enriched with Cu, Ni and Zn in three Mediterranean forest soils. </w:t>
      </w:r>
      <w:r w:rsidRPr="00E671E9">
        <w:rPr>
          <w:noProof/>
          <w:color w:val="000000"/>
          <w:lang w:val="es-ES"/>
        </w:rPr>
        <w:t>Environmental Pollution  145(1): 316-323.</w:t>
      </w:r>
    </w:p>
    <w:p w:rsidR="00E671E9" w:rsidRPr="00E671E9" w:rsidRDefault="00E671E9" w:rsidP="00E671E9">
      <w:pPr>
        <w:pStyle w:val="Body"/>
        <w:rPr>
          <w:noProof/>
          <w:color w:val="000000"/>
          <w:lang w:val="es-ES"/>
        </w:rPr>
      </w:pPr>
    </w:p>
    <w:p w:rsidR="00E671E9" w:rsidRPr="00E671E9" w:rsidRDefault="00E671E9" w:rsidP="00E671E9">
      <w:pPr>
        <w:pStyle w:val="Body"/>
        <w:rPr>
          <w:noProof/>
          <w:color w:val="000000"/>
          <w:lang w:val="en-GB"/>
        </w:rPr>
      </w:pPr>
      <w:r w:rsidRPr="00E671E9">
        <w:rPr>
          <w:noProof/>
          <w:color w:val="000000"/>
          <w:lang w:val="es-ES"/>
        </w:rPr>
        <w:t xml:space="preserve">Gracia, G., Sabaté, S. &amp; Sánchez, A. (2004) El cambio climático y la reducción de la reserva de agua en el bosque mediterráneo. </w:t>
      </w:r>
      <w:r w:rsidRPr="00E671E9">
        <w:rPr>
          <w:noProof/>
          <w:color w:val="000000"/>
          <w:lang w:val="en-GB"/>
        </w:rPr>
        <w:t xml:space="preserve">Ecosistemas, </w:t>
      </w:r>
      <w:hyperlink r:id="rId14" w:history="1">
        <w:r w:rsidRPr="00E671E9">
          <w:rPr>
            <w:rStyle w:val="Hyperlink"/>
            <w:noProof/>
            <w:lang w:val="en-GB"/>
          </w:rPr>
          <w:t>http://www.revistaecosistemas.net/</w:t>
        </w:r>
      </w:hyperlink>
      <w:r w:rsidRPr="00E671E9">
        <w:rPr>
          <w:noProof/>
          <w:color w:val="000000"/>
          <w:lang w:val="en-GB"/>
        </w:rPr>
        <w:t>.</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n-GB"/>
        </w:rPr>
      </w:pPr>
      <w:r w:rsidRPr="00E671E9">
        <w:rPr>
          <w:noProof/>
          <w:color w:val="000000"/>
          <w:lang w:val="en-GB"/>
        </w:rPr>
        <w:t>Lopez-Serrano, F. R., Garcia-Morote, A., Andres-Abellan, M., Tendero, A. &amp; del Cerro, A. (2005): Site and weather effects in allometries: A simple approach to climate change effect on pines. Forest Ecology And Management 215(1-3): 251-270.</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n-GB"/>
        </w:rPr>
      </w:pPr>
      <w:r w:rsidRPr="00E671E9">
        <w:rPr>
          <w:noProof/>
          <w:color w:val="000000"/>
          <w:lang w:val="en-GB"/>
        </w:rPr>
        <w:t>Lopez-Serrano, F. R., Landete-Castillejos, T., Martinez-Millan, J. &amp; del Cerro-Barja, A. (2000): LAI estimation of natural pine forest using a non-standard sampling technique. Agricultural And Forest Meteorology 101(2-3): 95-111.</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n-GB"/>
        </w:rPr>
      </w:pPr>
      <w:r w:rsidRPr="00E671E9">
        <w:rPr>
          <w:noProof/>
          <w:color w:val="000000"/>
          <w:lang w:val="en-GB"/>
        </w:rPr>
        <w:t>Royo, A., Gil, L. &amp; Pardos, J. A. (2001): Effect of water stress conditioning on morphology, physiology and field performance of Pinus halepensis Mill. seedlings. New Forests 21(2): 127-140.</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n-GB"/>
        </w:rPr>
      </w:pPr>
      <w:r w:rsidRPr="00E671E9">
        <w:rPr>
          <w:noProof/>
          <w:color w:val="000000"/>
          <w:lang w:val="en-GB"/>
        </w:rPr>
        <w:t>Tapias, R., Climent, J., Pardos, J. A. &amp; Gil, L. (2004): Life histories of Mediterranean pines. Plant Ecology 171(1-2): 53-68.</w:t>
      </w:r>
    </w:p>
    <w:p w:rsidR="00E671E9" w:rsidRPr="00E671E9" w:rsidRDefault="00E671E9" w:rsidP="00E671E9">
      <w:pPr>
        <w:pStyle w:val="Body"/>
        <w:rPr>
          <w:noProof/>
          <w:color w:val="000000"/>
          <w:lang w:val="en-GB"/>
        </w:rPr>
      </w:pPr>
    </w:p>
    <w:p w:rsidR="00E671E9" w:rsidRPr="00E671E9" w:rsidRDefault="00E671E9" w:rsidP="00E671E9">
      <w:pPr>
        <w:pStyle w:val="Body"/>
        <w:rPr>
          <w:noProof/>
          <w:color w:val="000000"/>
          <w:lang w:val="en-GB"/>
        </w:rPr>
      </w:pPr>
    </w:p>
    <w:p w:rsidR="00CD33FF" w:rsidRDefault="00E95154" w:rsidP="00E671E9">
      <w:pPr>
        <w:pStyle w:val="Body"/>
        <w:ind w:left="720" w:hanging="720"/>
        <w:rPr>
          <w:noProof/>
          <w:color w:val="000000"/>
          <w:sz w:val="20"/>
          <w:lang w:val="en-GB"/>
        </w:rPr>
      </w:pPr>
      <w:r>
        <w:rPr>
          <w:noProof/>
          <w:color w:val="000000"/>
          <w:sz w:val="20"/>
          <w:lang w:val="en-GB"/>
        </w:rPr>
        <w:fldChar w:fldCharType="end"/>
      </w:r>
    </w:p>
    <w:sectPr w:rsidR="00CD33FF">
      <w:type w:val="oddPage"/>
      <w:pgSz w:w="16840" w:h="11907" w:orient="landscape" w:code="9"/>
      <w:pgMar w:top="1418" w:right="851" w:bottom="851" w:left="851" w:header="720" w:footer="720" w:gutter="0"/>
      <w:lnNumType w:countBy="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524B"/>
    <w:multiLevelType w:val="hybridMultilevel"/>
    <w:tmpl w:val="286AC954"/>
    <w:lvl w:ilvl="0">
      <w:start w:val="60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
    <w:nsid w:val="0AE05910"/>
    <w:multiLevelType w:val="multilevel"/>
    <w:tmpl w:val="E42045A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EB760C"/>
    <w:multiLevelType w:val="hybridMultilevel"/>
    <w:tmpl w:val="43EE67C2"/>
    <w:lvl w:ilvl="0">
      <w:start w:val="14"/>
      <w:numFmt w:val="decimal"/>
      <w:lvlText w:val="%1"/>
      <w:lvlJc w:val="left"/>
      <w:pPr>
        <w:tabs>
          <w:tab w:val="num" w:pos="3000"/>
        </w:tabs>
        <w:ind w:left="3000" w:hanging="26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05F461E"/>
    <w:multiLevelType w:val="singleLevel"/>
    <w:tmpl w:val="0407000F"/>
    <w:lvl w:ilvl="0">
      <w:start w:val="1"/>
      <w:numFmt w:val="decimal"/>
      <w:lvlText w:val="%1."/>
      <w:lvlJc w:val="left"/>
      <w:pPr>
        <w:tabs>
          <w:tab w:val="num" w:pos="360"/>
        </w:tabs>
        <w:ind w:left="360" w:hanging="360"/>
      </w:pPr>
      <w:rPr>
        <w:rFonts w:hint="default"/>
      </w:rPr>
    </w:lvl>
  </w:abstractNum>
  <w:abstractNum w:abstractNumId="4">
    <w:nsid w:val="12894550"/>
    <w:multiLevelType w:val="hybridMultilevel"/>
    <w:tmpl w:val="AAA634AC"/>
    <w:lvl w:ilvl="0">
      <w:start w:val="63"/>
      <w:numFmt w:val="decimal"/>
      <w:lvlText w:val="%1"/>
      <w:lvlJc w:val="left"/>
      <w:pPr>
        <w:tabs>
          <w:tab w:val="num" w:pos="2910"/>
        </w:tabs>
        <w:ind w:left="2910" w:hanging="255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FF10E58"/>
    <w:multiLevelType w:val="multilevel"/>
    <w:tmpl w:val="DE4824F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BEB003A"/>
    <w:multiLevelType w:val="singleLevel"/>
    <w:tmpl w:val="D6E4A97E"/>
    <w:lvl w:ilvl="0">
      <w:start w:val="1"/>
      <w:numFmt w:val="upperLetter"/>
      <w:lvlText w:val="%1)"/>
      <w:lvlJc w:val="left"/>
      <w:pPr>
        <w:tabs>
          <w:tab w:val="num" w:pos="360"/>
        </w:tabs>
        <w:ind w:left="360" w:hanging="360"/>
      </w:pPr>
      <w:rPr>
        <w:rFonts w:hint="default"/>
      </w:rPr>
    </w:lvl>
  </w:abstractNum>
  <w:abstractNum w:abstractNumId="7">
    <w:nsid w:val="329374A8"/>
    <w:multiLevelType w:val="hybridMultilevel"/>
    <w:tmpl w:val="43848124"/>
    <w:lvl w:ilvl="0">
      <w:start w:val="52"/>
      <w:numFmt w:val="decimal"/>
      <w:lvlText w:val="%1"/>
      <w:lvlJc w:val="left"/>
      <w:pPr>
        <w:tabs>
          <w:tab w:val="num" w:pos="2910"/>
        </w:tabs>
        <w:ind w:left="2910" w:hanging="255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36E52898"/>
    <w:multiLevelType w:val="hybridMultilevel"/>
    <w:tmpl w:val="81A41124"/>
    <w:lvl w:ilvl="0">
      <w:start w:val="35"/>
      <w:numFmt w:val="decimal"/>
      <w:lvlText w:val="%1"/>
      <w:lvlJc w:val="left"/>
      <w:pPr>
        <w:tabs>
          <w:tab w:val="num" w:pos="2955"/>
        </w:tabs>
        <w:ind w:left="2955" w:hanging="259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433B6D72"/>
    <w:multiLevelType w:val="multilevel"/>
    <w:tmpl w:val="D6DAEED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5830502"/>
    <w:multiLevelType w:val="hybridMultilevel"/>
    <w:tmpl w:val="2576995C"/>
    <w:lvl w:ilvl="0">
      <w:start w:val="52"/>
      <w:numFmt w:val="decimal"/>
      <w:lvlText w:val="%1"/>
      <w:lvlJc w:val="left"/>
      <w:pPr>
        <w:tabs>
          <w:tab w:val="num" w:pos="2805"/>
        </w:tabs>
        <w:ind w:left="2805" w:hanging="244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4E0E3835"/>
    <w:multiLevelType w:val="hybridMultilevel"/>
    <w:tmpl w:val="711E1722"/>
    <w:lvl w:ilvl="0">
      <w:start w:val="81"/>
      <w:numFmt w:val="decimal"/>
      <w:lvlText w:val="%1"/>
      <w:lvlJc w:val="left"/>
      <w:pPr>
        <w:tabs>
          <w:tab w:val="num" w:pos="2850"/>
        </w:tabs>
        <w:ind w:left="2850" w:hanging="24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1BF5415"/>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27525BF"/>
    <w:multiLevelType w:val="hybridMultilevel"/>
    <w:tmpl w:val="B380E840"/>
    <w:lvl w:ilvl="0">
      <w:start w:val="56"/>
      <w:numFmt w:val="decimal"/>
      <w:lvlText w:val="%1"/>
      <w:lvlJc w:val="left"/>
      <w:pPr>
        <w:tabs>
          <w:tab w:val="num" w:pos="2610"/>
        </w:tabs>
        <w:ind w:left="2610" w:hanging="225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DB60AA"/>
    <w:multiLevelType w:val="multilevel"/>
    <w:tmpl w:val="4ECE9BE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BE51C97"/>
    <w:multiLevelType w:val="hybridMultilevel"/>
    <w:tmpl w:val="65FE3E36"/>
    <w:lvl w:ilvl="0">
      <w:start w:val="80"/>
      <w:numFmt w:val="decimal"/>
      <w:lvlText w:val="%1"/>
      <w:lvlJc w:val="left"/>
      <w:pPr>
        <w:tabs>
          <w:tab w:val="num" w:pos="2850"/>
        </w:tabs>
        <w:ind w:left="2850" w:hanging="24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19F5742"/>
    <w:multiLevelType w:val="hybridMultilevel"/>
    <w:tmpl w:val="E54A08A8"/>
    <w:lvl w:ilvl="0">
      <w:start w:val="40"/>
      <w:numFmt w:val="decimal"/>
      <w:lvlText w:val="%1"/>
      <w:lvlJc w:val="left"/>
      <w:pPr>
        <w:tabs>
          <w:tab w:val="num" w:pos="2955"/>
        </w:tabs>
        <w:ind w:left="2955" w:hanging="259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30802CA"/>
    <w:multiLevelType w:val="multilevel"/>
    <w:tmpl w:val="782E04C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625B67"/>
    <w:multiLevelType w:val="singleLevel"/>
    <w:tmpl w:val="04070017"/>
    <w:lvl w:ilvl="0">
      <w:start w:val="1"/>
      <w:numFmt w:val="lowerLetter"/>
      <w:lvlText w:val="%1)"/>
      <w:lvlJc w:val="left"/>
      <w:pPr>
        <w:tabs>
          <w:tab w:val="num" w:pos="360"/>
        </w:tabs>
        <w:ind w:left="360" w:hanging="360"/>
      </w:pPr>
      <w:rPr>
        <w:rFonts w:hint="default"/>
      </w:rPr>
    </w:lvl>
  </w:abstractNum>
  <w:abstractNum w:abstractNumId="19">
    <w:nsid w:val="6C566AF9"/>
    <w:multiLevelType w:val="hybridMultilevel"/>
    <w:tmpl w:val="6F1E6CC8"/>
    <w:lvl w:ilvl="0">
      <w:start w:val="250"/>
      <w:numFmt w:val="decimal"/>
      <w:lvlText w:val="%1"/>
      <w:lvlJc w:val="left"/>
      <w:pPr>
        <w:tabs>
          <w:tab w:val="num" w:pos="2850"/>
        </w:tabs>
        <w:ind w:left="2850" w:hanging="24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6EB8602B"/>
    <w:multiLevelType w:val="multilevel"/>
    <w:tmpl w:val="2746FB7E"/>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1">
    <w:nsid w:val="77F006F6"/>
    <w:multiLevelType w:val="hybridMultilevel"/>
    <w:tmpl w:val="74126782"/>
    <w:lvl w:ilvl="0">
      <w:start w:val="97"/>
      <w:numFmt w:val="decimal"/>
      <w:lvlText w:val="%1"/>
      <w:lvlJc w:val="left"/>
      <w:pPr>
        <w:tabs>
          <w:tab w:val="num" w:pos="2850"/>
        </w:tabs>
        <w:ind w:left="2850" w:hanging="24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7C442022"/>
    <w:multiLevelType w:val="hybridMultilevel"/>
    <w:tmpl w:val="6BCCFFC0"/>
    <w:lvl w:ilvl="0">
      <w:start w:val="174"/>
      <w:numFmt w:val="decimal"/>
      <w:lvlText w:val="%1"/>
      <w:lvlJc w:val="left"/>
      <w:pPr>
        <w:tabs>
          <w:tab w:val="num" w:pos="2910"/>
        </w:tabs>
        <w:ind w:left="2910" w:hanging="255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8"/>
  </w:num>
  <w:num w:numId="3">
    <w:abstractNumId w:val="12"/>
  </w:num>
  <w:num w:numId="4">
    <w:abstractNumId w:val="5"/>
  </w:num>
  <w:num w:numId="5">
    <w:abstractNumId w:val="9"/>
  </w:num>
  <w:num w:numId="6">
    <w:abstractNumId w:val="14"/>
  </w:num>
  <w:num w:numId="7">
    <w:abstractNumId w:val="20"/>
  </w:num>
  <w:num w:numId="8">
    <w:abstractNumId w:val="17"/>
  </w:num>
  <w:num w:numId="9">
    <w:abstractNumId w:val="1"/>
  </w:num>
  <w:num w:numId="10">
    <w:abstractNumId w:val="0"/>
  </w:num>
  <w:num w:numId="11">
    <w:abstractNumId w:val="3"/>
  </w:num>
  <w:num w:numId="12">
    <w:abstractNumId w:val="10"/>
  </w:num>
  <w:num w:numId="13">
    <w:abstractNumId w:val="19"/>
  </w:num>
  <w:num w:numId="14">
    <w:abstractNumId w:val="13"/>
  </w:num>
  <w:num w:numId="15">
    <w:abstractNumId w:val="11"/>
  </w:num>
  <w:num w:numId="16">
    <w:abstractNumId w:val="15"/>
  </w:num>
  <w:num w:numId="17">
    <w:abstractNumId w:val="21"/>
  </w:num>
  <w:num w:numId="18">
    <w:abstractNumId w:val="7"/>
  </w:num>
  <w:num w:numId="19">
    <w:abstractNumId w:val="16"/>
  </w:num>
  <w:num w:numId="20">
    <w:abstractNumId w:val="8"/>
  </w:num>
  <w:num w:numId="21">
    <w:abstractNumId w:val="22"/>
  </w:num>
  <w:num w:numId="22">
    <w:abstractNumId w:val="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pl-Converted.enl&lt;/item&gt;&lt;/Libraries&gt;&lt;/ENLibraries&gt;"/>
  </w:docVars>
  <w:rsids>
    <w:rsidRoot w:val="00E95154"/>
    <w:rsid w:val="004268C3"/>
    <w:rsid w:val="007F62E1"/>
    <w:rsid w:val="008E3C9B"/>
    <w:rsid w:val="00911C4E"/>
    <w:rsid w:val="00BB079A"/>
    <w:rsid w:val="00CD33FF"/>
    <w:rsid w:val="00DA48EA"/>
    <w:rsid w:val="00E671E9"/>
    <w:rsid w:val="00E95154"/>
    <w:rsid w:val="00F412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autoSpaceDE w:val="0"/>
      <w:autoSpaceDN w:val="0"/>
      <w:spacing w:after="240" w:line="480" w:lineRule="auto"/>
      <w:jc w:val="both"/>
    </w:pPr>
    <w:rPr>
      <w:sz w:val="24"/>
      <w:szCs w:val="24"/>
    </w:rPr>
  </w:style>
  <w:style w:type="paragraph" w:styleId="berschrift1">
    <w:name w:val="heading 1"/>
    <w:basedOn w:val="Standard"/>
    <w:next w:val="Standard"/>
    <w:qFormat/>
    <w:pPr>
      <w:keepNext/>
      <w:spacing w:before="240" w:after="120"/>
      <w:jc w:val="center"/>
      <w:outlineLvl w:val="0"/>
    </w:pPr>
    <w:rPr>
      <w:b/>
      <w:bCs/>
      <w:caps/>
      <w:kern w:val="28"/>
      <w:sz w:val="36"/>
      <w:szCs w:val="36"/>
    </w:rPr>
  </w:style>
  <w:style w:type="paragraph" w:styleId="berschrift2">
    <w:name w:val="heading 2"/>
    <w:basedOn w:val="Standard"/>
    <w:next w:val="Standard"/>
    <w:qFormat/>
    <w:pPr>
      <w:keepNext/>
      <w:spacing w:before="240" w:after="120"/>
      <w:outlineLvl w:val="1"/>
    </w:pPr>
    <w:rPr>
      <w:b/>
      <w:bCs/>
      <w:sz w:val="28"/>
      <w:szCs w:val="28"/>
    </w:rPr>
  </w:style>
  <w:style w:type="paragraph" w:styleId="berschrift3">
    <w:name w:val="heading 3"/>
    <w:basedOn w:val="Standard"/>
    <w:next w:val="Standard"/>
    <w:qFormat/>
    <w:pPr>
      <w:keepNext/>
      <w:spacing w:before="240" w:after="60"/>
      <w:outlineLvl w:val="2"/>
    </w:pPr>
    <w:rPr>
      <w:i/>
      <w:iCs/>
      <w:sz w:val="28"/>
      <w:szCs w:val="28"/>
    </w:rPr>
  </w:style>
  <w:style w:type="paragraph" w:styleId="berschrift4">
    <w:name w:val="heading 4"/>
    <w:basedOn w:val="Standard"/>
    <w:next w:val="Standard"/>
    <w:qFormat/>
    <w:pPr>
      <w:keepNext/>
      <w:spacing w:before="240" w:after="60"/>
      <w:outlineLvl w:val="3"/>
    </w:pPr>
    <w:rPr>
      <w:rFonts w:ascii="Arial" w:hAnsi="Arial" w:cs="Arial"/>
      <w:b/>
      <w:bCs/>
    </w:rPr>
  </w:style>
  <w:style w:type="paragraph" w:styleId="berschrift5">
    <w:name w:val="heading 5"/>
    <w:basedOn w:val="Standard"/>
    <w:next w:val="Standard"/>
    <w:qFormat/>
    <w:pPr>
      <w:spacing w:before="240" w:after="60"/>
      <w:outlineLvl w:val="4"/>
    </w:pPr>
    <w:rPr>
      <w:sz w:val="22"/>
      <w:szCs w:val="22"/>
    </w:rPr>
  </w:style>
  <w:style w:type="paragraph" w:styleId="berschrift6">
    <w:name w:val="heading 6"/>
    <w:basedOn w:val="Standard"/>
    <w:next w:val="Standard"/>
    <w:qFormat/>
    <w:pPr>
      <w:spacing w:before="240" w:after="60"/>
      <w:outlineLvl w:val="5"/>
    </w:pPr>
    <w:rPr>
      <w:i/>
      <w:iCs/>
      <w:sz w:val="22"/>
      <w:szCs w:val="22"/>
    </w:rPr>
  </w:style>
  <w:style w:type="paragraph" w:styleId="berschrift7">
    <w:name w:val="heading 7"/>
    <w:basedOn w:val="Standard"/>
    <w:next w:val="Standard"/>
    <w:qFormat/>
    <w:pPr>
      <w:spacing w:before="240" w:after="60"/>
      <w:outlineLvl w:val="6"/>
    </w:pPr>
    <w:rPr>
      <w:rFonts w:ascii="Arial" w:hAnsi="Arial" w:cs="Arial"/>
      <w:sz w:val="20"/>
      <w:szCs w:val="20"/>
    </w:rPr>
  </w:style>
  <w:style w:type="paragraph" w:styleId="berschrift8">
    <w:name w:val="heading 8"/>
    <w:basedOn w:val="Standard"/>
    <w:next w:val="Standard"/>
    <w:qFormat/>
    <w:pPr>
      <w:spacing w:before="240" w:after="60"/>
      <w:outlineLvl w:val="7"/>
    </w:pPr>
    <w:rPr>
      <w:rFonts w:ascii="Arial" w:hAnsi="Arial" w:cs="Arial"/>
      <w:i/>
      <w:iCs/>
      <w:sz w:val="20"/>
      <w:szCs w:val="20"/>
    </w:rPr>
  </w:style>
  <w:style w:type="paragraph" w:styleId="berschrift9">
    <w:name w:val="heading 9"/>
    <w:basedOn w:val="Standard"/>
    <w:next w:val="Standard"/>
    <w:qFormat/>
    <w:pPr>
      <w:spacing w:before="240" w:after="60"/>
      <w:outlineLvl w:val="8"/>
    </w:pPr>
    <w:rPr>
      <w:rFonts w:ascii="Arial" w:hAnsi="Arial" w:cs="Arial"/>
      <w:b/>
      <w:bCs/>
      <w:i/>
      <w:iCs/>
      <w:sz w:val="18"/>
      <w:szCs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Zeilennummer">
    <w:name w:val="line number"/>
    <w:basedOn w:val="Absatz-Standardschriftart"/>
  </w:style>
  <w:style w:type="paragraph" w:customStyle="1" w:styleId="Figure">
    <w:name w:val="Figure"/>
    <w:basedOn w:val="Standard"/>
    <w:rPr>
      <w:sz w:val="20"/>
      <w:szCs w:val="20"/>
    </w:rPr>
  </w:style>
  <w:style w:type="paragraph" w:customStyle="1" w:styleId="Standardohne">
    <w:name w:val="Standardohne"/>
    <w:basedOn w:val="Standard"/>
  </w:style>
  <w:style w:type="paragraph" w:customStyle="1" w:styleId="Table">
    <w:name w:val="Table"/>
    <w:basedOn w:val="Standardohne"/>
    <w:pPr>
      <w:spacing w:before="240" w:after="120"/>
      <w:jc w:val="center"/>
    </w:pPr>
  </w:style>
  <w:style w:type="paragraph" w:customStyle="1" w:styleId="References">
    <w:name w:val="References"/>
    <w:basedOn w:val="Table"/>
    <w:pPr>
      <w:spacing w:before="0" w:after="0"/>
      <w:ind w:left="284" w:hanging="284"/>
      <w:jc w:val="left"/>
    </w:pPr>
    <w:rPr>
      <w:sz w:val="20"/>
      <w:szCs w:val="20"/>
    </w:rPr>
  </w:style>
  <w:style w:type="paragraph" w:styleId="Beschriftung">
    <w:name w:val="caption"/>
    <w:basedOn w:val="Standard"/>
    <w:next w:val="Standard"/>
    <w:qFormat/>
    <w:pPr>
      <w:spacing w:before="120" w:after="120"/>
    </w:pPr>
    <w:rPr>
      <w:b/>
      <w:bCs/>
    </w:rPr>
  </w:style>
  <w:style w:type="paragraph" w:styleId="Titel">
    <w:name w:val="Title"/>
    <w:basedOn w:val="Standard"/>
    <w:qFormat/>
    <w:pPr>
      <w:jc w:val="center"/>
      <w:outlineLvl w:val="0"/>
    </w:pPr>
    <w:rPr>
      <w:b/>
      <w:bCs/>
      <w:kern w:val="28"/>
      <w:sz w:val="48"/>
      <w:szCs w:val="48"/>
    </w:rPr>
  </w:style>
  <w:style w:type="paragraph" w:styleId="Dokumentstruktur">
    <w:name w:val="Document Map"/>
    <w:basedOn w:val="Standard"/>
    <w:semiHidden/>
    <w:pPr>
      <w:shd w:val="clear" w:color="auto" w:fill="000080"/>
    </w:pPr>
    <w:rPr>
      <w:rFonts w:ascii="Tahoma" w:hAnsi="Tahoma" w:cs="Tahoma"/>
    </w:rPr>
  </w:style>
  <w:style w:type="paragraph" w:customStyle="1" w:styleId="BeschriftungEQ">
    <w:name w:val="BeschriftungEQ"/>
    <w:basedOn w:val="Beschriftung"/>
    <w:pPr>
      <w:tabs>
        <w:tab w:val="left" w:pos="1134"/>
        <w:tab w:val="right" w:pos="8222"/>
      </w:tabs>
    </w:pPr>
  </w:style>
  <w:style w:type="paragraph" w:customStyle="1" w:styleId="Body">
    <w:name w:val="Body"/>
    <w:basedOn w:val="Standard"/>
    <w:pPr>
      <w:widowControl w:val="0"/>
      <w:spacing w:after="0" w:line="240" w:lineRule="auto"/>
      <w:jc w:val="left"/>
    </w:pPr>
    <w:rPr>
      <w:rFonts w:ascii="Times" w:hAnsi="Times" w:cs="Times"/>
    </w:rPr>
  </w:style>
  <w:style w:type="character" w:styleId="Hervorhebung">
    <w:name w:val="Emphasis"/>
    <w:basedOn w:val="Absatz-Standardschriftart"/>
    <w:qFormat/>
  </w:style>
  <w:style w:type="paragraph" w:customStyle="1" w:styleId="Heading3">
    <w:name w:val="Heading3"/>
    <w:basedOn w:val="Standard"/>
    <w:pPr>
      <w:widowControl w:val="0"/>
      <w:spacing w:after="0" w:line="300" w:lineRule="atLeast"/>
      <w:jc w:val="left"/>
    </w:pPr>
    <w:rPr>
      <w:rFonts w:ascii="Times" w:hAnsi="Times" w:cs="Times"/>
    </w:rPr>
  </w:style>
  <w:style w:type="paragraph" w:customStyle="1" w:styleId="TableTitle">
    <w:name w:val="TableTitle"/>
    <w:basedOn w:val="Standard"/>
    <w:pPr>
      <w:widowControl w:val="0"/>
      <w:spacing w:after="0" w:line="240" w:lineRule="auto"/>
      <w:jc w:val="center"/>
    </w:pPr>
    <w:rPr>
      <w:rFonts w:ascii="Times" w:hAnsi="Times" w:cs="Times"/>
    </w:rPr>
  </w:style>
  <w:style w:type="paragraph" w:customStyle="1" w:styleId="CellHeading">
    <w:name w:val="CellHeading"/>
    <w:basedOn w:val="Standard"/>
    <w:pPr>
      <w:widowControl w:val="0"/>
      <w:spacing w:after="0" w:line="240" w:lineRule="auto"/>
      <w:jc w:val="center"/>
    </w:pPr>
    <w:rPr>
      <w:rFonts w:ascii="Times" w:hAnsi="Times" w:cs="Times"/>
    </w:rPr>
  </w:style>
  <w:style w:type="paragraph" w:customStyle="1" w:styleId="CellBody">
    <w:name w:val="CellBody"/>
    <w:basedOn w:val="Standard"/>
    <w:pPr>
      <w:widowControl w:val="0"/>
      <w:spacing w:after="0" w:line="240" w:lineRule="auto"/>
      <w:jc w:val="left"/>
    </w:pPr>
    <w:rPr>
      <w:rFonts w:ascii="Times" w:hAnsi="Times" w:cs="Times"/>
    </w:rPr>
  </w:style>
  <w:style w:type="paragraph" w:customStyle="1" w:styleId="Bulleted">
    <w:name w:val="Bulleted"/>
    <w:basedOn w:val="Standard"/>
    <w:pPr>
      <w:widowControl w:val="0"/>
      <w:tabs>
        <w:tab w:val="left" w:pos="1082"/>
      </w:tabs>
      <w:spacing w:after="0" w:line="240" w:lineRule="auto"/>
      <w:ind w:left="1082" w:hanging="359"/>
      <w:jc w:val="left"/>
    </w:pPr>
    <w:rPr>
      <w:rFonts w:ascii="Times" w:hAnsi="Times" w:cs="Times"/>
    </w:rPr>
  </w:style>
  <w:style w:type="paragraph" w:customStyle="1" w:styleId="Heading2">
    <w:name w:val="Heading2"/>
    <w:basedOn w:val="Standard"/>
    <w:pPr>
      <w:widowControl w:val="0"/>
      <w:spacing w:after="0" w:line="300" w:lineRule="atLeast"/>
      <w:jc w:val="left"/>
    </w:pPr>
    <w:rPr>
      <w:rFonts w:ascii="Times" w:hAnsi="Times" w:cs="Times"/>
    </w:rPr>
  </w:style>
  <w:style w:type="character" w:styleId="Hyperlink">
    <w:name w:val="Hyperlink"/>
    <w:basedOn w:val="Absatz-Standardschriftart"/>
    <w:rPr>
      <w:color w:val="0000FF"/>
      <w:u w:val="single"/>
    </w:rPr>
  </w:style>
  <w:style w:type="character" w:styleId="BesuchterHyperlink">
    <w:name w:val="FollowedHyperlink"/>
    <w:basedOn w:val="Absatz-Standardschriftart"/>
    <w:rPr>
      <w:color w:val="800080"/>
      <w:u w:val="single"/>
    </w:rPr>
  </w:style>
  <w:style w:type="paragraph" w:styleId="NurText">
    <w:name w:val="Plain Text"/>
    <w:basedOn w:val="Standard"/>
    <w:pPr>
      <w:autoSpaceDE/>
      <w:autoSpaceDN/>
      <w:spacing w:after="0" w:line="240" w:lineRule="auto"/>
      <w:jc w:val="left"/>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autoSpaceDE w:val="0"/>
      <w:autoSpaceDN w:val="0"/>
      <w:spacing w:after="240" w:line="480" w:lineRule="auto"/>
      <w:jc w:val="both"/>
    </w:pPr>
    <w:rPr>
      <w:sz w:val="24"/>
      <w:szCs w:val="24"/>
    </w:rPr>
  </w:style>
  <w:style w:type="paragraph" w:styleId="berschrift1">
    <w:name w:val="heading 1"/>
    <w:basedOn w:val="Standard"/>
    <w:next w:val="Standard"/>
    <w:qFormat/>
    <w:pPr>
      <w:keepNext/>
      <w:spacing w:before="240" w:after="120"/>
      <w:jc w:val="center"/>
      <w:outlineLvl w:val="0"/>
    </w:pPr>
    <w:rPr>
      <w:b/>
      <w:bCs/>
      <w:caps/>
      <w:kern w:val="28"/>
      <w:sz w:val="36"/>
      <w:szCs w:val="36"/>
    </w:rPr>
  </w:style>
  <w:style w:type="paragraph" w:styleId="berschrift2">
    <w:name w:val="heading 2"/>
    <w:basedOn w:val="Standard"/>
    <w:next w:val="Standard"/>
    <w:qFormat/>
    <w:pPr>
      <w:keepNext/>
      <w:spacing w:before="240" w:after="120"/>
      <w:outlineLvl w:val="1"/>
    </w:pPr>
    <w:rPr>
      <w:b/>
      <w:bCs/>
      <w:sz w:val="28"/>
      <w:szCs w:val="28"/>
    </w:rPr>
  </w:style>
  <w:style w:type="paragraph" w:styleId="berschrift3">
    <w:name w:val="heading 3"/>
    <w:basedOn w:val="Standard"/>
    <w:next w:val="Standard"/>
    <w:qFormat/>
    <w:pPr>
      <w:keepNext/>
      <w:spacing w:before="240" w:after="60"/>
      <w:outlineLvl w:val="2"/>
    </w:pPr>
    <w:rPr>
      <w:i/>
      <w:iCs/>
      <w:sz w:val="28"/>
      <w:szCs w:val="28"/>
    </w:rPr>
  </w:style>
  <w:style w:type="paragraph" w:styleId="berschrift4">
    <w:name w:val="heading 4"/>
    <w:basedOn w:val="Standard"/>
    <w:next w:val="Standard"/>
    <w:qFormat/>
    <w:pPr>
      <w:keepNext/>
      <w:spacing w:before="240" w:after="60"/>
      <w:outlineLvl w:val="3"/>
    </w:pPr>
    <w:rPr>
      <w:rFonts w:ascii="Arial" w:hAnsi="Arial" w:cs="Arial"/>
      <w:b/>
      <w:bCs/>
    </w:rPr>
  </w:style>
  <w:style w:type="paragraph" w:styleId="berschrift5">
    <w:name w:val="heading 5"/>
    <w:basedOn w:val="Standard"/>
    <w:next w:val="Standard"/>
    <w:qFormat/>
    <w:pPr>
      <w:spacing w:before="240" w:after="60"/>
      <w:outlineLvl w:val="4"/>
    </w:pPr>
    <w:rPr>
      <w:sz w:val="22"/>
      <w:szCs w:val="22"/>
    </w:rPr>
  </w:style>
  <w:style w:type="paragraph" w:styleId="berschrift6">
    <w:name w:val="heading 6"/>
    <w:basedOn w:val="Standard"/>
    <w:next w:val="Standard"/>
    <w:qFormat/>
    <w:pPr>
      <w:spacing w:before="240" w:after="60"/>
      <w:outlineLvl w:val="5"/>
    </w:pPr>
    <w:rPr>
      <w:i/>
      <w:iCs/>
      <w:sz w:val="22"/>
      <w:szCs w:val="22"/>
    </w:rPr>
  </w:style>
  <w:style w:type="paragraph" w:styleId="berschrift7">
    <w:name w:val="heading 7"/>
    <w:basedOn w:val="Standard"/>
    <w:next w:val="Standard"/>
    <w:qFormat/>
    <w:pPr>
      <w:spacing w:before="240" w:after="60"/>
      <w:outlineLvl w:val="6"/>
    </w:pPr>
    <w:rPr>
      <w:rFonts w:ascii="Arial" w:hAnsi="Arial" w:cs="Arial"/>
      <w:sz w:val="20"/>
      <w:szCs w:val="20"/>
    </w:rPr>
  </w:style>
  <w:style w:type="paragraph" w:styleId="berschrift8">
    <w:name w:val="heading 8"/>
    <w:basedOn w:val="Standard"/>
    <w:next w:val="Standard"/>
    <w:qFormat/>
    <w:pPr>
      <w:spacing w:before="240" w:after="60"/>
      <w:outlineLvl w:val="7"/>
    </w:pPr>
    <w:rPr>
      <w:rFonts w:ascii="Arial" w:hAnsi="Arial" w:cs="Arial"/>
      <w:i/>
      <w:iCs/>
      <w:sz w:val="20"/>
      <w:szCs w:val="20"/>
    </w:rPr>
  </w:style>
  <w:style w:type="paragraph" w:styleId="berschrift9">
    <w:name w:val="heading 9"/>
    <w:basedOn w:val="Standard"/>
    <w:next w:val="Standard"/>
    <w:qFormat/>
    <w:pPr>
      <w:spacing w:before="240" w:after="60"/>
      <w:outlineLvl w:val="8"/>
    </w:pPr>
    <w:rPr>
      <w:rFonts w:ascii="Arial" w:hAnsi="Arial" w:cs="Arial"/>
      <w:b/>
      <w:bCs/>
      <w:i/>
      <w:iCs/>
      <w:sz w:val="18"/>
      <w:szCs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Zeilennummer">
    <w:name w:val="line number"/>
    <w:basedOn w:val="Absatz-Standardschriftart"/>
  </w:style>
  <w:style w:type="paragraph" w:customStyle="1" w:styleId="Figure">
    <w:name w:val="Figure"/>
    <w:basedOn w:val="Standard"/>
    <w:rPr>
      <w:sz w:val="20"/>
      <w:szCs w:val="20"/>
    </w:rPr>
  </w:style>
  <w:style w:type="paragraph" w:customStyle="1" w:styleId="Standardohne">
    <w:name w:val="Standardohne"/>
    <w:basedOn w:val="Standard"/>
  </w:style>
  <w:style w:type="paragraph" w:customStyle="1" w:styleId="Table">
    <w:name w:val="Table"/>
    <w:basedOn w:val="Standardohne"/>
    <w:pPr>
      <w:spacing w:before="240" w:after="120"/>
      <w:jc w:val="center"/>
    </w:pPr>
  </w:style>
  <w:style w:type="paragraph" w:customStyle="1" w:styleId="References">
    <w:name w:val="References"/>
    <w:basedOn w:val="Table"/>
    <w:pPr>
      <w:spacing w:before="0" w:after="0"/>
      <w:ind w:left="284" w:hanging="284"/>
      <w:jc w:val="left"/>
    </w:pPr>
    <w:rPr>
      <w:sz w:val="20"/>
      <w:szCs w:val="20"/>
    </w:rPr>
  </w:style>
  <w:style w:type="paragraph" w:styleId="Beschriftung">
    <w:name w:val="caption"/>
    <w:basedOn w:val="Standard"/>
    <w:next w:val="Standard"/>
    <w:qFormat/>
    <w:pPr>
      <w:spacing w:before="120" w:after="120"/>
    </w:pPr>
    <w:rPr>
      <w:b/>
      <w:bCs/>
    </w:rPr>
  </w:style>
  <w:style w:type="paragraph" w:styleId="Titel">
    <w:name w:val="Title"/>
    <w:basedOn w:val="Standard"/>
    <w:qFormat/>
    <w:pPr>
      <w:jc w:val="center"/>
      <w:outlineLvl w:val="0"/>
    </w:pPr>
    <w:rPr>
      <w:b/>
      <w:bCs/>
      <w:kern w:val="28"/>
      <w:sz w:val="48"/>
      <w:szCs w:val="48"/>
    </w:rPr>
  </w:style>
  <w:style w:type="paragraph" w:styleId="Dokumentstruktur">
    <w:name w:val="Document Map"/>
    <w:basedOn w:val="Standard"/>
    <w:semiHidden/>
    <w:pPr>
      <w:shd w:val="clear" w:color="auto" w:fill="000080"/>
    </w:pPr>
    <w:rPr>
      <w:rFonts w:ascii="Tahoma" w:hAnsi="Tahoma" w:cs="Tahoma"/>
    </w:rPr>
  </w:style>
  <w:style w:type="paragraph" w:customStyle="1" w:styleId="BeschriftungEQ">
    <w:name w:val="BeschriftungEQ"/>
    <w:basedOn w:val="Beschriftung"/>
    <w:pPr>
      <w:tabs>
        <w:tab w:val="left" w:pos="1134"/>
        <w:tab w:val="right" w:pos="8222"/>
      </w:tabs>
    </w:pPr>
  </w:style>
  <w:style w:type="paragraph" w:customStyle="1" w:styleId="Body">
    <w:name w:val="Body"/>
    <w:basedOn w:val="Standard"/>
    <w:pPr>
      <w:widowControl w:val="0"/>
      <w:spacing w:after="0" w:line="240" w:lineRule="auto"/>
      <w:jc w:val="left"/>
    </w:pPr>
    <w:rPr>
      <w:rFonts w:ascii="Times" w:hAnsi="Times" w:cs="Times"/>
    </w:rPr>
  </w:style>
  <w:style w:type="character" w:styleId="Hervorhebung">
    <w:name w:val="Emphasis"/>
    <w:basedOn w:val="Absatz-Standardschriftart"/>
    <w:qFormat/>
  </w:style>
  <w:style w:type="paragraph" w:customStyle="1" w:styleId="Heading3">
    <w:name w:val="Heading3"/>
    <w:basedOn w:val="Standard"/>
    <w:pPr>
      <w:widowControl w:val="0"/>
      <w:spacing w:after="0" w:line="300" w:lineRule="atLeast"/>
      <w:jc w:val="left"/>
    </w:pPr>
    <w:rPr>
      <w:rFonts w:ascii="Times" w:hAnsi="Times" w:cs="Times"/>
    </w:rPr>
  </w:style>
  <w:style w:type="paragraph" w:customStyle="1" w:styleId="TableTitle">
    <w:name w:val="TableTitle"/>
    <w:basedOn w:val="Standard"/>
    <w:pPr>
      <w:widowControl w:val="0"/>
      <w:spacing w:after="0" w:line="240" w:lineRule="auto"/>
      <w:jc w:val="center"/>
    </w:pPr>
    <w:rPr>
      <w:rFonts w:ascii="Times" w:hAnsi="Times" w:cs="Times"/>
    </w:rPr>
  </w:style>
  <w:style w:type="paragraph" w:customStyle="1" w:styleId="CellHeading">
    <w:name w:val="CellHeading"/>
    <w:basedOn w:val="Standard"/>
    <w:pPr>
      <w:widowControl w:val="0"/>
      <w:spacing w:after="0" w:line="240" w:lineRule="auto"/>
      <w:jc w:val="center"/>
    </w:pPr>
    <w:rPr>
      <w:rFonts w:ascii="Times" w:hAnsi="Times" w:cs="Times"/>
    </w:rPr>
  </w:style>
  <w:style w:type="paragraph" w:customStyle="1" w:styleId="CellBody">
    <w:name w:val="CellBody"/>
    <w:basedOn w:val="Standard"/>
    <w:pPr>
      <w:widowControl w:val="0"/>
      <w:spacing w:after="0" w:line="240" w:lineRule="auto"/>
      <w:jc w:val="left"/>
    </w:pPr>
    <w:rPr>
      <w:rFonts w:ascii="Times" w:hAnsi="Times" w:cs="Times"/>
    </w:rPr>
  </w:style>
  <w:style w:type="paragraph" w:customStyle="1" w:styleId="Bulleted">
    <w:name w:val="Bulleted"/>
    <w:basedOn w:val="Standard"/>
    <w:pPr>
      <w:widowControl w:val="0"/>
      <w:tabs>
        <w:tab w:val="left" w:pos="1082"/>
      </w:tabs>
      <w:spacing w:after="0" w:line="240" w:lineRule="auto"/>
      <w:ind w:left="1082" w:hanging="359"/>
      <w:jc w:val="left"/>
    </w:pPr>
    <w:rPr>
      <w:rFonts w:ascii="Times" w:hAnsi="Times" w:cs="Times"/>
    </w:rPr>
  </w:style>
  <w:style w:type="paragraph" w:customStyle="1" w:styleId="Heading2">
    <w:name w:val="Heading2"/>
    <w:basedOn w:val="Standard"/>
    <w:pPr>
      <w:widowControl w:val="0"/>
      <w:spacing w:after="0" w:line="300" w:lineRule="atLeast"/>
      <w:jc w:val="left"/>
    </w:pPr>
    <w:rPr>
      <w:rFonts w:ascii="Times" w:hAnsi="Times" w:cs="Times"/>
    </w:rPr>
  </w:style>
  <w:style w:type="character" w:styleId="Hyperlink">
    <w:name w:val="Hyperlink"/>
    <w:basedOn w:val="Absatz-Standardschriftart"/>
    <w:rPr>
      <w:color w:val="0000FF"/>
      <w:u w:val="single"/>
    </w:rPr>
  </w:style>
  <w:style w:type="character" w:styleId="BesuchterHyperlink">
    <w:name w:val="FollowedHyperlink"/>
    <w:basedOn w:val="Absatz-Standardschriftart"/>
    <w:rPr>
      <w:color w:val="800080"/>
      <w:u w:val="single"/>
    </w:rPr>
  </w:style>
  <w:style w:type="paragraph" w:styleId="NurText">
    <w:name w:val="Plain Text"/>
    <w:basedOn w:val="Standard"/>
    <w:pPr>
      <w:autoSpaceDE/>
      <w:autoSpaceDN/>
      <w:spacing w:after="0" w:line="240" w:lineRule="auto"/>
      <w:jc w:val="left"/>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www.revistaecosistemas.ne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5359</Words>
  <Characters>33768</Characters>
  <Application>Microsoft Office Word</Application>
  <DocSecurity>0</DocSecurity>
  <Lines>281</Lines>
  <Paragraphs>78</Paragraphs>
  <ScaleCrop>false</ScaleCrop>
  <HeadingPairs>
    <vt:vector size="2" baseType="variant">
      <vt:variant>
        <vt:lpstr>Titel</vt:lpstr>
      </vt:variant>
      <vt:variant>
        <vt:i4>1</vt:i4>
      </vt:variant>
    </vt:vector>
  </HeadingPairs>
  <TitlesOfParts>
    <vt:vector size="1" baseType="lpstr">
      <vt:lpstr>Table  Species specific parameter</vt:lpstr>
    </vt:vector>
  </TitlesOfParts>
  <Company>PIK</Company>
  <LinksUpToDate>false</LinksUpToDate>
  <CharactersWithSpaces>39049</CharactersWithSpaces>
  <SharedDoc>false</SharedDoc>
  <HLinks>
    <vt:vector size="6" baseType="variant">
      <vt:variant>
        <vt:i4>4063291</vt:i4>
      </vt:variant>
      <vt:variant>
        <vt:i4>44</vt:i4>
      </vt:variant>
      <vt:variant>
        <vt:i4>0</vt:i4>
      </vt:variant>
      <vt:variant>
        <vt:i4>5</vt:i4>
      </vt:variant>
      <vt:variant>
        <vt:lpwstr>http://www.revistaecosistemas.net/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Species specific parameter</dc:title>
  <dc:creator>Franz-W. Badeck</dc:creator>
  <cp:lastModifiedBy>Petra Lasch</cp:lastModifiedBy>
  <cp:revision>2</cp:revision>
  <cp:lastPrinted>2004-11-26T12:10:00Z</cp:lastPrinted>
  <dcterms:created xsi:type="dcterms:W3CDTF">2019-06-11T09:04:00Z</dcterms:created>
  <dcterms:modified xsi:type="dcterms:W3CDTF">2019-06-11T09:04:00Z</dcterms:modified>
</cp:coreProperties>
</file>