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6536A" w14:textId="7077342A" w:rsidR="00DF5DC7" w:rsidRDefault="00BF4ECC" w:rsidP="00E172D8">
      <w:bookmarkStart w:id="0" w:name="_GoBack"/>
      <w:r w:rsidRPr="007B1F70">
        <w:rPr>
          <w:b/>
        </w:rPr>
        <w:t>Carbon  demand  of  mistletoe, implementation and parameterization</w:t>
      </w:r>
      <w:r w:rsidR="00DF5DC7" w:rsidRPr="007B1F70">
        <w:rPr>
          <w:b/>
        </w:rPr>
        <w:br/>
      </w:r>
      <w:bookmarkEnd w:id="0"/>
      <w:r w:rsidR="00DF5DC7">
        <w:br/>
        <w:t xml:space="preserve">The  potential  mistletoe-produced NPP was calculated after </w:t>
      </w:r>
      <w:r w:rsidR="00DF5DC7">
        <w:fldChar w:fldCharType="begin"/>
      </w:r>
      <w:r>
        <w:instrText xml:space="preserve"> ADDIN EN.CITE &lt;EndNote&gt;&lt;Cite AuthorYear="1"&gt;&lt;Author&gt;Haxeltine&lt;/Author&gt;&lt;Year&gt;1996&lt;/Year&gt;&lt;RecNum&gt;220&lt;/RecNum&gt;&lt;DisplayText&gt;Haxeltine and Prentice (1996a)&lt;/DisplayText&gt;&lt;record&gt;&lt;rec-number&gt;220&lt;/rec-number&gt;&lt;foreign-keys&gt;&lt;key app="EN" db-id="zrpsftatkpst9bexst3x0d94v5f025wdw0ve" timestamp="0"&gt;220&lt;/key&gt;&lt;/foreign-keys&gt;&lt;ref-type name="Journal Article"&gt;17&lt;/ref-type&gt;&lt;contributors&gt;&lt;authors&gt;&lt;author&gt;Haxeltine, A.&lt;/author&gt;&lt;author&gt;Prentice, I. C.&lt;/author&gt;&lt;/authors&gt;&lt;/contributors&gt;&lt;titles&gt;&lt;title&gt;A general model for the light-use efficiency of primary production&lt;/title&gt;&lt;secondary-title&gt;Functional Ecology&lt;/secondary-title&gt;&lt;alt-title&gt;Funct. Ecol.&lt;/alt-title&gt;&lt;/titles&gt;&lt;pages&gt;551-561&lt;/pages&gt;&lt;volume&gt;10&lt;/volume&gt;&lt;number&gt;5&lt;/number&gt;&lt;keywords&gt;&lt;keyword&gt;Climate change. Net primary production. Photosynthesis.&lt;/keyword&gt;&lt;keyword&gt;Leaf nitrogen distribution. Daily canopy photosynthesis. Stomatal conductance. Solar-radiation. Co2 concentrations. Atmospheric co2. Climate change. Elevated co2. Carbon gain. Plants.&lt;/keyword&gt;&lt;/keywords&gt;&lt;dates&gt;&lt;year&gt;1996&lt;/year&gt;&lt;/dates&gt;&lt;urls&gt;&lt;pdf-urls&gt;&lt;url&gt;file://D:\verschiedenes\themenordner\docs_pdf\funct-ecology\Haxeltine_1996.pdf&lt;/url&gt;&lt;/pdf-urls&gt;&lt;/urls&gt;&lt;electronic-resource-num&gt;doi:10.2307/2390165&lt;/electronic-resource-num&gt;&lt;/record&gt;&lt;/Cite&gt;&lt;/EndNote&gt;</w:instrText>
      </w:r>
      <w:r w:rsidR="00DF5DC7">
        <w:fldChar w:fldCharType="separate"/>
      </w:r>
      <w:r>
        <w:rPr>
          <w:noProof/>
        </w:rPr>
        <w:t>Haxeltine and Prentice (1996a)</w:t>
      </w:r>
      <w:r w:rsidR="00DF5DC7">
        <w:fldChar w:fldCharType="end"/>
      </w:r>
      <w:r w:rsidR="00DF5DC7">
        <w:t xml:space="preserve">, as the model’s prediction for trees (for NPP parameter selection, see Table S1). Mistletoe </w:t>
      </w:r>
      <w:proofErr w:type="spellStart"/>
      <w:r w:rsidR="00DF5DC7">
        <w:t>heterotrophically</w:t>
      </w:r>
      <w:proofErr w:type="spellEnd"/>
      <w:r w:rsidR="00DF5DC7">
        <w:t xml:space="preserve"> derives carbon from the host. Hence, we implemented a reduction of the infected tree cohort’s NPP by an average value of 30% </w:t>
      </w:r>
      <w:r w:rsidR="00DF5DC7">
        <w:fldChar w:fldCharType="begin">
          <w:fldData xml:space="preserve">PEVuZE5vdGU+PENpdGU+PEF1dGhvcj5QZml6PC9BdXRob3I+PFllYXI+MjAwNjwvWWVhcj48UmVj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</w:fldData>
        </w:fldChar>
      </w:r>
      <w:r w:rsidR="00DF5DC7">
        <w:instrText xml:space="preserve"> ADDIN EN.CITE </w:instrText>
      </w:r>
      <w:r w:rsidR="00DF5DC7">
        <w:fldChar w:fldCharType="begin">
          <w:fldData xml:space="preserve">PEVuZE5vdGU+PENpdGU+PEF1dGhvcj5QZml6PC9BdXRob3I+PFllYXI+MjAwNjwvWWVhcj48UmVj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</w:fldData>
        </w:fldChar>
      </w:r>
      <w:r w:rsidR="00DF5DC7">
        <w:instrText xml:space="preserve"> ADDIN EN.CITE.DATA </w:instrText>
      </w:r>
      <w:r w:rsidR="00DF5DC7">
        <w:fldChar w:fldCharType="end"/>
      </w:r>
      <w:r w:rsidR="00DF5DC7">
        <w:fldChar w:fldCharType="separate"/>
      </w:r>
      <w:r w:rsidR="00DF5DC7">
        <w:rPr>
          <w:noProof/>
        </w:rPr>
        <w:t>(Pfiz, 2006; Richter and Popp, 1992)</w:t>
      </w:r>
      <w:r w:rsidR="00DF5DC7">
        <w:fldChar w:fldCharType="end"/>
      </w:r>
      <w:r w:rsidR="00DF5DC7">
        <w:t xml:space="preserve"> of the theoretically mistletoe-produced NPP.</w:t>
      </w:r>
    </w:p>
    <w:p w14:paraId="1B97BBD5" w14:textId="77777777" w:rsidR="00DF5DC7" w:rsidRDefault="00DF5DC7" w:rsidP="00E172D8"/>
    <w:p w14:paraId="270DA96E" w14:textId="77777777" w:rsidR="00DF5DC7" w:rsidRDefault="00DF5DC7" w:rsidP="00E172D8"/>
    <w:p w14:paraId="51BE0CCB" w14:textId="5E6A63D9" w:rsidR="00E172D8" w:rsidRPr="00E172D8" w:rsidRDefault="00E172D8" w:rsidP="00E172D8">
      <w:r w:rsidRPr="00E172D8">
        <w:t>Table</w:t>
      </w:r>
      <w:r w:rsidR="00FB747F">
        <w:t xml:space="preserve"> S</w:t>
      </w:r>
      <w:r w:rsidRPr="00E172D8">
        <w:t xml:space="preserve">1. </w:t>
      </w:r>
      <w:r w:rsidR="00CD72E9">
        <w:t>P</w:t>
      </w:r>
      <w:r w:rsidR="007B5CC4">
        <w:t>arameter</w:t>
      </w:r>
      <w:r w:rsidR="00CD72E9">
        <w:t>s and its values set</w:t>
      </w:r>
      <w:r w:rsidR="007B5CC4">
        <w:t xml:space="preserve"> </w:t>
      </w:r>
      <w:r w:rsidR="00CD72E9">
        <w:t xml:space="preserve">for mistletoe </w:t>
      </w:r>
      <w:r w:rsidRPr="00E172D8">
        <w:t>in</w:t>
      </w:r>
      <w:r w:rsidR="007B5CC4">
        <w:t xml:space="preserve"> </w:t>
      </w:r>
      <w:r w:rsidRPr="00E172D8">
        <w:t>the</w:t>
      </w:r>
      <w:r w:rsidR="007B5CC4">
        <w:t xml:space="preserve"> </w:t>
      </w:r>
      <w:r w:rsidRPr="00E172D8">
        <w:t>photosynthe</w:t>
      </w:r>
      <w:r w:rsidR="00ED1170">
        <w:t>sis</w:t>
      </w:r>
      <w:r w:rsidR="007B5CC4">
        <w:t xml:space="preserve"> </w:t>
      </w:r>
      <w:r w:rsidRPr="00E172D8">
        <w:t>model</w:t>
      </w:r>
      <w:r w:rsidR="00ED1170">
        <w:t xml:space="preserve"> of 4C</w:t>
      </w:r>
      <w:r w:rsidR="00CD72E9">
        <w:t>.</w:t>
      </w:r>
      <w:r w:rsidR="00CD72E9" w:rsidRPr="00CD72E9">
        <w:rPr>
          <w:vertAlign w:val="superscript"/>
        </w:rPr>
        <w:t>1</w:t>
      </w:r>
      <w:r w:rsidRPr="00E172D8">
        <w:t xml:space="preserve"> </w:t>
      </w:r>
    </w:p>
    <w:p w14:paraId="2204F4F1" w14:textId="77777777" w:rsidR="007B5CC4" w:rsidRDefault="007B5CC4" w:rsidP="00E172D8"/>
    <w:tbl>
      <w:tblPr>
        <w:tblStyle w:val="Tabellenraster"/>
        <w:tblW w:w="889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851"/>
        <w:gridCol w:w="850"/>
        <w:gridCol w:w="5812"/>
      </w:tblGrid>
      <w:tr w:rsidR="00CD72E9" w14:paraId="3099EB51" w14:textId="77777777" w:rsidTr="00CD72E9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7E09EF10" w14:textId="3AC80AB1" w:rsidR="00CD72E9" w:rsidRPr="00CD72E9" w:rsidRDefault="00CD72E9" w:rsidP="00E172D8">
            <w:pPr>
              <w:rPr>
                <w:b/>
              </w:rPr>
            </w:pPr>
            <w:r w:rsidRPr="00CD72E9">
              <w:rPr>
                <w:b/>
              </w:rPr>
              <w:t>Symbol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E2530EC" w14:textId="274EF9D3" w:rsidR="00CD72E9" w:rsidRPr="00CD72E9" w:rsidRDefault="00CD72E9" w:rsidP="00E172D8">
            <w:pPr>
              <w:rPr>
                <w:b/>
              </w:rPr>
            </w:pPr>
            <w:r w:rsidRPr="00CD72E9">
              <w:rPr>
                <w:b/>
              </w:rPr>
              <w:t>Value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3D2AE2B" w14:textId="1BD2DF1C" w:rsidR="00CD72E9" w:rsidRPr="00CD72E9" w:rsidRDefault="00CD72E9" w:rsidP="00E172D8">
            <w:pPr>
              <w:rPr>
                <w:b/>
              </w:rPr>
            </w:pPr>
            <w:r w:rsidRPr="00CD72E9">
              <w:rPr>
                <w:b/>
              </w:rPr>
              <w:t>Unit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547078B1" w14:textId="03C5E548" w:rsidR="00CD72E9" w:rsidRPr="00CD72E9" w:rsidRDefault="00CD72E9" w:rsidP="00E172D8">
            <w:pPr>
              <w:rPr>
                <w:b/>
              </w:rPr>
            </w:pPr>
            <w:r w:rsidRPr="00CD72E9">
              <w:rPr>
                <w:b/>
              </w:rPr>
              <w:t>Description</w:t>
            </w:r>
          </w:p>
        </w:tc>
      </w:tr>
      <w:tr w:rsidR="00CD72E9" w14:paraId="1F98B94B" w14:textId="77777777" w:rsidTr="00CD72E9">
        <w:tc>
          <w:tcPr>
            <w:tcW w:w="1384" w:type="dxa"/>
            <w:tcBorders>
              <w:top w:val="single" w:sz="4" w:space="0" w:color="auto"/>
            </w:tcBorders>
          </w:tcPr>
          <w:p w14:paraId="1BE54B2F" w14:textId="7989BAD3" w:rsidR="00CD72E9" w:rsidRDefault="00CD72E9" w:rsidP="00E172D8">
            <w:proofErr w:type="spellStart"/>
            <w:r w:rsidRPr="00CD72E9">
              <w:rPr>
                <w:rFonts w:ascii="Lucida Grande" w:hAnsi="Lucida Grande" w:cs="Lucida Grande"/>
                <w:color w:val="000000"/>
              </w:rPr>
              <w:t>Φ</w:t>
            </w:r>
            <w:r w:rsidRPr="00ED1170">
              <w:rPr>
                <w:vertAlign w:val="subscript"/>
              </w:rPr>
              <w:t>c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6820BDC" w14:textId="794F4A45" w:rsidR="00CD72E9" w:rsidRDefault="00CD72E9" w:rsidP="00E172D8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60DE332" w14:textId="77777777" w:rsidR="00CD72E9" w:rsidRDefault="00CD72E9" w:rsidP="00E172D8"/>
        </w:tc>
        <w:tc>
          <w:tcPr>
            <w:tcW w:w="5812" w:type="dxa"/>
            <w:tcBorders>
              <w:top w:val="single" w:sz="4" w:space="0" w:color="auto"/>
            </w:tcBorders>
          </w:tcPr>
          <w:p w14:paraId="5DD1BAB2" w14:textId="253B574E" w:rsidR="00CD72E9" w:rsidRDefault="00CD72E9" w:rsidP="00E172D8">
            <w:r>
              <w:t>Efficiency parameter</w:t>
            </w:r>
          </w:p>
        </w:tc>
      </w:tr>
      <w:tr w:rsidR="00CD72E9" w14:paraId="41A888D8" w14:textId="77777777" w:rsidTr="00CD72E9">
        <w:tc>
          <w:tcPr>
            <w:tcW w:w="1384" w:type="dxa"/>
          </w:tcPr>
          <w:p w14:paraId="410927AC" w14:textId="3DFB2976" w:rsidR="00CD72E9" w:rsidRDefault="00CD72E9" w:rsidP="00E172D8">
            <w:r>
              <w:t>Kco2_25</w:t>
            </w:r>
          </w:p>
        </w:tc>
        <w:tc>
          <w:tcPr>
            <w:tcW w:w="851" w:type="dxa"/>
          </w:tcPr>
          <w:p w14:paraId="1743B885" w14:textId="71C31312" w:rsidR="00CD72E9" w:rsidRDefault="00CD72E9" w:rsidP="00E172D8">
            <w:r>
              <w:t>30</w:t>
            </w:r>
          </w:p>
        </w:tc>
        <w:tc>
          <w:tcPr>
            <w:tcW w:w="850" w:type="dxa"/>
          </w:tcPr>
          <w:p w14:paraId="1C0A814A" w14:textId="212B28EE" w:rsidR="00CD72E9" w:rsidRDefault="00CD72E9" w:rsidP="00E172D8">
            <w:r>
              <w:t>Pa</w:t>
            </w:r>
          </w:p>
        </w:tc>
        <w:tc>
          <w:tcPr>
            <w:tcW w:w="5812" w:type="dxa"/>
          </w:tcPr>
          <w:p w14:paraId="5A0EA57C" w14:textId="2617A83E" w:rsidR="00CD72E9" w:rsidRDefault="00CD72E9" w:rsidP="00E172D8">
            <w:proofErr w:type="spellStart"/>
            <w:r>
              <w:t>Michaelis</w:t>
            </w:r>
            <w:proofErr w:type="spellEnd"/>
            <w:r>
              <w:t xml:space="preserve"> constant CO</w:t>
            </w:r>
            <w:r w:rsidRPr="00CD72E9">
              <w:rPr>
                <w:vertAlign w:val="subscript"/>
              </w:rPr>
              <w:t>2</w:t>
            </w:r>
          </w:p>
        </w:tc>
      </w:tr>
      <w:tr w:rsidR="00CD72E9" w14:paraId="66F9D4BE" w14:textId="77777777" w:rsidTr="00CD72E9">
        <w:tc>
          <w:tcPr>
            <w:tcW w:w="1384" w:type="dxa"/>
          </w:tcPr>
          <w:p w14:paraId="79968B53" w14:textId="39D303B6" w:rsidR="00CD72E9" w:rsidRDefault="00CD72E9" w:rsidP="00E172D8">
            <w:r>
              <w:t>Ko2_25</w:t>
            </w:r>
          </w:p>
        </w:tc>
        <w:tc>
          <w:tcPr>
            <w:tcW w:w="851" w:type="dxa"/>
          </w:tcPr>
          <w:p w14:paraId="1F6BEC96" w14:textId="63BF976B" w:rsidR="00CD72E9" w:rsidRDefault="00CD72E9" w:rsidP="00E172D8">
            <w:r>
              <w:t>30</w:t>
            </w:r>
          </w:p>
        </w:tc>
        <w:tc>
          <w:tcPr>
            <w:tcW w:w="850" w:type="dxa"/>
          </w:tcPr>
          <w:p w14:paraId="0A5FECAB" w14:textId="0FCE0124" w:rsidR="00CD72E9" w:rsidRDefault="00CD72E9" w:rsidP="00E172D8">
            <w:proofErr w:type="spellStart"/>
            <w:r>
              <w:t>kPa</w:t>
            </w:r>
            <w:proofErr w:type="spellEnd"/>
          </w:p>
        </w:tc>
        <w:tc>
          <w:tcPr>
            <w:tcW w:w="5812" w:type="dxa"/>
          </w:tcPr>
          <w:p w14:paraId="1D071C1D" w14:textId="749E1C53" w:rsidR="00CD72E9" w:rsidRDefault="00CD72E9" w:rsidP="00E172D8">
            <w:r>
              <w:t>Inhibition constant O</w:t>
            </w:r>
            <w:r w:rsidRPr="00CD72E9">
              <w:rPr>
                <w:vertAlign w:val="subscript"/>
              </w:rPr>
              <w:t>2</w:t>
            </w:r>
          </w:p>
        </w:tc>
      </w:tr>
      <w:tr w:rsidR="00CD72E9" w14:paraId="7C6F93E2" w14:textId="77777777" w:rsidTr="00CD72E9">
        <w:tc>
          <w:tcPr>
            <w:tcW w:w="1384" w:type="dxa"/>
          </w:tcPr>
          <w:p w14:paraId="19636374" w14:textId="4A2A0B24" w:rsidR="00CD72E9" w:rsidRDefault="00CD72E9" w:rsidP="00E172D8">
            <w:r>
              <w:t>Pc_25</w:t>
            </w:r>
          </w:p>
        </w:tc>
        <w:tc>
          <w:tcPr>
            <w:tcW w:w="851" w:type="dxa"/>
          </w:tcPr>
          <w:p w14:paraId="14EB183C" w14:textId="4820C3B4" w:rsidR="00CD72E9" w:rsidRDefault="00CD72E9" w:rsidP="00E172D8">
            <w:r>
              <w:t>3400</w:t>
            </w:r>
          </w:p>
        </w:tc>
        <w:tc>
          <w:tcPr>
            <w:tcW w:w="850" w:type="dxa"/>
          </w:tcPr>
          <w:p w14:paraId="1A0D6707" w14:textId="77777777" w:rsidR="00CD72E9" w:rsidRDefault="00CD72E9" w:rsidP="00E172D8"/>
        </w:tc>
        <w:tc>
          <w:tcPr>
            <w:tcW w:w="5812" w:type="dxa"/>
          </w:tcPr>
          <w:p w14:paraId="0F3637FC" w14:textId="77EC6D04" w:rsidR="00CD72E9" w:rsidRDefault="00CD72E9" w:rsidP="00E172D8">
            <w:r>
              <w:t>CO</w:t>
            </w:r>
            <w:r w:rsidRPr="00CD72E9">
              <w:rPr>
                <w:vertAlign w:val="subscript"/>
              </w:rPr>
              <w:t>2</w:t>
            </w:r>
            <w:r>
              <w:t>/O</w:t>
            </w:r>
            <w:r w:rsidRPr="00CD72E9">
              <w:rPr>
                <w:vertAlign w:val="subscript"/>
              </w:rPr>
              <w:t>2</w:t>
            </w:r>
            <w:r>
              <w:t xml:space="preserve"> specificity ratio</w:t>
            </w:r>
          </w:p>
        </w:tc>
      </w:tr>
      <w:tr w:rsidR="00CD72E9" w14:paraId="408D2CF6" w14:textId="77777777" w:rsidTr="00CD72E9">
        <w:tc>
          <w:tcPr>
            <w:tcW w:w="1384" w:type="dxa"/>
          </w:tcPr>
          <w:p w14:paraId="5F892DC6" w14:textId="1F2F92F3" w:rsidR="00CD72E9" w:rsidRDefault="00CD72E9" w:rsidP="00E172D8">
            <w:r>
              <w:t>Q10_kco2</w:t>
            </w:r>
          </w:p>
        </w:tc>
        <w:tc>
          <w:tcPr>
            <w:tcW w:w="851" w:type="dxa"/>
          </w:tcPr>
          <w:p w14:paraId="2CADFBB1" w14:textId="2C00B672" w:rsidR="00CD72E9" w:rsidRDefault="00CD72E9" w:rsidP="00E172D8">
            <w:r>
              <w:t>2.1</w:t>
            </w:r>
          </w:p>
        </w:tc>
        <w:tc>
          <w:tcPr>
            <w:tcW w:w="850" w:type="dxa"/>
          </w:tcPr>
          <w:p w14:paraId="299D8B52" w14:textId="77777777" w:rsidR="00CD72E9" w:rsidRDefault="00CD72E9" w:rsidP="00E172D8"/>
        </w:tc>
        <w:tc>
          <w:tcPr>
            <w:tcW w:w="5812" w:type="dxa"/>
          </w:tcPr>
          <w:p w14:paraId="1BF69059" w14:textId="222D247F" w:rsidR="00CD72E9" w:rsidRDefault="00CD72E9" w:rsidP="00E172D8">
            <w:r>
              <w:t xml:space="preserve">Rel. change in Kco2_25 for 10 K temperature change </w:t>
            </w:r>
          </w:p>
        </w:tc>
      </w:tr>
      <w:tr w:rsidR="00CD72E9" w14:paraId="2C3DD971" w14:textId="77777777" w:rsidTr="00CD72E9">
        <w:tc>
          <w:tcPr>
            <w:tcW w:w="1384" w:type="dxa"/>
          </w:tcPr>
          <w:p w14:paraId="0302BF46" w14:textId="7F2532D7" w:rsidR="00CD72E9" w:rsidRDefault="00CD72E9" w:rsidP="00E172D8">
            <w:r>
              <w:t>Q10_ko2</w:t>
            </w:r>
          </w:p>
        </w:tc>
        <w:tc>
          <w:tcPr>
            <w:tcW w:w="851" w:type="dxa"/>
          </w:tcPr>
          <w:p w14:paraId="1B70951B" w14:textId="3263F607" w:rsidR="00CD72E9" w:rsidRDefault="00CD72E9" w:rsidP="00E172D8">
            <w:r>
              <w:t>1.2</w:t>
            </w:r>
          </w:p>
        </w:tc>
        <w:tc>
          <w:tcPr>
            <w:tcW w:w="850" w:type="dxa"/>
          </w:tcPr>
          <w:p w14:paraId="4914FAE3" w14:textId="77777777" w:rsidR="00CD72E9" w:rsidRDefault="00CD72E9" w:rsidP="00E172D8"/>
        </w:tc>
        <w:tc>
          <w:tcPr>
            <w:tcW w:w="5812" w:type="dxa"/>
          </w:tcPr>
          <w:p w14:paraId="44E9AB49" w14:textId="38DDD4A2" w:rsidR="00CD72E9" w:rsidRDefault="00CD72E9" w:rsidP="00E172D8">
            <w:r>
              <w:t>Rel. change in Ko2_25 for 10 K temperature change</w:t>
            </w:r>
          </w:p>
        </w:tc>
      </w:tr>
      <w:tr w:rsidR="00CD72E9" w14:paraId="4E9810C4" w14:textId="77777777" w:rsidTr="00CD72E9">
        <w:tc>
          <w:tcPr>
            <w:tcW w:w="1384" w:type="dxa"/>
          </w:tcPr>
          <w:p w14:paraId="5BCB9F89" w14:textId="470E7860" w:rsidR="00CD72E9" w:rsidRDefault="00CD72E9" w:rsidP="00E172D8">
            <w:r>
              <w:t>Q10_pc</w:t>
            </w:r>
          </w:p>
        </w:tc>
        <w:tc>
          <w:tcPr>
            <w:tcW w:w="851" w:type="dxa"/>
          </w:tcPr>
          <w:p w14:paraId="2DB442A8" w14:textId="3FE23060" w:rsidR="00CD72E9" w:rsidRDefault="00CD72E9" w:rsidP="00E172D8">
            <w:r>
              <w:t>0.57</w:t>
            </w:r>
          </w:p>
        </w:tc>
        <w:tc>
          <w:tcPr>
            <w:tcW w:w="850" w:type="dxa"/>
          </w:tcPr>
          <w:p w14:paraId="776DF27B" w14:textId="77777777" w:rsidR="00CD72E9" w:rsidRDefault="00CD72E9" w:rsidP="00E172D8"/>
        </w:tc>
        <w:tc>
          <w:tcPr>
            <w:tcW w:w="5812" w:type="dxa"/>
          </w:tcPr>
          <w:p w14:paraId="4FFC5583" w14:textId="022B569A" w:rsidR="00CD72E9" w:rsidRDefault="00CD72E9" w:rsidP="000B2C16">
            <w:r>
              <w:t>Rel. change in Pc_25 for 10 K temperature change</w:t>
            </w:r>
          </w:p>
        </w:tc>
      </w:tr>
      <w:tr w:rsidR="00CD72E9" w14:paraId="28C12562" w14:textId="77777777" w:rsidTr="00CD72E9">
        <w:trPr>
          <w:trHeight w:val="621"/>
        </w:trPr>
        <w:tc>
          <w:tcPr>
            <w:tcW w:w="1384" w:type="dxa"/>
          </w:tcPr>
          <w:p w14:paraId="7E5D6F8F" w14:textId="3CB95ABE" w:rsidR="00CD72E9" w:rsidRDefault="00CD72E9" w:rsidP="00E172D8">
            <w:proofErr w:type="spellStart"/>
            <w:r>
              <w:t>pb</w:t>
            </w:r>
            <w:proofErr w:type="spellEnd"/>
          </w:p>
        </w:tc>
        <w:tc>
          <w:tcPr>
            <w:tcW w:w="851" w:type="dxa"/>
          </w:tcPr>
          <w:p w14:paraId="618DC280" w14:textId="76A62702" w:rsidR="00CD72E9" w:rsidRDefault="00CD72E9" w:rsidP="00E172D8">
            <w:r>
              <w:t>0.015</w:t>
            </w:r>
          </w:p>
        </w:tc>
        <w:tc>
          <w:tcPr>
            <w:tcW w:w="850" w:type="dxa"/>
          </w:tcPr>
          <w:p w14:paraId="166B8497" w14:textId="77777777" w:rsidR="00CD72E9" w:rsidRDefault="00CD72E9" w:rsidP="00E172D8"/>
        </w:tc>
        <w:tc>
          <w:tcPr>
            <w:tcW w:w="5812" w:type="dxa"/>
          </w:tcPr>
          <w:p w14:paraId="35CA5166" w14:textId="44C1E7D0" w:rsidR="00CD72E9" w:rsidRDefault="00CD72E9" w:rsidP="00CD72E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Rd/</w:t>
            </w:r>
            <w:proofErr w:type="spellStart"/>
            <w:r>
              <w:t>Vm</w:t>
            </w:r>
            <w:proofErr w:type="spellEnd"/>
            <w:r>
              <w:t xml:space="preserve"> ratio (leaf respiration/</w:t>
            </w:r>
            <w:r>
              <w:rPr>
                <w:rFonts w:ascii="Times" w:hAnsi="Times" w:cs="Times"/>
                <w:color w:val="000000"/>
              </w:rPr>
              <w:t xml:space="preserve">maximum catalytic capacity of Rubisco per unit leaf area) </w:t>
            </w:r>
          </w:p>
        </w:tc>
      </w:tr>
      <w:tr w:rsidR="00CD72E9" w14:paraId="2E41FD6D" w14:textId="77777777" w:rsidTr="00CD72E9">
        <w:trPr>
          <w:trHeight w:val="235"/>
        </w:trPr>
        <w:tc>
          <w:tcPr>
            <w:tcW w:w="1384" w:type="dxa"/>
          </w:tcPr>
          <w:p w14:paraId="731EAD57" w14:textId="7BE044D7" w:rsidR="00CD72E9" w:rsidRDefault="00CD72E9" w:rsidP="00ED1170">
            <w:r w:rsidRPr="00CD72E9">
              <w:rPr>
                <w:rFonts w:ascii="Lucida Grande" w:hAnsi="Lucida Grande" w:cs="Lucida Grande"/>
                <w:color w:val="000000"/>
              </w:rPr>
              <w:t>λ</w:t>
            </w:r>
            <w:r w:rsidRPr="00ED1170">
              <w:rPr>
                <w:vertAlign w:val="subscript"/>
              </w:rPr>
              <w:t>M</w:t>
            </w:r>
            <w:r>
              <w:t>C3</w:t>
            </w:r>
          </w:p>
        </w:tc>
        <w:tc>
          <w:tcPr>
            <w:tcW w:w="851" w:type="dxa"/>
          </w:tcPr>
          <w:p w14:paraId="7AECC821" w14:textId="7FD29AC5" w:rsidR="00CD72E9" w:rsidRDefault="00CD72E9" w:rsidP="00E172D8">
            <w:r>
              <w:t>0.7</w:t>
            </w:r>
          </w:p>
        </w:tc>
        <w:tc>
          <w:tcPr>
            <w:tcW w:w="850" w:type="dxa"/>
          </w:tcPr>
          <w:p w14:paraId="68C69EFC" w14:textId="77777777" w:rsidR="00CD72E9" w:rsidRDefault="00CD72E9" w:rsidP="00E172D8"/>
        </w:tc>
        <w:tc>
          <w:tcPr>
            <w:tcW w:w="5812" w:type="dxa"/>
          </w:tcPr>
          <w:p w14:paraId="26CE1346" w14:textId="40818BDC" w:rsidR="00CD72E9" w:rsidRDefault="00CD72E9" w:rsidP="000B2C16">
            <w:pPr>
              <w:widowControl w:val="0"/>
              <w:autoSpaceDE w:val="0"/>
              <w:autoSpaceDN w:val="0"/>
              <w:adjustRightInd w:val="0"/>
              <w:spacing w:after="240" w:line="280" w:lineRule="atLeast"/>
            </w:pPr>
            <w:r>
              <w:t>Optimal c</w:t>
            </w:r>
            <w:r w:rsidRPr="007866A2">
              <w:rPr>
                <w:vertAlign w:val="subscript"/>
              </w:rPr>
              <w:t>i</w:t>
            </w:r>
            <w:r>
              <w:t>/c</w:t>
            </w:r>
            <w:r w:rsidRPr="007866A2">
              <w:rPr>
                <w:vertAlign w:val="subscript"/>
              </w:rPr>
              <w:t>a</w:t>
            </w:r>
            <w:r>
              <w:t xml:space="preserve"> for C3 plants</w:t>
            </w:r>
          </w:p>
        </w:tc>
      </w:tr>
      <w:tr w:rsidR="00CD72E9" w14:paraId="112E87F8" w14:textId="77777777" w:rsidTr="00CD72E9">
        <w:tc>
          <w:tcPr>
            <w:tcW w:w="1384" w:type="dxa"/>
          </w:tcPr>
          <w:p w14:paraId="69A5CD09" w14:textId="74326FD8" w:rsidR="00CD72E9" w:rsidRDefault="00CD72E9" w:rsidP="00E172D8">
            <w:r>
              <w:t>c</w:t>
            </w:r>
            <w:r w:rsidRPr="007866A2">
              <w:rPr>
                <w:vertAlign w:val="subscript"/>
              </w:rPr>
              <w:t>a</w:t>
            </w:r>
          </w:p>
        </w:tc>
        <w:tc>
          <w:tcPr>
            <w:tcW w:w="851" w:type="dxa"/>
          </w:tcPr>
          <w:p w14:paraId="18B7B82D" w14:textId="2288DA34" w:rsidR="00CD72E9" w:rsidRDefault="00CD72E9" w:rsidP="00E172D8">
            <w:r>
              <w:t>390</w:t>
            </w:r>
          </w:p>
        </w:tc>
        <w:tc>
          <w:tcPr>
            <w:tcW w:w="850" w:type="dxa"/>
          </w:tcPr>
          <w:p w14:paraId="5B214B05" w14:textId="5FEE414E" w:rsidR="00CD72E9" w:rsidRDefault="00CD72E9" w:rsidP="00E172D8">
            <w:proofErr w:type="spellStart"/>
            <w:r w:rsidRPr="00CD72E9">
              <w:rPr>
                <w:rFonts w:ascii="Lucida Grande" w:hAnsi="Lucida Grande" w:cs="Lucida Grande"/>
                <w:color w:val="000000"/>
              </w:rPr>
              <w:t>μ</w:t>
            </w:r>
            <w:r>
              <w:t>mol</w:t>
            </w:r>
            <w:proofErr w:type="spellEnd"/>
            <w:r>
              <w:t xml:space="preserve"> mol</w:t>
            </w:r>
            <w:r w:rsidRPr="00CD72E9">
              <w:rPr>
                <w:vertAlign w:val="superscript"/>
              </w:rPr>
              <w:t>-1</w:t>
            </w:r>
          </w:p>
        </w:tc>
        <w:tc>
          <w:tcPr>
            <w:tcW w:w="5812" w:type="dxa"/>
          </w:tcPr>
          <w:p w14:paraId="2747F342" w14:textId="4DF9B052" w:rsidR="00CD72E9" w:rsidRDefault="00CD72E9" w:rsidP="000B2C16">
            <w:pPr>
              <w:widowControl w:val="0"/>
              <w:autoSpaceDE w:val="0"/>
              <w:autoSpaceDN w:val="0"/>
              <w:adjustRightInd w:val="0"/>
              <w:spacing w:after="240" w:line="280" w:lineRule="atLeast"/>
            </w:pPr>
            <w:r>
              <w:t xml:space="preserve">Ambient </w:t>
            </w:r>
            <w:proofErr w:type="spellStart"/>
            <w:r>
              <w:t>mol</w:t>
            </w:r>
            <w:proofErr w:type="spellEnd"/>
            <w:r>
              <w:t xml:space="preserve"> fraction CO</w:t>
            </w:r>
            <w:r w:rsidRPr="007866A2">
              <w:rPr>
                <w:vertAlign w:val="subscript"/>
              </w:rPr>
              <w:t>2</w:t>
            </w:r>
          </w:p>
        </w:tc>
      </w:tr>
    </w:tbl>
    <w:p w14:paraId="54C6BA4A" w14:textId="0E8C3611" w:rsidR="00CD72E9" w:rsidRPr="00CD72E9" w:rsidRDefault="00CD72E9" w:rsidP="00CD72E9">
      <w:r w:rsidRPr="00CD72E9">
        <w:rPr>
          <w:vertAlign w:val="superscript"/>
        </w:rPr>
        <w:t>1</w:t>
      </w:r>
      <w:r>
        <w:rPr>
          <w:vertAlign w:val="superscript"/>
        </w:rPr>
        <w:t xml:space="preserve"> </w:t>
      </w:r>
      <w:proofErr w:type="spellStart"/>
      <w:r>
        <w:t>After:</w:t>
      </w:r>
      <w:bookmarkStart w:id="1" w:name="_ENREF_24"/>
      <w:r w:rsidR="00BF4ECC">
        <w:fldChar w:fldCharType="begin"/>
      </w:r>
      <w:r w:rsidR="00BF4ECC">
        <w:instrText xml:space="preserve"> ADDIN EN.CITE &lt;EndNote&gt;&lt;Cite AuthorYear="1"&gt;&lt;Author&gt;Haxeltine&lt;/Author&gt;&lt;Year&gt;1996&lt;/Year&gt;&lt;RecNum&gt;89&lt;/RecNum&gt;&lt;DisplayText&gt;Haxeltine and Prentice (1996b)&lt;/DisplayText&gt;&lt;record&gt;&lt;rec-number&gt;89&lt;/rec-number&gt;&lt;foreign-keys&gt;&lt;key app="EN" db-id="zrpsftatkpst9bexst3x0d94v5f025wdw0ve" timestamp="0"&gt;89&lt;/key&gt;&lt;/foreign-keys&gt;&lt;ref-type name="Journal Article"&gt;17&lt;/ref-type&gt;&lt;contributors&gt;&lt;authors&gt;&lt;author&gt;Haxeltine, A. &lt;/author&gt;&lt;author&gt;Prentice, I. C.&lt;/author&gt;&lt;/authors&gt;&lt;/contributors&gt;&lt;titles&gt;&lt;title&gt;BIOME3: An equilibrium terrestrial biosphere model based on ecophysiological constraints, resource availability and competition among plant functional types&lt;/title&gt;&lt;secondary-title&gt;Global Biogeochemical Cycles&lt;/secondary-title&gt;&lt;/titles&gt;&lt;pages&gt;693-709&lt;/pages&gt;&lt;volume&gt;10&lt;/volume&gt;&lt;number&gt;4&lt;/number&gt;&lt;dates&gt;&lt;year&gt;1996&lt;/year&gt;&lt;/dates&gt;&lt;urls&gt;&lt;pdf-urls&gt;&lt;url&gt;file://D:\verschiedenes\themenordner\docs_pdf\GBC\Haxeltine_BIOME_1996.pdf&lt;/url&gt;&lt;/pdf-urls&gt;&lt;/urls&gt;&lt;electronic-resource-num&gt;doi:10.1029/96GB02344&lt;/electronic-resource-num&gt;&lt;/record&gt;&lt;/Cite&gt;&lt;/EndNote&gt;</w:instrText>
      </w:r>
      <w:r w:rsidR="00BF4ECC">
        <w:fldChar w:fldCharType="separate"/>
      </w:r>
      <w:r w:rsidR="00BF4ECC">
        <w:rPr>
          <w:noProof/>
        </w:rPr>
        <w:t>Haxeltine</w:t>
      </w:r>
      <w:proofErr w:type="spellEnd"/>
      <w:r w:rsidR="00BF4ECC">
        <w:rPr>
          <w:noProof/>
        </w:rPr>
        <w:t xml:space="preserve"> and Prentice (1996b)</w:t>
      </w:r>
      <w:r w:rsidR="00BF4ECC">
        <w:fldChar w:fldCharType="end"/>
      </w:r>
      <w:bookmarkEnd w:id="1"/>
    </w:p>
    <w:p w14:paraId="5DA22B6E" w14:textId="7A3B6CB8" w:rsidR="007B5CC4" w:rsidRDefault="007B5CC4" w:rsidP="00E172D8"/>
    <w:p w14:paraId="4AA18A33" w14:textId="77777777" w:rsidR="001E097D" w:rsidRDefault="001E097D" w:rsidP="001E097D"/>
    <w:p w14:paraId="0AB58034" w14:textId="02B3AF65" w:rsidR="00DF5DC7" w:rsidRPr="007B1F70" w:rsidRDefault="00BF4ECC" w:rsidP="00E172D8">
      <w:pPr>
        <w:rPr>
          <w:b/>
        </w:rPr>
      </w:pPr>
      <w:r w:rsidRPr="007B1F70">
        <w:rPr>
          <w:b/>
        </w:rPr>
        <w:t>References</w:t>
      </w:r>
    </w:p>
    <w:p w14:paraId="63481912" w14:textId="77777777" w:rsidR="00DF5DC7" w:rsidRDefault="00DF5DC7" w:rsidP="00E172D8"/>
    <w:p w14:paraId="3B1CB780" w14:textId="77777777" w:rsidR="00BF4ECC" w:rsidRPr="00BF4ECC" w:rsidRDefault="00DF5DC7" w:rsidP="00BF4ECC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BF4ECC" w:rsidRPr="00BF4ECC">
        <w:t>Haxeltine, A., and Prentice, I. C.: A general model for the light-use efficiency of primary production, Functional Ecology, 10, 551-561, doi:10.2307/2390165, 1996a.</w:t>
      </w:r>
    </w:p>
    <w:p w14:paraId="25489360" w14:textId="77777777" w:rsidR="00BF4ECC" w:rsidRPr="00BF4ECC" w:rsidRDefault="00BF4ECC" w:rsidP="00BF4ECC">
      <w:pPr>
        <w:pStyle w:val="EndNoteBibliography"/>
      </w:pPr>
      <w:r w:rsidRPr="00BF4ECC">
        <w:t>Haxeltine, A., and Prentice, I. C.: BIOME3: An equilibrium terrestrial biosphere model based on ecophysiological constraints, resource availability and competition among plant functional types, Global Biogeochemical Cycles, 10, 693-709, doi:10.1029/96GB02344, 1996b.</w:t>
      </w:r>
    </w:p>
    <w:p w14:paraId="7AE7AA84" w14:textId="77777777" w:rsidR="00BF4ECC" w:rsidRPr="007B1F70" w:rsidRDefault="00BF4ECC" w:rsidP="00BF4ECC">
      <w:pPr>
        <w:pStyle w:val="EndNoteBibliography"/>
        <w:rPr>
          <w:lang w:val="de-DE"/>
        </w:rPr>
      </w:pPr>
      <w:r w:rsidRPr="007B1F70">
        <w:rPr>
          <w:lang w:val="de-DE"/>
        </w:rPr>
        <w:t>Pfiz, M.: Transpirationsverhalten, Nährstoffhaushalt und Kohlenstoffakquisition der hemiparasitischen Mistel Viscum album L. auf Wirten unterschiedlicher Lebensform, PhD, Institute of Botany, University Hohenheim, Göttingen, 185 pp., 2006.</w:t>
      </w:r>
    </w:p>
    <w:p w14:paraId="44A8C840" w14:textId="77777777" w:rsidR="00BF4ECC" w:rsidRPr="00BF4ECC" w:rsidRDefault="00BF4ECC" w:rsidP="00BF4ECC">
      <w:pPr>
        <w:pStyle w:val="EndNoteBibliography"/>
      </w:pPr>
      <w:r w:rsidRPr="00BF4ECC">
        <w:t>Richter, A., and Popp, M.: The physiological importance of accumulation of cyclitols in Viscum album L, New Phytologist, 121, 431-438, 10.1111/j.1469-8137.1992.tb02943.x, 1992.</w:t>
      </w:r>
    </w:p>
    <w:p w14:paraId="31690B81" w14:textId="54C49601" w:rsidR="007B5CC4" w:rsidRDefault="00DF5DC7" w:rsidP="00E172D8">
      <w:r>
        <w:fldChar w:fldCharType="end"/>
      </w:r>
    </w:p>
    <w:sectPr w:rsidR="007B5CC4" w:rsidSect="001348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0">
      <wne:macro wne:macroName="TEMPLATEPROJECT.THISDOCUMENT.ENFINDCITATIONS"/>
    </wne:keymap>
    <wne:keymap wne:kcmPrimary="1030">
      <wne:macro wne:macroName="TEMPLATEPROJECT.THISDOCUMENT.ENINSERTNOTE"/>
    </wne:keymap>
    <wne:keymap wne:kcmPrimary="1031">
      <wne:macro wne:macroName="TEMPLATEPROJECT.THISDOCUMENT.ENGOTOENDNOTE"/>
    </wne:keymap>
    <wne:keymap wne:kcmPrimary="1032">
      <wne:macro wne:macroName="TEMPLATEPROJECT.THISDOCUMENT.ENINSERTSELECTEDCITATIONS"/>
    </wne:keymap>
    <wne:keymap wne:kcmPrimary="1033">
      <wne:macro wne:macroName="TEMPLATEPROJECT.THISDOCUMENT.ENFORMATBIBLIOGRAPHYDLG"/>
    </wne:keymap>
    <wne:keymap wne:kcmPrimary="1034">
      <wne:macro wne:macroName="TEMPLATEPROJECT.THISDOCUMENT.ENUNFORMATCITATIONS"/>
    </wne:keymap>
    <wne:keymap wne:kcmPrimary="1035">
      <wne:macro wne:macroName="TEMPLATEPROJECT.THISDOCUMENT.ENEDITLIBRARYREFERENCES"/>
    </wne:keymap>
    <wne:keymap wne:kcmPrimary="1036">
      <wne:macro wne:macroName="TEMPLATEPROJECT.THISDOCUMENT.ENEDITCITATIONS"/>
    </wne:keymap>
    <wne:keymap wne:kcmPrimary="1038">
      <wne:macro wne:macroName="TEMPLATEPROJECT.THISDOCUMENT.ENEXPORTTRAVELINGLIBRARY"/>
    </wne:keymap>
    <wne:keymap wne:kcmPrimary="1039">
      <wne:macro wne:macroName="TEMPLATEPROJECT.THISDOCUMENT.ENPREFERENCES"/>
    </wne:keymap>
  </wne:keymaps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opernicus_Publications-1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rpsftatkpst9bexst3x0d94v5f025wdw0ve&quot;&gt;chief_neu&lt;record-ids&gt;&lt;item&gt;89&lt;/item&gt;&lt;item&gt;220&lt;/item&gt;&lt;item&gt;1295&lt;/item&gt;&lt;item&gt;1337&lt;/item&gt;&lt;/record-ids&gt;&lt;/item&gt;&lt;/Libraries&gt;"/>
  </w:docVars>
  <w:rsids>
    <w:rsidRoot w:val="00742360"/>
    <w:rsid w:val="000222B2"/>
    <w:rsid w:val="00077CCC"/>
    <w:rsid w:val="000A338E"/>
    <w:rsid w:val="000B2C16"/>
    <w:rsid w:val="000C7758"/>
    <w:rsid w:val="000F00C2"/>
    <w:rsid w:val="00103554"/>
    <w:rsid w:val="0013483E"/>
    <w:rsid w:val="00153B1E"/>
    <w:rsid w:val="00170566"/>
    <w:rsid w:val="001A1370"/>
    <w:rsid w:val="001B04E5"/>
    <w:rsid w:val="001B17DB"/>
    <w:rsid w:val="001E097D"/>
    <w:rsid w:val="001E443F"/>
    <w:rsid w:val="00227F7E"/>
    <w:rsid w:val="002A2FA8"/>
    <w:rsid w:val="002B1FF6"/>
    <w:rsid w:val="002C0ECB"/>
    <w:rsid w:val="002E3357"/>
    <w:rsid w:val="0035082D"/>
    <w:rsid w:val="00461D42"/>
    <w:rsid w:val="004728F7"/>
    <w:rsid w:val="004B0AD1"/>
    <w:rsid w:val="004B4518"/>
    <w:rsid w:val="004E16DC"/>
    <w:rsid w:val="004F37D2"/>
    <w:rsid w:val="005001C4"/>
    <w:rsid w:val="00595918"/>
    <w:rsid w:val="005C533B"/>
    <w:rsid w:val="005E5BEF"/>
    <w:rsid w:val="00644709"/>
    <w:rsid w:val="006B31DF"/>
    <w:rsid w:val="006C0DBA"/>
    <w:rsid w:val="006D1D0C"/>
    <w:rsid w:val="007141AA"/>
    <w:rsid w:val="00724765"/>
    <w:rsid w:val="00742360"/>
    <w:rsid w:val="007578B8"/>
    <w:rsid w:val="0077514F"/>
    <w:rsid w:val="007866A2"/>
    <w:rsid w:val="007957DA"/>
    <w:rsid w:val="007A0897"/>
    <w:rsid w:val="007A360E"/>
    <w:rsid w:val="007B1F70"/>
    <w:rsid w:val="007B5CC4"/>
    <w:rsid w:val="007F7175"/>
    <w:rsid w:val="00804D58"/>
    <w:rsid w:val="00812408"/>
    <w:rsid w:val="00821910"/>
    <w:rsid w:val="00847546"/>
    <w:rsid w:val="0089099E"/>
    <w:rsid w:val="008D72FF"/>
    <w:rsid w:val="008F0C99"/>
    <w:rsid w:val="00915525"/>
    <w:rsid w:val="00921FF7"/>
    <w:rsid w:val="00963FAA"/>
    <w:rsid w:val="009801E9"/>
    <w:rsid w:val="009D26D5"/>
    <w:rsid w:val="009E00D7"/>
    <w:rsid w:val="009F64A7"/>
    <w:rsid w:val="00A15D5D"/>
    <w:rsid w:val="00AA4F82"/>
    <w:rsid w:val="00B05BA8"/>
    <w:rsid w:val="00B175F7"/>
    <w:rsid w:val="00B21D09"/>
    <w:rsid w:val="00B3391B"/>
    <w:rsid w:val="00BF0DE9"/>
    <w:rsid w:val="00BF4ECC"/>
    <w:rsid w:val="00C24922"/>
    <w:rsid w:val="00C60C1E"/>
    <w:rsid w:val="00CD72E9"/>
    <w:rsid w:val="00CE3AB0"/>
    <w:rsid w:val="00CF1E7D"/>
    <w:rsid w:val="00D22B68"/>
    <w:rsid w:val="00D65236"/>
    <w:rsid w:val="00D666C8"/>
    <w:rsid w:val="00DB5495"/>
    <w:rsid w:val="00DB5701"/>
    <w:rsid w:val="00DC2AD3"/>
    <w:rsid w:val="00DF5DC7"/>
    <w:rsid w:val="00E172D8"/>
    <w:rsid w:val="00E45863"/>
    <w:rsid w:val="00E53C10"/>
    <w:rsid w:val="00E57E13"/>
    <w:rsid w:val="00EA1820"/>
    <w:rsid w:val="00ED1170"/>
    <w:rsid w:val="00EE5C8C"/>
    <w:rsid w:val="00F30520"/>
    <w:rsid w:val="00F32DA9"/>
    <w:rsid w:val="00F36AF5"/>
    <w:rsid w:val="00F60FE2"/>
    <w:rsid w:val="00F93F6F"/>
    <w:rsid w:val="00FB747F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A01AC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099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B5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DB57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DB5701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Standard"/>
    <w:link w:val="EndNoteBibliographyTitleZchn"/>
    <w:rsid w:val="00DF5DC7"/>
    <w:pPr>
      <w:jc w:val="center"/>
    </w:pPr>
    <w:rPr>
      <w:noProof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DF5DC7"/>
    <w:rPr>
      <w:noProof/>
    </w:rPr>
  </w:style>
  <w:style w:type="paragraph" w:customStyle="1" w:styleId="EndNoteBibliography">
    <w:name w:val="EndNote Bibliography"/>
    <w:basedOn w:val="Standard"/>
    <w:link w:val="EndNoteBibliographyZchn"/>
    <w:rsid w:val="00DF5DC7"/>
    <w:rPr>
      <w:noProof/>
    </w:rPr>
  </w:style>
  <w:style w:type="character" w:customStyle="1" w:styleId="EndNoteBibliographyZchn">
    <w:name w:val="EndNote Bibliography Zchn"/>
    <w:basedOn w:val="Absatz-Standardschriftart"/>
    <w:link w:val="EndNoteBibliography"/>
    <w:rsid w:val="00DF5DC7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099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B5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DB57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DB5701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Standard"/>
    <w:link w:val="EndNoteBibliographyTitleZchn"/>
    <w:rsid w:val="00DF5DC7"/>
    <w:pPr>
      <w:jc w:val="center"/>
    </w:pPr>
    <w:rPr>
      <w:noProof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DF5DC7"/>
    <w:rPr>
      <w:noProof/>
    </w:rPr>
  </w:style>
  <w:style w:type="paragraph" w:customStyle="1" w:styleId="EndNoteBibliography">
    <w:name w:val="EndNote Bibliography"/>
    <w:basedOn w:val="Standard"/>
    <w:link w:val="EndNoteBibliographyZchn"/>
    <w:rsid w:val="00DF5DC7"/>
    <w:rPr>
      <w:noProof/>
    </w:rPr>
  </w:style>
  <w:style w:type="character" w:customStyle="1" w:styleId="EndNoteBibliographyZchn">
    <w:name w:val="EndNote Bibliography Zchn"/>
    <w:basedOn w:val="Absatz-Standardschriftart"/>
    <w:link w:val="EndNoteBibliography"/>
    <w:rsid w:val="00DF5DC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599</Words>
  <Characters>3779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Thomson ResearchSoft</Company>
  <LinksUpToDate>false</LinksUpToDate>
  <CharactersWithSpaces>4370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Thomson ResearchSoft</dc:creator>
  <cp:lastModifiedBy>Petra Lasch</cp:lastModifiedBy>
  <cp:revision>4</cp:revision>
  <dcterms:created xsi:type="dcterms:W3CDTF">2019-06-11T10:28:00Z</dcterms:created>
  <dcterms:modified xsi:type="dcterms:W3CDTF">2019-06-11T10:37:00Z</dcterms:modified>
</cp:coreProperties>
</file>