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65218">
      <w:pPr>
        <w:pStyle w:val="berschrift1"/>
        <w:rPr>
          <w:sz w:val="28"/>
        </w:rPr>
      </w:pPr>
      <w:bookmarkStart w:id="0" w:name="_Ref504549785"/>
      <w:bookmarkStart w:id="1" w:name="_GoBack"/>
      <w:bookmarkEnd w:id="1"/>
      <w:r>
        <w:t xml:space="preserve">Anmerkungen zur Parametrisierung von 4C - Eiche      </w:t>
      </w:r>
      <w:r>
        <w:rPr>
          <w:sz w:val="28"/>
        </w:rPr>
        <w:t>Stand: 11. März 2002</w:t>
      </w:r>
    </w:p>
    <w:p w:rsidR="00000000" w:rsidRDefault="00265218">
      <w:r>
        <w:t xml:space="preserve">Tabelle: </w:t>
      </w:r>
      <w:bookmarkEnd w:id="0"/>
      <w:r>
        <w:t xml:space="preserve"> Spezies-spezifische Parameter</w:t>
      </w:r>
    </w:p>
    <w:tbl>
      <w:tblPr>
        <w:tblW w:w="15423"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851"/>
        <w:gridCol w:w="992"/>
        <w:gridCol w:w="993"/>
        <w:gridCol w:w="992"/>
        <w:gridCol w:w="3544"/>
        <w:gridCol w:w="2409"/>
        <w:gridCol w:w="2694"/>
        <w:gridCol w:w="2948"/>
      </w:tblGrid>
      <w:tr w:rsidR="00000000">
        <w:tblPrEx>
          <w:tblCellMar>
            <w:top w:w="0" w:type="dxa"/>
            <w:left w:w="0" w:type="dxa"/>
            <w:bottom w:w="0" w:type="dxa"/>
            <w:right w:w="0" w:type="dxa"/>
          </w:tblCellMar>
        </w:tblPrEx>
        <w:trPr>
          <w:trHeight w:val="510"/>
          <w:tblHeader/>
        </w:trPr>
        <w:tc>
          <w:tcPr>
            <w:tcW w:w="851" w:type="dxa"/>
          </w:tcPr>
          <w:p w:rsidR="00000000" w:rsidRDefault="00265218">
            <w:pPr>
              <w:spacing w:line="360" w:lineRule="auto"/>
              <w:jc w:val="center"/>
              <w:rPr>
                <w:b/>
              </w:rPr>
            </w:pPr>
            <w:r>
              <w:rPr>
                <w:b/>
              </w:rPr>
              <w:t>Variablen-kürzel</w:t>
            </w:r>
          </w:p>
        </w:tc>
        <w:tc>
          <w:tcPr>
            <w:tcW w:w="992" w:type="dxa"/>
          </w:tcPr>
          <w:p w:rsidR="00000000" w:rsidRDefault="00265218">
            <w:pPr>
              <w:spacing w:line="360" w:lineRule="auto"/>
              <w:jc w:val="center"/>
              <w:rPr>
                <w:b/>
              </w:rPr>
            </w:pPr>
            <w:r>
              <w:rPr>
                <w:b/>
              </w:rPr>
              <w:t>Variablen-name im Programm</w:t>
            </w:r>
          </w:p>
        </w:tc>
        <w:tc>
          <w:tcPr>
            <w:tcW w:w="993" w:type="dxa"/>
          </w:tcPr>
          <w:p w:rsidR="00000000" w:rsidRDefault="00265218">
            <w:pPr>
              <w:spacing w:line="360" w:lineRule="auto"/>
              <w:jc w:val="center"/>
              <w:rPr>
                <w:b/>
                <w:color w:val="000000"/>
              </w:rPr>
            </w:pPr>
            <w:r>
              <w:rPr>
                <w:b/>
                <w:color w:val="000000"/>
              </w:rPr>
              <w:t>Einheit</w:t>
            </w:r>
          </w:p>
        </w:tc>
        <w:tc>
          <w:tcPr>
            <w:tcW w:w="992" w:type="dxa"/>
            <w:tcBorders>
              <w:bottom w:val="nil"/>
            </w:tcBorders>
          </w:tcPr>
          <w:p w:rsidR="00000000" w:rsidRDefault="00265218">
            <w:pPr>
              <w:spacing w:line="360" w:lineRule="auto"/>
              <w:jc w:val="center"/>
              <w:rPr>
                <w:b/>
              </w:rPr>
            </w:pPr>
            <w:r>
              <w:rPr>
                <w:b/>
              </w:rPr>
              <w:t>Parameterwert für Eiche (Quercus robur)</w:t>
            </w:r>
          </w:p>
          <w:p w:rsidR="00000000" w:rsidRDefault="00265218">
            <w:pPr>
              <w:spacing w:line="360" w:lineRule="auto"/>
              <w:jc w:val="center"/>
              <w:rPr>
                <w:b/>
              </w:rPr>
            </w:pPr>
          </w:p>
        </w:tc>
        <w:tc>
          <w:tcPr>
            <w:tcW w:w="3544" w:type="dxa"/>
          </w:tcPr>
          <w:p w:rsidR="00000000" w:rsidRDefault="00265218">
            <w:pPr>
              <w:spacing w:line="360" w:lineRule="auto"/>
              <w:jc w:val="center"/>
              <w:rPr>
                <w:b/>
              </w:rPr>
            </w:pPr>
            <w:r>
              <w:rPr>
                <w:b/>
              </w:rPr>
              <w:t>Erläuterungen zum Parameter und den zur Bestimmun</w:t>
            </w:r>
            <w:r>
              <w:rPr>
                <w:b/>
              </w:rPr>
              <w:t>g benötigten Datensätzen</w:t>
            </w:r>
          </w:p>
        </w:tc>
        <w:tc>
          <w:tcPr>
            <w:tcW w:w="2409" w:type="dxa"/>
          </w:tcPr>
          <w:p w:rsidR="00000000" w:rsidRDefault="00265218">
            <w:pPr>
              <w:spacing w:line="360" w:lineRule="auto"/>
              <w:jc w:val="center"/>
              <w:rPr>
                <w:b/>
              </w:rPr>
            </w:pPr>
            <w:r>
              <w:rPr>
                <w:b/>
              </w:rPr>
              <w:t>Verweise zur detaillierteren Beschreibung und evtl. schon vorhandenen Datensätzen</w:t>
            </w:r>
          </w:p>
        </w:tc>
        <w:tc>
          <w:tcPr>
            <w:tcW w:w="2694" w:type="dxa"/>
          </w:tcPr>
          <w:p w:rsidR="00000000" w:rsidRDefault="00265218">
            <w:pPr>
              <w:spacing w:line="360" w:lineRule="auto"/>
              <w:jc w:val="center"/>
              <w:rPr>
                <w:b/>
              </w:rPr>
            </w:pPr>
            <w:r>
              <w:rPr>
                <w:b/>
              </w:rPr>
              <w:t>Quellen, aus denen die Paramenterwerte entnommen oder bestimmt wurden</w:t>
            </w:r>
          </w:p>
          <w:p w:rsidR="00000000" w:rsidRDefault="00265218">
            <w:pPr>
              <w:spacing w:line="360" w:lineRule="auto"/>
              <w:jc w:val="center"/>
              <w:rPr>
                <w:b/>
              </w:rPr>
            </w:pPr>
            <w:r>
              <w:rPr>
                <w:b/>
              </w:rPr>
              <w:t>In blau:   unklare Herkunft der verwendeten Werte</w:t>
            </w:r>
          </w:p>
        </w:tc>
        <w:tc>
          <w:tcPr>
            <w:tcW w:w="2948" w:type="dxa"/>
          </w:tcPr>
          <w:p w:rsidR="00000000" w:rsidRDefault="00265218">
            <w:pPr>
              <w:spacing w:line="360" w:lineRule="auto"/>
              <w:jc w:val="center"/>
              <w:rPr>
                <w:b/>
              </w:rPr>
            </w:pPr>
            <w:r>
              <w:rPr>
                <w:b/>
              </w:rPr>
              <w:t>Weitere Quellen bzw.  noch ni</w:t>
            </w:r>
            <w:r>
              <w:rPr>
                <w:b/>
              </w:rPr>
              <w:t>cht verarbeitete Informationen (Hinweise)</w:t>
            </w:r>
          </w:p>
          <w:p w:rsidR="00000000" w:rsidRDefault="00265218">
            <w:pPr>
              <w:spacing w:line="360" w:lineRule="auto"/>
              <w:jc w:val="center"/>
              <w:rPr>
                <w:b/>
              </w:rPr>
            </w:pPr>
            <w:r>
              <w:rPr>
                <w:b/>
              </w:rPr>
              <w:t>In grün:   Hinweise aus der Parametrisierung Birke und den dortigen Quellen</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lang w:val="en-GB"/>
              </w:rPr>
            </w:pPr>
            <w:r>
              <w:rPr>
                <w:color w:val="FF0000"/>
                <w:lang w:val="en-GB"/>
              </w:rPr>
              <w:t>a</w:t>
            </w:r>
            <w:r>
              <w:rPr>
                <w:color w:val="FF0000"/>
                <w:vertAlign w:val="subscript"/>
                <w:lang w:val="en-GB"/>
              </w:rPr>
              <w:t xml:space="preserve">max </w:t>
            </w:r>
          </w:p>
        </w:tc>
        <w:tc>
          <w:tcPr>
            <w:tcW w:w="992" w:type="dxa"/>
          </w:tcPr>
          <w:p w:rsidR="00000000" w:rsidRDefault="00265218">
            <w:pPr>
              <w:spacing w:before="120" w:after="120" w:line="360" w:lineRule="auto"/>
              <w:jc w:val="center"/>
              <w:rPr>
                <w:color w:val="FF0000"/>
                <w:lang w:val="en-GB"/>
              </w:rPr>
            </w:pPr>
            <w:r>
              <w:rPr>
                <w:color w:val="FF0000"/>
                <w:lang w:val="en-GB"/>
              </w:rPr>
              <w:t>max_age</w:t>
            </w:r>
          </w:p>
        </w:tc>
        <w:tc>
          <w:tcPr>
            <w:tcW w:w="993" w:type="dxa"/>
          </w:tcPr>
          <w:p w:rsidR="00000000" w:rsidRDefault="00265218">
            <w:pPr>
              <w:spacing w:before="120" w:after="120" w:line="360" w:lineRule="auto"/>
              <w:jc w:val="center"/>
              <w:rPr>
                <w:color w:val="000000"/>
              </w:rPr>
            </w:pPr>
            <w:r>
              <w:rPr>
                <w:color w:val="000000"/>
              </w:rPr>
              <w:t>[Jahre]</w:t>
            </w:r>
          </w:p>
        </w:tc>
        <w:tc>
          <w:tcPr>
            <w:tcW w:w="992" w:type="dxa"/>
            <w:shd w:val="pct25" w:color="auto" w:fill="FFFFFF"/>
          </w:tcPr>
          <w:p w:rsidR="00000000" w:rsidRDefault="00265218">
            <w:pPr>
              <w:spacing w:before="120" w:after="120" w:line="360" w:lineRule="auto"/>
              <w:jc w:val="center"/>
            </w:pPr>
            <w:r>
              <w:t>1060</w:t>
            </w:r>
          </w:p>
        </w:tc>
        <w:tc>
          <w:tcPr>
            <w:tcW w:w="3544" w:type="dxa"/>
          </w:tcPr>
          <w:p w:rsidR="00000000" w:rsidRDefault="00265218">
            <w:pPr>
              <w:spacing w:before="120" w:after="120" w:line="360" w:lineRule="auto"/>
              <w:jc w:val="center"/>
            </w:pPr>
            <w:r>
              <w:t>maximales Baumalter für Baumindividuen unter optimalen Bedingungen</w:t>
            </w:r>
          </w:p>
        </w:tc>
        <w:tc>
          <w:tcPr>
            <w:tcW w:w="2409" w:type="dxa"/>
          </w:tcPr>
          <w:p w:rsidR="00000000" w:rsidRDefault="00265218">
            <w:pPr>
              <w:spacing w:before="120" w:after="120" w:line="360" w:lineRule="auto"/>
              <w:jc w:val="center"/>
            </w:pPr>
            <w:r>
              <w:t>Details: Abschn., für viele Baumarten schon</w:t>
            </w:r>
            <w:r>
              <w:t xml:space="preserve"> vorhanden, siehe Abschn.</w:t>
            </w:r>
          </w:p>
        </w:tc>
        <w:tc>
          <w:tcPr>
            <w:tcW w:w="2694" w:type="dxa"/>
          </w:tcPr>
          <w:p w:rsidR="00000000" w:rsidRDefault="00265218">
            <w:pPr>
              <w:spacing w:before="120" w:after="120" w:line="360" w:lineRule="auto"/>
              <w:jc w:val="center"/>
            </w:pPr>
            <w:r>
              <w:t>BUGMANN (1994)</w:t>
            </w:r>
          </w:p>
        </w:tc>
        <w:tc>
          <w:tcPr>
            <w:tcW w:w="2948" w:type="dxa"/>
          </w:tcPr>
          <w:p w:rsidR="00000000" w:rsidRDefault="00265218">
            <w:pPr>
              <w:spacing w:before="120" w:after="120" w:line="360" w:lineRule="auto"/>
              <w:jc w:val="center"/>
              <w:rPr>
                <w:color w:val="008000"/>
              </w:rPr>
            </w:pPr>
            <w:r>
              <w:rPr>
                <w:color w:val="008000"/>
              </w:rPr>
              <w:t>Erscheint wie alle diese Werte deutlich zu hoch; Vorschlag: 800 Jahre</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t>p</w:t>
            </w:r>
            <w:r>
              <w:rPr>
                <w:color w:val="FF0000"/>
                <w:vertAlign w:val="subscript"/>
              </w:rPr>
              <w:t>st</w:t>
            </w:r>
          </w:p>
        </w:tc>
        <w:tc>
          <w:tcPr>
            <w:tcW w:w="992" w:type="dxa"/>
          </w:tcPr>
          <w:p w:rsidR="00000000" w:rsidRDefault="00265218">
            <w:pPr>
              <w:spacing w:before="120" w:after="120" w:line="360" w:lineRule="auto"/>
              <w:jc w:val="center"/>
              <w:rPr>
                <w:color w:val="FF0000"/>
              </w:rPr>
            </w:pPr>
            <w:r>
              <w:rPr>
                <w:color w:val="FF0000"/>
              </w:rPr>
              <w:t>stol</w:t>
            </w:r>
          </w:p>
        </w:tc>
        <w:tc>
          <w:tcPr>
            <w:tcW w:w="993" w:type="dxa"/>
          </w:tcPr>
          <w:p w:rsidR="00000000" w:rsidRDefault="00265218">
            <w:pPr>
              <w:spacing w:before="120" w:after="120" w:line="360" w:lineRule="auto"/>
              <w:jc w:val="center"/>
              <w:rPr>
                <w:color w:val="000000"/>
              </w:rPr>
            </w:pPr>
            <w:r>
              <w:rPr>
                <w:color w:val="000000"/>
              </w:rPr>
              <w:t>[-]</w:t>
            </w:r>
          </w:p>
        </w:tc>
        <w:tc>
          <w:tcPr>
            <w:tcW w:w="992" w:type="dxa"/>
            <w:tcBorders>
              <w:bottom w:val="nil"/>
            </w:tcBorders>
            <w:shd w:val="pct25" w:color="auto" w:fill="FFFFFF"/>
          </w:tcPr>
          <w:p w:rsidR="00000000" w:rsidRDefault="00265218">
            <w:pPr>
              <w:spacing w:before="120" w:after="120" w:line="360" w:lineRule="auto"/>
              <w:jc w:val="center"/>
            </w:pPr>
            <w:r>
              <w:t>2</w:t>
            </w:r>
          </w:p>
        </w:tc>
        <w:tc>
          <w:tcPr>
            <w:tcW w:w="3544" w:type="dxa"/>
          </w:tcPr>
          <w:p w:rsidR="00000000" w:rsidRDefault="00265218">
            <w:pPr>
              <w:spacing w:before="120" w:after="120" w:line="360" w:lineRule="auto"/>
              <w:jc w:val="center"/>
            </w:pPr>
            <w:r>
              <w:t>Schattentoleranz, sehr gross = 5, bis sehr gering =1</w:t>
            </w:r>
          </w:p>
        </w:tc>
        <w:tc>
          <w:tcPr>
            <w:tcW w:w="2409" w:type="dxa"/>
          </w:tcPr>
          <w:p w:rsidR="00000000" w:rsidRDefault="00265218">
            <w:pPr>
              <w:spacing w:before="120" w:after="120" w:line="360" w:lineRule="auto"/>
              <w:jc w:val="center"/>
            </w:pPr>
            <w:r>
              <w:t>Details: Abschn., für viele Baumarten schon vorhanden, siehe Abschn.</w:t>
            </w:r>
          </w:p>
        </w:tc>
        <w:tc>
          <w:tcPr>
            <w:tcW w:w="2694" w:type="dxa"/>
          </w:tcPr>
          <w:p w:rsidR="00000000" w:rsidRDefault="00265218">
            <w:pPr>
              <w:spacing w:before="120" w:after="120" w:line="360" w:lineRule="auto"/>
              <w:jc w:val="center"/>
            </w:pPr>
            <w:r>
              <w:t>Auf der</w:t>
            </w:r>
            <w:r>
              <w:t xml:space="preserve"> Grundlage von ELLENBERG (1996)</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pfext</w:t>
            </w:r>
          </w:p>
        </w:tc>
        <w:tc>
          <w:tcPr>
            <w:tcW w:w="993" w:type="dxa"/>
          </w:tcPr>
          <w:p w:rsidR="00000000" w:rsidRDefault="00265218">
            <w:pPr>
              <w:spacing w:before="120" w:after="120" w:line="360" w:lineRule="auto"/>
              <w:jc w:val="center"/>
              <w:rPr>
                <w:color w:val="000000"/>
              </w:rPr>
            </w:pPr>
            <w:r>
              <w:rPr>
                <w:color w:val="000000"/>
              </w:rPr>
              <w:t>[-]</w:t>
            </w:r>
          </w:p>
        </w:tc>
        <w:tc>
          <w:tcPr>
            <w:tcW w:w="992" w:type="dxa"/>
            <w:tcBorders>
              <w:bottom w:val="nil"/>
            </w:tcBorders>
            <w:shd w:val="pct25" w:color="auto" w:fill="FFFFFF"/>
            <w:vAlign w:val="bottom"/>
          </w:tcPr>
          <w:p w:rsidR="00000000" w:rsidRDefault="00265218">
            <w:pPr>
              <w:spacing w:before="120" w:after="120" w:line="360" w:lineRule="auto"/>
              <w:jc w:val="center"/>
            </w:pPr>
            <w:r>
              <w:t>0,6</w:t>
            </w:r>
          </w:p>
        </w:tc>
        <w:tc>
          <w:tcPr>
            <w:tcW w:w="3544" w:type="dxa"/>
            <w:vAlign w:val="bottom"/>
          </w:tcPr>
          <w:p w:rsidR="00000000" w:rsidRDefault="00265218">
            <w:pPr>
              <w:spacing w:before="120" w:after="120" w:line="360" w:lineRule="auto"/>
              <w:jc w:val="center"/>
            </w:pPr>
            <w:r>
              <w:t>Lichtextinktionskoeffizient, durchschnittlicher Koeffizient für Lambert-Beer Formel</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rPr>
                <w:color w:val="0000FF"/>
              </w:rPr>
            </w:pPr>
            <w:r>
              <w:rPr>
                <w:color w:val="0000FF"/>
              </w:rPr>
              <w:t>BUGMANN-Einschätzung, aber modifiziert, er = 0,4</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rPr>
            </w:pPr>
          </w:p>
        </w:tc>
        <w:tc>
          <w:tcPr>
            <w:tcW w:w="992" w:type="dxa"/>
            <w:tcBorders>
              <w:bottom w:val="nil"/>
            </w:tcBorders>
            <w:shd w:val="pct25" w:color="auto" w:fill="FFFFFF"/>
            <w:vAlign w:val="bottom"/>
          </w:tcPr>
          <w:p w:rsidR="00000000" w:rsidRDefault="00265218">
            <w:pPr>
              <w:spacing w:before="120" w:after="120" w:line="360" w:lineRule="auto"/>
              <w:jc w:val="center"/>
            </w:pPr>
          </w:p>
        </w:tc>
        <w:tc>
          <w:tcPr>
            <w:tcW w:w="3544" w:type="dxa"/>
            <w:vAlign w:val="bottom"/>
          </w:tcPr>
          <w:p w:rsidR="00000000" w:rsidRDefault="00265218">
            <w:pPr>
              <w:spacing w:before="120" w:after="120" w:line="360" w:lineRule="auto"/>
              <w:jc w:val="center"/>
              <w:rPr>
                <w:b/>
              </w:rPr>
            </w:pPr>
            <w:r>
              <w:rPr>
                <w:b/>
              </w:rPr>
              <w:t>Physiologische Parameter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vertAlign w:val="subscript"/>
              </w:rPr>
            </w:pPr>
            <w:r>
              <w:rPr>
                <w:color w:val="FF0000"/>
              </w:rPr>
              <w:sym w:font="Symbol" w:char="F073"/>
            </w:r>
            <w:r>
              <w:rPr>
                <w:color w:val="FF0000"/>
                <w:vertAlign w:val="subscript"/>
              </w:rPr>
              <w:t>n</w:t>
            </w:r>
          </w:p>
        </w:tc>
        <w:tc>
          <w:tcPr>
            <w:tcW w:w="992" w:type="dxa"/>
          </w:tcPr>
          <w:p w:rsidR="00000000" w:rsidRDefault="00265218">
            <w:pPr>
              <w:spacing w:before="120" w:after="120" w:line="360" w:lineRule="auto"/>
              <w:jc w:val="center"/>
            </w:pPr>
            <w:r>
              <w:t>sigman</w:t>
            </w:r>
          </w:p>
        </w:tc>
        <w:tc>
          <w:tcPr>
            <w:tcW w:w="993" w:type="dxa"/>
          </w:tcPr>
          <w:p w:rsidR="00000000" w:rsidRDefault="00265218">
            <w:pPr>
              <w:spacing w:before="120" w:after="120" w:line="360" w:lineRule="auto"/>
              <w:jc w:val="center"/>
            </w:pPr>
            <w:r>
              <w:rPr>
                <w:color w:val="000000"/>
              </w:rPr>
              <w:t>[kg N (kg W</w:t>
            </w:r>
            <w:r>
              <w:rPr>
                <w:color w:val="000000"/>
              </w:rPr>
              <w:t>urzel TM)</w:t>
            </w:r>
            <w:r>
              <w:rPr>
                <w:color w:val="000000"/>
                <w:vertAlign w:val="superscript"/>
              </w:rPr>
              <w:t xml:space="preserve">-1 </w:t>
            </w:r>
            <w:r>
              <w:rPr>
                <w:color w:val="000000"/>
              </w:rPr>
              <w:t>y</w:t>
            </w:r>
            <w:r>
              <w:rPr>
                <w:color w:val="000000"/>
                <w:vertAlign w:val="superscript"/>
              </w:rPr>
              <w:t>-1</w:t>
            </w:r>
            <w:r>
              <w:t>]</w:t>
            </w:r>
          </w:p>
        </w:tc>
        <w:tc>
          <w:tcPr>
            <w:tcW w:w="992" w:type="dxa"/>
            <w:tcBorders>
              <w:bottom w:val="nil"/>
            </w:tcBorders>
            <w:shd w:val="pct25" w:color="auto" w:fill="FFFFFF"/>
            <w:vAlign w:val="bottom"/>
          </w:tcPr>
          <w:p w:rsidR="00000000" w:rsidRDefault="00265218">
            <w:pPr>
              <w:spacing w:before="120" w:after="120" w:line="360" w:lineRule="auto"/>
              <w:jc w:val="center"/>
            </w:pPr>
            <w:r>
              <w:t>0,03</w:t>
            </w:r>
          </w:p>
        </w:tc>
        <w:tc>
          <w:tcPr>
            <w:tcW w:w="3544" w:type="dxa"/>
            <w:vAlign w:val="bottom"/>
          </w:tcPr>
          <w:p w:rsidR="00000000" w:rsidRDefault="00265218">
            <w:pPr>
              <w:spacing w:before="120" w:after="120" w:line="360" w:lineRule="auto"/>
              <w:jc w:val="center"/>
            </w:pPr>
            <w:r>
              <w:t>spezifische Aufnahmekapazität von Feinwurzeln für Stickstoff</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pPr>
            <w:r>
              <w:t xml:space="preserve">Schätzung </w:t>
            </w:r>
            <w:r>
              <w:rPr>
                <w:color w:val="0000FF"/>
              </w:rPr>
              <w:t>(Woher ??, Wer ??)</w:t>
            </w:r>
          </w:p>
        </w:tc>
        <w:tc>
          <w:tcPr>
            <w:tcW w:w="2948" w:type="dxa"/>
          </w:tcPr>
          <w:p w:rsidR="00000000" w:rsidRDefault="00265218">
            <w:pPr>
              <w:spacing w:before="120" w:after="120" w:line="360" w:lineRule="auto"/>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respcoeff</w:t>
            </w:r>
          </w:p>
        </w:tc>
        <w:tc>
          <w:tcPr>
            <w:tcW w:w="993" w:type="dxa"/>
          </w:tcPr>
          <w:p w:rsidR="00000000" w:rsidRDefault="00265218">
            <w:pPr>
              <w:spacing w:before="120" w:after="120" w:line="360" w:lineRule="auto"/>
              <w:jc w:val="center"/>
              <w:rPr>
                <w:color w:val="000000"/>
              </w:rPr>
            </w:pPr>
            <w:r>
              <w:rPr>
                <w:color w:val="000000"/>
              </w:rPr>
              <w:t>[-]</w:t>
            </w:r>
          </w:p>
        </w:tc>
        <w:tc>
          <w:tcPr>
            <w:tcW w:w="992" w:type="dxa"/>
            <w:shd w:val="pct25" w:color="auto" w:fill="FFFFFF"/>
            <w:vAlign w:val="bottom"/>
          </w:tcPr>
          <w:p w:rsidR="00000000" w:rsidRDefault="00265218">
            <w:pPr>
              <w:spacing w:before="120" w:after="120" w:line="360" w:lineRule="auto"/>
              <w:jc w:val="center"/>
            </w:pPr>
            <w:r>
              <w:t>0,5</w:t>
            </w:r>
          </w:p>
        </w:tc>
        <w:tc>
          <w:tcPr>
            <w:tcW w:w="3544" w:type="dxa"/>
            <w:vAlign w:val="bottom"/>
          </w:tcPr>
          <w:p w:rsidR="00000000" w:rsidRDefault="00265218">
            <w:pPr>
              <w:spacing w:before="120" w:after="120" w:line="360" w:lineRule="auto"/>
              <w:jc w:val="center"/>
            </w:pPr>
            <w:r>
              <w:t>Fraktion der Bruttoproduktion, die von der Pflanze respiriert wird (autotrophe Respiration) für Modell in</w:t>
            </w:r>
            <w:r>
              <w:t xml:space="preserve"> dem feste Fraktion angenommen wird (siehe z.B. Landsberg)</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rPr>
                <w:color w:val="0000FF"/>
              </w:rPr>
            </w:pPr>
            <w:r>
              <w:rPr>
                <w:color w:val="0000FF"/>
              </w:rPr>
              <w:t>Woher ??</w:t>
            </w:r>
          </w:p>
        </w:tc>
        <w:tc>
          <w:tcPr>
            <w:tcW w:w="2948" w:type="dxa"/>
          </w:tcPr>
          <w:p w:rsidR="00000000" w:rsidRDefault="00265218">
            <w:pPr>
              <w:spacing w:before="120" w:after="120" w:line="360" w:lineRule="auto"/>
              <w:jc w:val="center"/>
              <w:rPr>
                <w:lang w:val="en-GB"/>
              </w:rPr>
            </w:pPr>
          </w:p>
          <w:p w:rsidR="00000000" w:rsidRDefault="00265218">
            <w:pPr>
              <w:spacing w:before="120" w:after="120" w:line="360" w:lineRule="auto"/>
              <w:rPr>
                <w:lang w:val="en-GB"/>
              </w:rP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pPr>
            <w:r>
              <w:t>prg</w:t>
            </w:r>
          </w:p>
        </w:tc>
        <w:tc>
          <w:tcPr>
            <w:tcW w:w="993" w:type="dxa"/>
          </w:tcPr>
          <w:p w:rsidR="00000000" w:rsidRDefault="00265218">
            <w:pPr>
              <w:spacing w:before="120" w:after="120" w:line="360" w:lineRule="auto"/>
              <w:jc w:val="center"/>
              <w:rPr>
                <w:color w:val="000000"/>
              </w:rPr>
            </w:pPr>
            <w:r>
              <w:rPr>
                <w:color w:val="000000"/>
              </w:rPr>
              <w:t>[-]</w:t>
            </w:r>
          </w:p>
        </w:tc>
        <w:tc>
          <w:tcPr>
            <w:tcW w:w="992" w:type="dxa"/>
            <w:tcBorders>
              <w:bottom w:val="nil"/>
            </w:tcBorders>
            <w:vAlign w:val="bottom"/>
          </w:tcPr>
          <w:p w:rsidR="00000000" w:rsidRDefault="00265218">
            <w:pPr>
              <w:spacing w:before="120" w:after="120" w:line="360" w:lineRule="auto"/>
              <w:jc w:val="center"/>
            </w:pPr>
            <w:r>
              <w:t>0,25</w:t>
            </w:r>
          </w:p>
        </w:tc>
        <w:tc>
          <w:tcPr>
            <w:tcW w:w="3544" w:type="dxa"/>
            <w:vAlign w:val="bottom"/>
          </w:tcPr>
          <w:p w:rsidR="00000000" w:rsidRDefault="00265218">
            <w:pPr>
              <w:spacing w:before="120" w:after="120" w:line="360" w:lineRule="auto"/>
              <w:jc w:val="center"/>
            </w:pPr>
            <w:r>
              <w:t>Fraktion des zum  Wachstum verwendeten Kohlenstoffs, die als Wachstumsrespiration verlorengeht.  = Fraktion des Kohlenstoffs, der als Wachstumsrespiratio</w:t>
            </w:r>
            <w:r>
              <w:t>n während des Wachstums verlorengeht (= gC respiriert als Wachstumsrepiration /(gC respiriert als Wachstumsrepiration + gC in den Produkten des Wachstumsprozesses)</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rPr>
                <w:color w:val="0000FF"/>
              </w:rPr>
            </w:pPr>
            <w:r>
              <w:rPr>
                <w:color w:val="0000FF"/>
              </w:rPr>
              <w:t>Woher ??</w:t>
            </w:r>
          </w:p>
        </w:tc>
        <w:tc>
          <w:tcPr>
            <w:tcW w:w="2948" w:type="dxa"/>
          </w:tcPr>
          <w:p w:rsidR="00000000" w:rsidRDefault="00265218">
            <w:pPr>
              <w:spacing w:before="120" w:after="120" w:line="360" w:lineRule="auto"/>
              <w:jc w:val="center"/>
            </w:pPr>
            <w:r>
              <w:t xml:space="preserve"> </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prms</w:t>
            </w:r>
          </w:p>
        </w:tc>
        <w:tc>
          <w:tcPr>
            <w:tcW w:w="993" w:type="dxa"/>
          </w:tcPr>
          <w:p w:rsidR="00000000" w:rsidRDefault="00265218">
            <w:pPr>
              <w:spacing w:before="120" w:after="120" w:line="360" w:lineRule="auto"/>
              <w:jc w:val="center"/>
              <w:rPr>
                <w:color w:val="000000"/>
              </w:rPr>
            </w:pPr>
            <w:r>
              <w:rPr>
                <w:color w:val="000000"/>
              </w:rPr>
              <w:t>[d</w:t>
            </w:r>
            <w:r>
              <w:rPr>
                <w:color w:val="000000"/>
                <w:vertAlign w:val="superscript"/>
              </w:rPr>
              <w:t>-1</w:t>
            </w:r>
            <w:r>
              <w:rPr>
                <w:color w:val="000000"/>
              </w:rPr>
              <w:t>]</w:t>
            </w:r>
          </w:p>
        </w:tc>
        <w:tc>
          <w:tcPr>
            <w:tcW w:w="992" w:type="dxa"/>
            <w:shd w:val="pct25" w:color="auto" w:fill="FFFFFF"/>
            <w:vAlign w:val="bottom"/>
          </w:tcPr>
          <w:p w:rsidR="00000000" w:rsidRDefault="00265218">
            <w:pPr>
              <w:spacing w:before="120" w:after="120" w:line="360" w:lineRule="auto"/>
              <w:jc w:val="center"/>
            </w:pPr>
            <w:r>
              <w:t>0,0035</w:t>
            </w:r>
          </w:p>
        </w:tc>
        <w:tc>
          <w:tcPr>
            <w:tcW w:w="3544" w:type="dxa"/>
            <w:vAlign w:val="bottom"/>
          </w:tcPr>
          <w:p w:rsidR="00000000" w:rsidRDefault="00265218">
            <w:pPr>
              <w:spacing w:before="120" w:after="120" w:line="360" w:lineRule="auto"/>
              <w:jc w:val="center"/>
            </w:pPr>
            <w:r>
              <w:t>spezifische Respirationsrate des Splintholz</w:t>
            </w:r>
            <w:r>
              <w:t xml:space="preserve">es (meist bei einer Basistemperatur von 15 °C, wenn andere Basistemperatur benutzt, diese und soweit Verfügbar Q10 angeben) = Fraktion der Masse die pro Tag für Erhaltung veratmet </w:t>
            </w:r>
            <w:r>
              <w:lastRenderedPageBreak/>
              <w:t>wird</w:t>
            </w:r>
          </w:p>
        </w:tc>
        <w:tc>
          <w:tcPr>
            <w:tcW w:w="2409" w:type="dxa"/>
          </w:tcPr>
          <w:p w:rsidR="00000000" w:rsidRDefault="00265218">
            <w:pPr>
              <w:spacing w:before="120" w:after="120" w:line="360" w:lineRule="auto"/>
              <w:jc w:val="center"/>
            </w:pPr>
            <w:r>
              <w:lastRenderedPageBreak/>
              <w:t>Details: Abschn.,</w:t>
            </w: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color w:val="008000"/>
              </w:rPr>
            </w:pPr>
            <w:r>
              <w:rPr>
                <w:color w:val="008000"/>
              </w:rPr>
              <w:t>Werte für Stammatmung bei TSELNIKER (1990) i</w:t>
            </w:r>
            <w:r>
              <w:rPr>
                <w:color w:val="008000"/>
              </w:rPr>
              <w:t>n Excel</w:t>
            </w:r>
          </w:p>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prmr</w:t>
            </w:r>
          </w:p>
        </w:tc>
        <w:tc>
          <w:tcPr>
            <w:tcW w:w="993" w:type="dxa"/>
          </w:tcPr>
          <w:p w:rsidR="00000000" w:rsidRDefault="00265218">
            <w:pPr>
              <w:spacing w:before="120" w:after="120" w:line="360" w:lineRule="auto"/>
              <w:jc w:val="center"/>
              <w:rPr>
                <w:color w:val="000000"/>
              </w:rPr>
            </w:pPr>
            <w:r>
              <w:rPr>
                <w:color w:val="000000"/>
              </w:rPr>
              <w:t>[d</w:t>
            </w:r>
            <w:r>
              <w:rPr>
                <w:color w:val="000000"/>
                <w:vertAlign w:val="superscript"/>
              </w:rPr>
              <w:t>-1</w:t>
            </w:r>
            <w:r>
              <w:rPr>
                <w:color w:val="000000"/>
              </w:rPr>
              <w:t>]</w:t>
            </w:r>
          </w:p>
        </w:tc>
        <w:tc>
          <w:tcPr>
            <w:tcW w:w="992" w:type="dxa"/>
            <w:tcBorders>
              <w:bottom w:val="nil"/>
            </w:tcBorders>
            <w:shd w:val="pct25" w:color="auto" w:fill="FFFFFF"/>
            <w:vAlign w:val="bottom"/>
          </w:tcPr>
          <w:p w:rsidR="00000000" w:rsidRDefault="00265218">
            <w:pPr>
              <w:spacing w:before="120" w:after="120" w:line="360" w:lineRule="auto"/>
              <w:jc w:val="center"/>
            </w:pPr>
            <w:r>
              <w:t>0,01</w:t>
            </w:r>
          </w:p>
          <w:p w:rsidR="00000000" w:rsidRDefault="00265218">
            <w:pPr>
              <w:spacing w:before="120" w:after="120" w:line="360" w:lineRule="auto"/>
              <w:jc w:val="center"/>
            </w:pPr>
          </w:p>
        </w:tc>
        <w:tc>
          <w:tcPr>
            <w:tcW w:w="3544" w:type="dxa"/>
            <w:vAlign w:val="bottom"/>
          </w:tcPr>
          <w:p w:rsidR="00000000" w:rsidRDefault="00265218">
            <w:pPr>
              <w:spacing w:before="120" w:after="120" w:line="360" w:lineRule="auto"/>
              <w:jc w:val="center"/>
            </w:pPr>
            <w:r>
              <w:t>spezifische Respirationsrate der Feinwurzeln (meist bei einer Basistemperatur von 15 °C, wenn andere Basistemperatur benutzt, diese und soweit Verfügbar Q10 angeben) = Fraktion der Masse die pro Tag für Erhaltung veratmet wird</w:t>
            </w:r>
          </w:p>
        </w:tc>
        <w:tc>
          <w:tcPr>
            <w:tcW w:w="2409" w:type="dxa"/>
          </w:tcPr>
          <w:p w:rsidR="00000000" w:rsidRDefault="00265218">
            <w:pPr>
              <w:spacing w:before="120" w:after="120" w:line="360" w:lineRule="auto"/>
              <w:jc w:val="center"/>
            </w:pPr>
            <w:r>
              <w:t>D</w:t>
            </w:r>
            <w:r>
              <w:t>etails: Abschn.,</w:t>
            </w:r>
          </w:p>
          <w:p w:rsidR="00000000" w:rsidRDefault="00265218">
            <w:pPr>
              <w:pStyle w:val="Textkrper"/>
              <w:rPr>
                <w:color w:val="auto"/>
              </w:rPr>
            </w:pPr>
          </w:p>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p w:rsidR="00000000" w:rsidRDefault="00265218">
            <w:pPr>
              <w:spacing w:before="120" w:after="120" w:line="360" w:lineRule="auto"/>
              <w:jc w:val="center"/>
            </w:pPr>
          </w:p>
        </w:tc>
        <w:tc>
          <w:tcPr>
            <w:tcW w:w="2948" w:type="dxa"/>
          </w:tcPr>
          <w:p w:rsidR="00000000" w:rsidRDefault="00265218">
            <w:pPr>
              <w:spacing w:before="120" w:after="120" w:line="360" w:lineRule="auto"/>
              <w:jc w:val="center"/>
              <w:rPr>
                <w:color w:val="008000"/>
              </w:rPr>
            </w:pPr>
            <w:r>
              <w:rPr>
                <w:color w:val="008000"/>
              </w:rPr>
              <w:t xml:space="preserve">KÖSTLER et.al. (1968): Wurzelatmung Jungpflanzen (Alter?) nach Quelle Eidmann (1943) bei 31,8 mg CO2 je g TS Wurzeln in 24 Stunden bei 20° </w:t>
            </w:r>
          </w:p>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psf</w:t>
            </w:r>
          </w:p>
        </w:tc>
        <w:tc>
          <w:tcPr>
            <w:tcW w:w="993" w:type="dxa"/>
          </w:tcPr>
          <w:p w:rsidR="00000000" w:rsidRDefault="00265218">
            <w:pPr>
              <w:spacing w:before="120" w:after="120" w:line="360" w:lineRule="auto"/>
              <w:jc w:val="center"/>
              <w:rPr>
                <w:color w:val="000000"/>
              </w:rPr>
            </w:pPr>
            <w:r>
              <w:rPr>
                <w:color w:val="000000"/>
              </w:rPr>
              <w:t>[y</w:t>
            </w:r>
            <w:r>
              <w:rPr>
                <w:color w:val="000000"/>
                <w:vertAlign w:val="superscript"/>
              </w:rPr>
              <w:t>-1</w:t>
            </w:r>
            <w:r>
              <w:t>]</w:t>
            </w:r>
          </w:p>
        </w:tc>
        <w:tc>
          <w:tcPr>
            <w:tcW w:w="992" w:type="dxa"/>
            <w:shd w:val="pct25" w:color="auto" w:fill="FFFFFF"/>
            <w:vAlign w:val="bottom"/>
          </w:tcPr>
          <w:p w:rsidR="00000000" w:rsidRDefault="00265218">
            <w:pPr>
              <w:spacing w:before="120" w:after="120" w:line="360" w:lineRule="auto"/>
              <w:jc w:val="center"/>
            </w:pPr>
            <w:r>
              <w:t>1</w:t>
            </w:r>
          </w:p>
        </w:tc>
        <w:tc>
          <w:tcPr>
            <w:tcW w:w="3544" w:type="dxa"/>
            <w:vAlign w:val="bottom"/>
          </w:tcPr>
          <w:p w:rsidR="00000000" w:rsidRDefault="00265218">
            <w:pPr>
              <w:spacing w:before="120" w:after="120" w:line="360" w:lineRule="auto"/>
              <w:jc w:val="center"/>
            </w:pPr>
            <w:r>
              <w:t xml:space="preserve">Seneszenzrate für die Blätter (= 1/Lebensdauer), im Falle von im Winter </w:t>
            </w:r>
            <w:r>
              <w:t>entlaubten Bäumen = 1</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pPr>
            <w:r>
              <w:t>1, weil winterkahl, auch BARTELINK (1998)</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pss</w:t>
            </w:r>
          </w:p>
        </w:tc>
        <w:tc>
          <w:tcPr>
            <w:tcW w:w="993" w:type="dxa"/>
          </w:tcPr>
          <w:p w:rsidR="00000000" w:rsidRDefault="00265218">
            <w:pPr>
              <w:spacing w:before="120" w:after="120" w:line="360" w:lineRule="auto"/>
              <w:jc w:val="center"/>
              <w:rPr>
                <w:color w:val="000000"/>
              </w:rPr>
            </w:pPr>
            <w:r>
              <w:rPr>
                <w:color w:val="000000"/>
              </w:rPr>
              <w:t>[y</w:t>
            </w:r>
            <w:r>
              <w:rPr>
                <w:color w:val="000000"/>
                <w:vertAlign w:val="superscript"/>
              </w:rPr>
              <w:t>-1</w:t>
            </w:r>
            <w:r>
              <w:t>]</w:t>
            </w:r>
          </w:p>
        </w:tc>
        <w:tc>
          <w:tcPr>
            <w:tcW w:w="992" w:type="dxa"/>
            <w:shd w:val="pct25" w:color="auto" w:fill="FFFFFF"/>
            <w:vAlign w:val="bottom"/>
          </w:tcPr>
          <w:p w:rsidR="00000000" w:rsidRDefault="00265218">
            <w:pPr>
              <w:spacing w:before="120" w:after="120" w:line="360" w:lineRule="auto"/>
              <w:jc w:val="center"/>
            </w:pPr>
            <w:r>
              <w:t>0,05</w:t>
            </w:r>
          </w:p>
        </w:tc>
        <w:tc>
          <w:tcPr>
            <w:tcW w:w="3544" w:type="dxa"/>
            <w:vAlign w:val="bottom"/>
          </w:tcPr>
          <w:p w:rsidR="00000000" w:rsidRDefault="00265218">
            <w:pPr>
              <w:spacing w:before="120" w:after="120" w:line="360" w:lineRule="auto"/>
              <w:jc w:val="center"/>
            </w:pPr>
            <w:r>
              <w:t>Seneszenzrate für das Splintholz (1/(Zeit bis Verlust der Wasserleitfähigkeit))</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rPr>
                <w:color w:val="0000FF"/>
              </w:rPr>
            </w:pPr>
            <w:r>
              <w:rPr>
                <w:color w:val="0000FF"/>
              </w:rPr>
              <w:t>Woher ??</w:t>
            </w:r>
          </w:p>
          <w:p w:rsidR="00000000" w:rsidRDefault="00265218">
            <w:pPr>
              <w:spacing w:before="120" w:after="120" w:line="360" w:lineRule="auto"/>
              <w:jc w:val="center"/>
            </w:pPr>
            <w:r>
              <w:t>Wert aus ROGERS AND HINCKLEY (1979) = 0,5</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psr</w:t>
            </w:r>
          </w:p>
        </w:tc>
        <w:tc>
          <w:tcPr>
            <w:tcW w:w="993" w:type="dxa"/>
          </w:tcPr>
          <w:p w:rsidR="00000000" w:rsidRDefault="00265218">
            <w:pPr>
              <w:spacing w:before="120" w:after="120" w:line="360" w:lineRule="auto"/>
              <w:jc w:val="center"/>
              <w:rPr>
                <w:color w:val="000000"/>
              </w:rPr>
            </w:pPr>
            <w:r>
              <w:rPr>
                <w:color w:val="000000"/>
              </w:rPr>
              <w:t>[y</w:t>
            </w:r>
            <w:r>
              <w:rPr>
                <w:color w:val="000000"/>
                <w:vertAlign w:val="superscript"/>
              </w:rPr>
              <w:t>-1</w:t>
            </w:r>
            <w:r>
              <w:t>]</w:t>
            </w:r>
          </w:p>
        </w:tc>
        <w:tc>
          <w:tcPr>
            <w:tcW w:w="992" w:type="dxa"/>
            <w:tcBorders>
              <w:bottom w:val="nil"/>
            </w:tcBorders>
            <w:shd w:val="pct25" w:color="auto" w:fill="FFFFFF"/>
            <w:vAlign w:val="bottom"/>
          </w:tcPr>
          <w:p w:rsidR="00000000" w:rsidRDefault="00265218">
            <w:pPr>
              <w:spacing w:before="120" w:after="120" w:line="360" w:lineRule="auto"/>
              <w:jc w:val="center"/>
            </w:pPr>
            <w:r>
              <w:t>0,5</w:t>
            </w:r>
          </w:p>
        </w:tc>
        <w:tc>
          <w:tcPr>
            <w:tcW w:w="3544" w:type="dxa"/>
            <w:vAlign w:val="bottom"/>
          </w:tcPr>
          <w:p w:rsidR="00000000" w:rsidRDefault="00265218">
            <w:pPr>
              <w:spacing w:before="120" w:after="120" w:line="360" w:lineRule="auto"/>
              <w:jc w:val="center"/>
            </w:pPr>
            <w:r>
              <w:t>Seneszenzrate für die Feinwurzeln (= 1/Lebensdauer)</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pPr>
            <w:r>
              <w:rPr>
                <w:color w:val="0000FF"/>
              </w:rPr>
              <w:t>Schätzung, Woher  ?? Wer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lastRenderedPageBreak/>
              <w:t>p</w:t>
            </w:r>
            <w:r>
              <w:rPr>
                <w:color w:val="FF0000"/>
                <w:vertAlign w:val="subscript"/>
              </w:rPr>
              <w:t>cn</w:t>
            </w:r>
          </w:p>
        </w:tc>
        <w:tc>
          <w:tcPr>
            <w:tcW w:w="992" w:type="dxa"/>
          </w:tcPr>
          <w:p w:rsidR="00000000" w:rsidRDefault="00265218">
            <w:pPr>
              <w:spacing w:before="120" w:after="120" w:line="360" w:lineRule="auto"/>
              <w:jc w:val="center"/>
            </w:pPr>
            <w:r>
              <w:t>pncr</w:t>
            </w:r>
          </w:p>
        </w:tc>
        <w:tc>
          <w:tcPr>
            <w:tcW w:w="993" w:type="dxa"/>
          </w:tcPr>
          <w:p w:rsidR="00000000" w:rsidRDefault="00265218">
            <w:pPr>
              <w:spacing w:before="120" w:after="120" w:line="360" w:lineRule="auto"/>
              <w:jc w:val="center"/>
              <w:rPr>
                <w:color w:val="000000"/>
              </w:rPr>
            </w:pPr>
            <w:r>
              <w:rPr>
                <w:color w:val="000000"/>
              </w:rPr>
              <w:t>[gN gC</w:t>
            </w:r>
            <w:r>
              <w:rPr>
                <w:color w:val="000000"/>
                <w:vertAlign w:val="superscript"/>
              </w:rPr>
              <w:t>-1</w:t>
            </w:r>
            <w:r>
              <w:rPr>
                <w:color w:val="000000"/>
              </w:rPr>
              <w:t>]</w:t>
            </w:r>
          </w:p>
        </w:tc>
        <w:tc>
          <w:tcPr>
            <w:tcW w:w="992" w:type="dxa"/>
            <w:tcBorders>
              <w:bottom w:val="nil"/>
            </w:tcBorders>
            <w:shd w:val="pct25" w:color="auto" w:fill="FFFFFF"/>
            <w:vAlign w:val="bottom"/>
          </w:tcPr>
          <w:p w:rsidR="00000000" w:rsidRDefault="00265218">
            <w:pPr>
              <w:spacing w:before="120" w:after="120" w:line="360" w:lineRule="auto"/>
              <w:jc w:val="center"/>
            </w:pPr>
            <w:r>
              <w:t>0,008</w:t>
            </w:r>
          </w:p>
        </w:tc>
        <w:tc>
          <w:tcPr>
            <w:tcW w:w="3544" w:type="dxa"/>
            <w:vAlign w:val="bottom"/>
          </w:tcPr>
          <w:p w:rsidR="00000000" w:rsidRDefault="00265218">
            <w:pPr>
              <w:spacing w:before="120" w:after="120" w:line="360" w:lineRule="auto"/>
              <w:jc w:val="center"/>
            </w:pPr>
            <w:r>
              <w:t>Zur Berechnung werden gebraucht: Stickstoff- und Kohlenstoffgehalte einzelner Organe und Massen der Organe, soweit möglic</w:t>
            </w:r>
            <w:r>
              <w:t>h Alter und Grösse der Bäume mit angeben</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t xml:space="preserve"> </w:t>
            </w:r>
            <w:r>
              <w:rPr>
                <w:color w:val="0000FF"/>
              </w:rPr>
              <w:t>Woher ??</w:t>
            </w:r>
          </w:p>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r>
              <w:rPr>
                <w:color w:val="008000"/>
              </w:rPr>
              <w:t>Kohlenstoff noch nichts// Werte für Elementgehalt der Blätter in LYR, FIEDLER UND TRANQUILLINI (1992) (ohne C)</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alphac</w:t>
            </w:r>
          </w:p>
        </w:tc>
        <w:tc>
          <w:tcPr>
            <w:tcW w:w="993" w:type="dxa"/>
          </w:tcPr>
          <w:p w:rsidR="00000000" w:rsidRDefault="00265218">
            <w:pPr>
              <w:spacing w:before="120" w:after="120" w:line="360" w:lineRule="auto"/>
              <w:jc w:val="center"/>
              <w:rPr>
                <w:color w:val="000000"/>
              </w:rPr>
            </w:pPr>
            <w:r>
              <w:rPr>
                <w:color w:val="000000"/>
              </w:rPr>
              <w:t>[-]</w:t>
            </w:r>
          </w:p>
        </w:tc>
        <w:tc>
          <w:tcPr>
            <w:tcW w:w="992" w:type="dxa"/>
            <w:tcBorders>
              <w:bottom w:val="nil"/>
            </w:tcBorders>
            <w:shd w:val="pct25" w:color="auto" w:fill="FFFFFF"/>
            <w:vAlign w:val="bottom"/>
          </w:tcPr>
          <w:p w:rsidR="00000000" w:rsidRDefault="00265218">
            <w:pPr>
              <w:spacing w:before="120" w:after="120" w:line="360" w:lineRule="auto"/>
              <w:jc w:val="center"/>
            </w:pPr>
            <w:r>
              <w:t>0,2</w:t>
            </w:r>
          </w:p>
        </w:tc>
        <w:tc>
          <w:tcPr>
            <w:tcW w:w="3544" w:type="dxa"/>
            <w:vAlign w:val="bottom"/>
          </w:tcPr>
          <w:p w:rsidR="00000000" w:rsidRDefault="00265218">
            <w:pPr>
              <w:spacing w:before="120" w:after="120" w:line="360" w:lineRule="auto"/>
              <w:jc w:val="center"/>
            </w:pPr>
            <w:r>
              <w:t>durchschnittlicher  Zuwachs an Ästen, Zweigen und Grobwurzeln im Verhältnis</w:t>
            </w:r>
            <w:r>
              <w:t xml:space="preserve"> zum Zuwachs des Splintholzes </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rPr>
                <w:color w:val="0000FF"/>
              </w:rPr>
            </w:pPr>
            <w:r>
              <w:rPr>
                <w:color w:val="0000FF"/>
              </w:rPr>
              <w:t>Woher ??</w:t>
            </w:r>
          </w:p>
        </w:tc>
        <w:tc>
          <w:tcPr>
            <w:tcW w:w="2948" w:type="dxa"/>
          </w:tcPr>
          <w:p w:rsidR="00000000" w:rsidRDefault="00265218">
            <w:pPr>
              <w:spacing w:before="120" w:after="120" w:line="360" w:lineRule="auto"/>
              <w:jc w:val="center"/>
            </w:pPr>
            <w:r>
              <w:rPr>
                <w:color w:val="008000"/>
              </w:rPr>
              <w:t>Biomasseverteilungen in CANNELL (1982), auch Werte für (Stamm), Reisig und Blätter in Burger, T.16</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prhos</w:t>
            </w:r>
          </w:p>
        </w:tc>
        <w:tc>
          <w:tcPr>
            <w:tcW w:w="993" w:type="dxa"/>
          </w:tcPr>
          <w:p w:rsidR="00000000" w:rsidRDefault="00265218">
            <w:pPr>
              <w:spacing w:before="120" w:after="120" w:line="360" w:lineRule="auto"/>
              <w:jc w:val="center"/>
              <w:rPr>
                <w:color w:val="000000"/>
              </w:rPr>
            </w:pPr>
            <w:r>
              <w:rPr>
                <w:color w:val="000000"/>
              </w:rPr>
              <w:t>kg TM cm</w:t>
            </w:r>
            <w:r>
              <w:rPr>
                <w:color w:val="000000"/>
                <w:vertAlign w:val="superscript"/>
              </w:rPr>
              <w:t>3</w:t>
            </w:r>
            <w:r>
              <w:rPr>
                <w:color w:val="000000"/>
              </w:rPr>
              <w:t xml:space="preserve"> Frischvolumen</w:t>
            </w:r>
          </w:p>
        </w:tc>
        <w:tc>
          <w:tcPr>
            <w:tcW w:w="992" w:type="dxa"/>
            <w:tcBorders>
              <w:bottom w:val="nil"/>
            </w:tcBorders>
            <w:shd w:val="pct25" w:color="auto" w:fill="FFFFFF"/>
            <w:vAlign w:val="bottom"/>
          </w:tcPr>
          <w:p w:rsidR="00000000" w:rsidRDefault="00265218">
            <w:pPr>
              <w:spacing w:before="120" w:after="120" w:line="360" w:lineRule="auto"/>
              <w:jc w:val="center"/>
            </w:pPr>
            <w:r>
              <w:t>0,00056</w:t>
            </w:r>
          </w:p>
        </w:tc>
        <w:tc>
          <w:tcPr>
            <w:tcW w:w="3544" w:type="dxa"/>
            <w:vAlign w:val="bottom"/>
          </w:tcPr>
          <w:p w:rsidR="00000000" w:rsidRDefault="00265218">
            <w:pPr>
              <w:spacing w:before="120" w:after="120" w:line="360" w:lineRule="auto"/>
              <w:jc w:val="center"/>
            </w:pPr>
            <w:r>
              <w:t>Dichte des Splintholzes</w:t>
            </w:r>
          </w:p>
        </w:tc>
        <w:tc>
          <w:tcPr>
            <w:tcW w:w="2409" w:type="dxa"/>
          </w:tcPr>
          <w:p w:rsidR="00000000" w:rsidRDefault="00265218">
            <w:pPr>
              <w:spacing w:before="120" w:after="120" w:line="360" w:lineRule="auto"/>
              <w:jc w:val="center"/>
            </w:pPr>
            <w:r>
              <w:t>Details: Abschn., Werte für Trockenmasse pro Trocken</w:t>
            </w:r>
            <w:r>
              <w:t>volumen für viele Baumarten zum Vergleich in parameterize.xls</w:t>
            </w:r>
          </w:p>
        </w:tc>
        <w:tc>
          <w:tcPr>
            <w:tcW w:w="2694" w:type="dxa"/>
          </w:tcPr>
          <w:p w:rsidR="00000000" w:rsidRDefault="00265218">
            <w:pPr>
              <w:spacing w:before="120" w:after="120" w:line="360" w:lineRule="auto"/>
              <w:jc w:val="center"/>
            </w:pPr>
            <w:r>
              <w:t>0,00056 = Mittelwert aus (BURGER (1947)</w:t>
            </w:r>
          </w:p>
        </w:tc>
        <w:tc>
          <w:tcPr>
            <w:tcW w:w="2948" w:type="dxa"/>
          </w:tcPr>
          <w:p w:rsidR="00000000" w:rsidRDefault="00265218">
            <w:pPr>
              <w:spacing w:before="120" w:after="120" w:line="360" w:lineRule="auto"/>
              <w:jc w:val="center"/>
              <w:rPr>
                <w:color w:val="008000"/>
              </w:rPr>
            </w:pPr>
            <w:r>
              <w:rPr>
                <w:color w:val="008000"/>
              </w:rPr>
              <w:t xml:space="preserve">0,00056968 </w:t>
            </w:r>
          </w:p>
          <w:p w:rsidR="00000000" w:rsidRDefault="00265218">
            <w:pPr>
              <w:spacing w:before="120" w:after="120" w:line="360" w:lineRule="auto"/>
              <w:jc w:val="center"/>
              <w:rPr>
                <w:b/>
                <w:color w:val="FF0000"/>
                <w:sz w:val="28"/>
              </w:rPr>
            </w:pPr>
            <w:r>
              <w:rPr>
                <w:color w:val="008000"/>
              </w:rPr>
              <w:t>Errechnet aus nebenstehend genannter Excel-Datei, über angegeb. Schwundmaß Volumen, siehe „CMA“ in birke_neu.xls; DRINGEND VEREINHEITLICHEN, D</w:t>
            </w:r>
            <w:r>
              <w:rPr>
                <w:color w:val="008000"/>
              </w:rPr>
              <w:t>A RELATIONEN ZWISCHEN (BUCHE-EICHE) und FICHTE-</w:t>
            </w:r>
            <w:r>
              <w:rPr>
                <w:color w:val="008000"/>
              </w:rPr>
              <w:lastRenderedPageBreak/>
              <w:t>KIEFER DERZEIT UNTYPISCH !!</w:t>
            </w:r>
          </w:p>
          <w:p w:rsidR="00000000" w:rsidRDefault="00265218">
            <w:pPr>
              <w:spacing w:before="120" w:after="120" w:line="360" w:lineRule="auto"/>
              <w:jc w:val="center"/>
              <w:rPr>
                <w:b/>
                <w:color w:val="FF0000"/>
                <w:sz w:val="28"/>
              </w:rP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pnus</w:t>
            </w:r>
          </w:p>
        </w:tc>
        <w:tc>
          <w:tcPr>
            <w:tcW w:w="993" w:type="dxa"/>
          </w:tcPr>
          <w:p w:rsidR="00000000" w:rsidRDefault="00265218">
            <w:pPr>
              <w:spacing w:before="120" w:after="120" w:line="360" w:lineRule="auto"/>
              <w:jc w:val="center"/>
              <w:rPr>
                <w:color w:val="000000"/>
              </w:rPr>
            </w:pPr>
            <w:r>
              <w:rPr>
                <w:color w:val="000000"/>
              </w:rPr>
              <w:t>[kg DM cm</w:t>
            </w:r>
            <w:r>
              <w:rPr>
                <w:color w:val="000000"/>
                <w:vertAlign w:val="superscript"/>
              </w:rPr>
              <w:t>2</w:t>
            </w:r>
            <w:r>
              <w:rPr>
                <w:color w:val="000000"/>
              </w:rPr>
              <w:t>]</w:t>
            </w:r>
          </w:p>
        </w:tc>
        <w:tc>
          <w:tcPr>
            <w:tcW w:w="992" w:type="dxa"/>
            <w:shd w:val="pct25" w:color="auto" w:fill="FFFFFF"/>
            <w:vAlign w:val="bottom"/>
          </w:tcPr>
          <w:p w:rsidR="00000000" w:rsidRDefault="00265218">
            <w:pPr>
              <w:spacing w:before="120" w:after="120" w:line="360" w:lineRule="auto"/>
              <w:jc w:val="center"/>
            </w:pPr>
            <w:r>
              <w:t>0,01</w:t>
            </w:r>
          </w:p>
        </w:tc>
        <w:tc>
          <w:tcPr>
            <w:tcW w:w="3544" w:type="dxa"/>
            <w:vAlign w:val="bottom"/>
          </w:tcPr>
          <w:p w:rsidR="00000000" w:rsidRDefault="00265218">
            <w:pPr>
              <w:spacing w:before="120" w:after="120" w:line="360" w:lineRule="auto"/>
              <w:jc w:val="center"/>
            </w:pPr>
            <w:r>
              <w:t>Blattmasse zu Splintholzquerschnittsfläche (Blattmasse des Gesamtbaumes und Splintholzquerschnittsfläche unterhalb des Kronenansatzes)</w:t>
            </w:r>
          </w:p>
        </w:tc>
        <w:tc>
          <w:tcPr>
            <w:tcW w:w="2409" w:type="dxa"/>
          </w:tcPr>
          <w:p w:rsidR="00000000" w:rsidRDefault="00265218">
            <w:pPr>
              <w:spacing w:before="120" w:after="120" w:line="360" w:lineRule="auto"/>
              <w:jc w:val="center"/>
            </w:pPr>
            <w:r>
              <w:t>Details: Abschn.,</w:t>
            </w:r>
          </w:p>
        </w:tc>
        <w:tc>
          <w:tcPr>
            <w:tcW w:w="2694" w:type="dxa"/>
          </w:tcPr>
          <w:p w:rsidR="00000000" w:rsidRDefault="00265218">
            <w:pPr>
              <w:spacing w:before="120" w:after="120" w:line="360" w:lineRule="auto"/>
              <w:jc w:val="center"/>
            </w:pPr>
            <w:r>
              <w:t>0,1</w:t>
            </w:r>
            <w:r>
              <w:t xml:space="preserve">/0,095 (für Splintholzfläche und aktuelle Splintholzfläche(letzte 2 Jahrringe)), entsprechende dem Splintholzsenescenzparameter abgeleitet aus ROBERTS UND HINCKLEY (1979); 0,29 für Splintholz im Kronenraum und 0,12 für Splintholz am BHD (beides aus BURGER </w:t>
            </w:r>
            <w:r>
              <w:t>(1947))</w:t>
            </w:r>
          </w:p>
        </w:tc>
        <w:tc>
          <w:tcPr>
            <w:tcW w:w="2948" w:type="dxa"/>
          </w:tcPr>
          <w:p w:rsidR="00000000" w:rsidRDefault="00265218">
            <w:pPr>
              <w:spacing w:before="120" w:after="120" w:line="360" w:lineRule="auto"/>
              <w:jc w:val="center"/>
              <w:rPr>
                <w:color w:val="0000FF"/>
              </w:rPr>
            </w:pPr>
            <w:r>
              <w:rPr>
                <w:color w:val="008000"/>
              </w:rPr>
              <w:t xml:space="preserve">Siehe BURGER, Tab. 13 </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p>
        </w:tc>
        <w:tc>
          <w:tcPr>
            <w:tcW w:w="3544" w:type="dxa"/>
            <w:vAlign w:val="bottom"/>
          </w:tcPr>
          <w:p w:rsidR="00000000" w:rsidRDefault="00265218">
            <w:pPr>
              <w:spacing w:before="120" w:after="120" w:line="360" w:lineRule="auto"/>
              <w:jc w:val="center"/>
              <w:rPr>
                <w:b/>
              </w:rPr>
            </w:pPr>
            <w:r>
              <w:rPr>
                <w:b/>
              </w:rPr>
              <w:t>iso- und allometrische Relationen</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pha</w:t>
            </w:r>
          </w:p>
        </w:tc>
        <w:tc>
          <w:tcPr>
            <w:tcW w:w="993" w:type="dxa"/>
          </w:tcPr>
          <w:p w:rsidR="00000000" w:rsidRDefault="00265218">
            <w:pPr>
              <w:spacing w:before="120" w:after="120" w:line="360" w:lineRule="auto"/>
              <w:jc w:val="center"/>
              <w:rPr>
                <w:color w:val="000000"/>
              </w:rPr>
            </w:pPr>
            <w:r>
              <w:rPr>
                <w:color w:val="000000"/>
              </w:rPr>
              <w:t>[cm kg</w:t>
            </w:r>
            <w:r>
              <w:rPr>
                <w:color w:val="000000"/>
                <w:vertAlign w:val="superscript"/>
              </w:rPr>
              <w:t>-1</w:t>
            </w:r>
            <w:r>
              <w:rPr>
                <w:color w:val="000000"/>
              </w:rPr>
              <w:t>]</w:t>
            </w:r>
          </w:p>
        </w:tc>
        <w:tc>
          <w:tcPr>
            <w:tcW w:w="992" w:type="dxa"/>
            <w:vAlign w:val="bottom"/>
          </w:tcPr>
          <w:p w:rsidR="00000000" w:rsidRDefault="00265218">
            <w:pPr>
              <w:spacing w:before="120" w:after="120" w:line="360" w:lineRule="auto"/>
              <w:jc w:val="center"/>
            </w:pPr>
            <w:r>
              <w:t>100</w:t>
            </w:r>
          </w:p>
        </w:tc>
        <w:tc>
          <w:tcPr>
            <w:tcW w:w="3544" w:type="dxa"/>
            <w:vAlign w:val="bottom"/>
          </w:tcPr>
          <w:p w:rsidR="00000000" w:rsidRDefault="00265218">
            <w:pPr>
              <w:spacing w:before="120" w:after="120" w:line="360" w:lineRule="auto"/>
              <w:jc w:val="center"/>
            </w:pPr>
            <w:r>
              <w:t xml:space="preserve">für Bestimmung aller pha Parameter werden Datensätze von Blattmasse und Höhe möglichst vieler Einzelbäume </w:t>
            </w:r>
            <w:r>
              <w:lastRenderedPageBreak/>
              <w:t>benötigt, Fit erfolgt später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rPr>
                <w:color w:val="0000FF"/>
              </w:rPr>
            </w:pPr>
            <w:r>
              <w:rPr>
                <w:color w:val="0000FF"/>
              </w:rPr>
              <w:t>Woher ?? BURGER??</w:t>
            </w:r>
          </w:p>
        </w:tc>
        <w:tc>
          <w:tcPr>
            <w:tcW w:w="2948" w:type="dxa"/>
          </w:tcPr>
          <w:p w:rsidR="00000000" w:rsidRDefault="00265218">
            <w:pPr>
              <w:spacing w:before="120" w:after="120" w:line="360" w:lineRule="auto"/>
              <w:jc w:val="center"/>
              <w:rPr>
                <w:color w:val="008000"/>
              </w:rPr>
            </w:pPr>
            <w:r>
              <w:rPr>
                <w:color w:val="008000"/>
              </w:rPr>
              <w:t>Siehe auc</w:t>
            </w:r>
            <w:r>
              <w:rPr>
                <w:color w:val="008000"/>
              </w:rPr>
              <w:t>h neuere Auswertungen aus BURGER-Daten, ggf. Auftrennnen nach soziolog. Stellung</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it-IT"/>
              </w:rPr>
            </w:pPr>
            <w:r>
              <w:rPr>
                <w:lang w:val="it-IT"/>
              </w:rPr>
              <w:t>pha_coeff1</w:t>
            </w:r>
          </w:p>
        </w:tc>
        <w:tc>
          <w:tcPr>
            <w:tcW w:w="993" w:type="dxa"/>
          </w:tcPr>
          <w:p w:rsidR="00000000" w:rsidRDefault="00265218">
            <w:pPr>
              <w:spacing w:before="120" w:after="120" w:line="360" w:lineRule="auto"/>
              <w:jc w:val="center"/>
              <w:rPr>
                <w:color w:val="000000"/>
                <w:lang w:val="it-IT"/>
              </w:rPr>
            </w:pPr>
          </w:p>
        </w:tc>
        <w:tc>
          <w:tcPr>
            <w:tcW w:w="992" w:type="dxa"/>
            <w:vAlign w:val="bottom"/>
          </w:tcPr>
          <w:p w:rsidR="00000000" w:rsidRDefault="00265218">
            <w:pPr>
              <w:spacing w:before="120" w:after="120" w:line="360" w:lineRule="auto"/>
              <w:jc w:val="center"/>
              <w:rPr>
                <w:lang w:val="it-IT"/>
              </w:rPr>
            </w:pPr>
            <w:r>
              <w:rPr>
                <w:lang w:val="it-IT"/>
              </w:rPr>
              <w:t>0,5</w:t>
            </w:r>
          </w:p>
        </w:tc>
        <w:tc>
          <w:tcPr>
            <w:tcW w:w="3544" w:type="dxa"/>
            <w:vAlign w:val="bottom"/>
          </w:tcPr>
          <w:p w:rsidR="00000000" w:rsidRDefault="00265218">
            <w:pPr>
              <w:spacing w:before="120" w:after="120" w:line="360" w:lineRule="auto"/>
              <w:jc w:val="center"/>
              <w:rPr>
                <w:lang w:val="it-IT"/>
              </w:rPr>
            </w:pPr>
            <w:r>
              <w:rPr>
                <w:lang w:val="it-IT"/>
              </w:rPr>
              <w:t>"</w:t>
            </w:r>
          </w:p>
        </w:tc>
        <w:tc>
          <w:tcPr>
            <w:tcW w:w="2409" w:type="dxa"/>
          </w:tcPr>
          <w:p w:rsidR="00000000" w:rsidRDefault="00265218">
            <w:pPr>
              <w:spacing w:before="120" w:after="120" w:line="360" w:lineRule="auto"/>
              <w:jc w:val="center"/>
              <w:rPr>
                <w:lang w:val="it-IT"/>
              </w:rPr>
            </w:pPr>
          </w:p>
        </w:tc>
        <w:tc>
          <w:tcPr>
            <w:tcW w:w="2694" w:type="dxa"/>
          </w:tcPr>
          <w:p w:rsidR="00000000" w:rsidRDefault="00265218">
            <w:pPr>
              <w:spacing w:before="120" w:after="120" w:line="360" w:lineRule="auto"/>
              <w:jc w:val="center"/>
              <w:rPr>
                <w:lang w:val="it-IT"/>
              </w:rPr>
            </w:pPr>
            <w:r>
              <w:rPr>
                <w:color w:val="0000FF"/>
              </w:rPr>
              <w:t>Woher ??</w:t>
            </w:r>
          </w:p>
        </w:tc>
        <w:tc>
          <w:tcPr>
            <w:tcW w:w="2948" w:type="dxa"/>
          </w:tcPr>
          <w:p w:rsidR="00000000" w:rsidRDefault="00265218">
            <w:pPr>
              <w:spacing w:before="120" w:after="120" w:line="360" w:lineRule="auto"/>
              <w:jc w:val="center"/>
              <w:rPr>
                <w:lang w:val="it-IT"/>
              </w:rP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lang w:val="it-IT"/>
              </w:rPr>
            </w:pPr>
          </w:p>
        </w:tc>
        <w:tc>
          <w:tcPr>
            <w:tcW w:w="992" w:type="dxa"/>
          </w:tcPr>
          <w:p w:rsidR="00000000" w:rsidRDefault="00265218">
            <w:pPr>
              <w:spacing w:before="120" w:after="120" w:line="360" w:lineRule="auto"/>
              <w:jc w:val="center"/>
              <w:rPr>
                <w:lang w:val="it-IT"/>
              </w:rPr>
            </w:pPr>
            <w:r>
              <w:rPr>
                <w:lang w:val="it-IT"/>
              </w:rPr>
              <w:t>pha_coeff2</w:t>
            </w:r>
          </w:p>
        </w:tc>
        <w:tc>
          <w:tcPr>
            <w:tcW w:w="993" w:type="dxa"/>
          </w:tcPr>
          <w:p w:rsidR="00000000" w:rsidRDefault="00265218">
            <w:pPr>
              <w:spacing w:before="120" w:after="120" w:line="360" w:lineRule="auto"/>
              <w:jc w:val="center"/>
              <w:rPr>
                <w:color w:val="000000"/>
                <w:lang w:val="it-IT"/>
              </w:rPr>
            </w:pPr>
          </w:p>
        </w:tc>
        <w:tc>
          <w:tcPr>
            <w:tcW w:w="992" w:type="dxa"/>
            <w:vAlign w:val="bottom"/>
          </w:tcPr>
          <w:p w:rsidR="00000000" w:rsidRDefault="00265218">
            <w:pPr>
              <w:spacing w:before="120" w:after="120" w:line="360" w:lineRule="auto"/>
              <w:jc w:val="center"/>
              <w:rPr>
                <w:lang w:val="it-IT"/>
              </w:rPr>
            </w:pPr>
            <w:r>
              <w:rPr>
                <w:lang w:val="it-IT"/>
              </w:rPr>
              <w:t>0,5</w:t>
            </w:r>
          </w:p>
        </w:tc>
        <w:tc>
          <w:tcPr>
            <w:tcW w:w="3544" w:type="dxa"/>
            <w:vAlign w:val="bottom"/>
          </w:tcPr>
          <w:p w:rsidR="00000000" w:rsidRDefault="00265218">
            <w:pPr>
              <w:spacing w:before="120" w:after="120" w:line="360" w:lineRule="auto"/>
              <w:jc w:val="center"/>
              <w:rPr>
                <w:lang w:val="en-GB"/>
              </w:rPr>
            </w:pPr>
            <w:r>
              <w:rPr>
                <w:lang w:val="en-GB"/>
              </w:rPr>
              <w:t>"</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pha_v1</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pPr>
            <w:r>
              <w:t>946.7</w:t>
            </w:r>
          </w:p>
        </w:tc>
        <w:tc>
          <w:tcPr>
            <w:tcW w:w="3544" w:type="dxa"/>
            <w:vAlign w:val="bottom"/>
          </w:tcPr>
          <w:p w:rsidR="00000000" w:rsidRDefault="00265218">
            <w:pPr>
              <w:spacing w:before="120" w:after="120" w:line="360" w:lineRule="auto"/>
              <w:jc w:val="center"/>
            </w:pPr>
            <w:r>
              <w: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lang w:val="it-IT"/>
              </w:rPr>
              <w:t>Siehe fits in Eiche.xls</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pha_v2</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rPr>
                <w:lang w:val="en-GB"/>
              </w:rPr>
            </w:pPr>
            <w:r>
              <w:rPr>
                <w:lang w:val="en-GB"/>
              </w:rPr>
              <w:t>0.299</w:t>
            </w:r>
          </w:p>
        </w:tc>
        <w:tc>
          <w:tcPr>
            <w:tcW w:w="3544" w:type="dxa"/>
            <w:vAlign w:val="bottom"/>
          </w:tcPr>
          <w:p w:rsidR="00000000" w:rsidRDefault="00265218">
            <w:pPr>
              <w:spacing w:before="120" w:after="120" w:line="360" w:lineRule="auto"/>
              <w:jc w:val="center"/>
              <w:rPr>
                <w:lang w:val="en-GB"/>
              </w:rPr>
            </w:pPr>
            <w:r>
              <w:rPr>
                <w:lang w:val="en-GB"/>
              </w:rPr>
              <w:t>"</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pPr>
            <w:r>
              <w:rPr>
                <w:lang w:val="it-IT"/>
              </w:rPr>
              <w:t>Siehe fits in Eiche.xls</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pha_v3</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pPr>
            <w:r>
              <w:t>0.948</w:t>
            </w:r>
          </w:p>
        </w:tc>
        <w:tc>
          <w:tcPr>
            <w:tcW w:w="3544" w:type="dxa"/>
            <w:vAlign w:val="bottom"/>
          </w:tcPr>
          <w:p w:rsidR="00000000" w:rsidRDefault="00265218">
            <w:pPr>
              <w:spacing w:before="120" w:after="120" w:line="360" w:lineRule="auto"/>
              <w:jc w:val="center"/>
            </w:pPr>
            <w:r>
              <w: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lang w:val="it-IT"/>
              </w:rPr>
              <w:t xml:space="preserve">Siehe </w:t>
            </w:r>
            <w:r>
              <w:rPr>
                <w:lang w:val="it-IT"/>
              </w:rPr>
              <w:t>fits in Eiche.xls</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crown_a</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pPr>
            <w:r>
              <w:t>0,095</w:t>
            </w:r>
          </w:p>
        </w:tc>
        <w:tc>
          <w:tcPr>
            <w:tcW w:w="3544" w:type="dxa"/>
            <w:vAlign w:val="bottom"/>
          </w:tcPr>
          <w:p w:rsidR="00000000" w:rsidRDefault="00265218">
            <w:pPr>
              <w:spacing w:before="120" w:after="120" w:line="360" w:lineRule="auto"/>
              <w:jc w:val="center"/>
            </w:pPr>
            <w:r>
              <w:t>für Bestimmung der Parameter der Kronendurchmesser/BHD-Relation werden Datensätze von Kronendurchmesser oder Kronenprojektionsfläche und Brusthöhendurchmesser möglichst vieler Einzelbäume benötigt, Fit erfolgt später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lang w:val="it-IT"/>
              </w:rPr>
              <w:t>Si</w:t>
            </w:r>
            <w:r>
              <w:rPr>
                <w:lang w:val="it-IT"/>
              </w:rPr>
              <w:t>ehe fits in Eiche.xls</w:t>
            </w:r>
          </w:p>
        </w:tc>
        <w:tc>
          <w:tcPr>
            <w:tcW w:w="2948" w:type="dxa"/>
          </w:tcPr>
          <w:p w:rsidR="00000000" w:rsidRDefault="00265218">
            <w:pPr>
              <w:spacing w:before="120" w:after="120" w:line="360" w:lineRule="auto"/>
              <w:jc w:val="center"/>
              <w:rPr>
                <w:color w:val="008000"/>
              </w:rPr>
            </w:pPr>
            <w:r>
              <w:rPr>
                <w:color w:val="008000"/>
              </w:rPr>
              <w:t>Beispielswerte für im BU-EI-Mischbestand aufgewachsene Alteichen (Z-Bäume) in Diplomarbeit ROSENOW (1996); Alter 85 und 135 auf gl. Standort, Höhe, BHD, KronenD, KronenansatzH (siehe maienpfuhl.xls) //</w:t>
            </w:r>
          </w:p>
          <w:p w:rsidR="00000000" w:rsidRDefault="00265218">
            <w:pPr>
              <w:spacing w:before="120" w:after="120" w:line="360" w:lineRule="auto"/>
              <w:jc w:val="center"/>
              <w:rPr>
                <w:color w:val="008000"/>
              </w:rPr>
            </w:pPr>
            <w:r>
              <w:rPr>
                <w:color w:val="008000"/>
              </w:rPr>
              <w:t>Formel für Kronenbreite [m] in A</w:t>
            </w:r>
            <w:r>
              <w:rPr>
                <w:color w:val="008000"/>
              </w:rPr>
              <w:t xml:space="preserve">bh. vom BHD [cm] </w:t>
            </w:r>
            <w:r>
              <w:rPr>
                <w:color w:val="008000"/>
              </w:rPr>
              <w:lastRenderedPageBreak/>
              <w:t>KrD=0,1656x+1,3106 (R2=0,51) bzw. Werte für 60j. Eichenbestand KrD von 4,56-7,84m, i.D. 5,99m, BHD 28,4cm (Z-Bäume) und 2,82-7,14, i.D. 5,08m, BHD 22,6cm (Füllbestand) (EBERT UND RIEGER 2000), einzelne Wertepaare auch in MAYER und natürlic</w:t>
            </w:r>
            <w:r>
              <w:rPr>
                <w:color w:val="008000"/>
              </w:rPr>
              <w:t>h in BURGER</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crown_b</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rPr>
                <w:lang w:val="en-GB"/>
              </w:rPr>
            </w:pPr>
            <w:r>
              <w:rPr>
                <w:lang w:val="en-GB"/>
              </w:rPr>
              <w:t>0,</w:t>
            </w:r>
            <w:r>
              <w:t>5</w:t>
            </w:r>
          </w:p>
        </w:tc>
        <w:tc>
          <w:tcPr>
            <w:tcW w:w="3544" w:type="dxa"/>
            <w:vAlign w:val="bottom"/>
          </w:tcPr>
          <w:p w:rsidR="00000000" w:rsidRDefault="00265218">
            <w:pPr>
              <w:spacing w:before="120" w:after="120" w:line="360" w:lineRule="auto"/>
              <w:jc w:val="center"/>
              <w:rPr>
                <w:lang w:val="en-GB"/>
              </w:rPr>
            </w:pPr>
            <w:r>
              <w:rPr>
                <w:lang w:val="en-GB"/>
              </w:rPr>
              <w:t>"</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pPr>
            <w:r>
              <w:rPr>
                <w:lang w:val="it-IT"/>
              </w:rPr>
              <w:t>Siehe fits in Eiche.xls</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crown_c</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15.0</w:t>
            </w:r>
          </w:p>
        </w:tc>
        <w:tc>
          <w:tcPr>
            <w:tcW w:w="3544" w:type="dxa"/>
            <w:vAlign w:val="bottom"/>
          </w:tcPr>
          <w:p w:rsidR="00000000" w:rsidRDefault="00265218">
            <w:pPr>
              <w:spacing w:before="120" w:after="120" w:line="360" w:lineRule="auto"/>
              <w:jc w:val="center"/>
            </w:pPr>
            <w:r>
              <w:t>Datensätze zu grossen Solitären benötigt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lang w:val="it-IT"/>
              </w:rPr>
              <w:t>Siehe fits in Eiche.xls</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psla_min</w:t>
            </w:r>
          </w:p>
        </w:tc>
        <w:tc>
          <w:tcPr>
            <w:tcW w:w="993" w:type="dxa"/>
          </w:tcPr>
          <w:p w:rsidR="00000000" w:rsidRDefault="00265218">
            <w:pPr>
              <w:spacing w:before="120" w:after="120" w:line="360" w:lineRule="auto"/>
              <w:jc w:val="center"/>
              <w:rPr>
                <w:color w:val="000000"/>
                <w:lang w:val="en-GB"/>
              </w:rPr>
            </w:pPr>
            <w:r>
              <w:rPr>
                <w:color w:val="000000"/>
                <w:lang w:val="en-GB"/>
              </w:rPr>
              <w:t>[m</w:t>
            </w:r>
            <w:r>
              <w:rPr>
                <w:color w:val="000000"/>
                <w:vertAlign w:val="superscript"/>
                <w:lang w:val="en-GB"/>
              </w:rPr>
              <w:t>2</w:t>
            </w:r>
            <w:r>
              <w:rPr>
                <w:color w:val="000000"/>
                <w:lang w:val="en-GB"/>
              </w:rPr>
              <w:t xml:space="preserve"> kg</w:t>
            </w:r>
            <w:r>
              <w:rPr>
                <w:color w:val="000000"/>
                <w:vertAlign w:val="superscript"/>
                <w:lang w:val="en-GB"/>
              </w:rPr>
              <w:t>-1</w:t>
            </w:r>
            <w:r>
              <w:rPr>
                <w:color w:val="000000"/>
                <w:lang w:val="en-GB"/>
              </w:rPr>
              <w:t xml:space="preserve"> TM]</w:t>
            </w:r>
          </w:p>
        </w:tc>
        <w:tc>
          <w:tcPr>
            <w:tcW w:w="992" w:type="dxa"/>
            <w:vAlign w:val="bottom"/>
          </w:tcPr>
          <w:p w:rsidR="00000000" w:rsidRDefault="00265218">
            <w:pPr>
              <w:spacing w:before="120" w:after="120" w:line="360" w:lineRule="auto"/>
              <w:jc w:val="center"/>
            </w:pPr>
            <w:r>
              <w:t>14</w:t>
            </w:r>
          </w:p>
        </w:tc>
        <w:tc>
          <w:tcPr>
            <w:tcW w:w="3544" w:type="dxa"/>
            <w:vAlign w:val="bottom"/>
          </w:tcPr>
          <w:p w:rsidR="00000000" w:rsidRDefault="00265218">
            <w:pPr>
              <w:spacing w:before="120" w:after="120" w:line="360" w:lineRule="auto"/>
              <w:jc w:val="center"/>
            </w:pPr>
            <w:r>
              <w:t>typische spezifische Blattfläche (SLA) = Blattfläche (projizierte Fläche) / Blatttrockenmas</w:t>
            </w:r>
            <w:r>
              <w:t>se</w:t>
            </w:r>
          </w:p>
          <w:p w:rsidR="00000000" w:rsidRDefault="00265218">
            <w:pPr>
              <w:spacing w:before="120" w:after="120" w:line="360" w:lineRule="auto"/>
              <w:jc w:val="center"/>
            </w:pPr>
            <w:r>
              <w:t xml:space="preserve">Für diesen und den folgenden Parameter werden Messungen von SLA der obersten Sonnenblätter und von Blättern bei bekannter relativer Bestrahlungsstärke </w:t>
            </w:r>
            <w:r>
              <w:lastRenderedPageBreak/>
              <w:t>benötigt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rPr>
                <w:color w:val="0000FF"/>
              </w:rPr>
            </w:pPr>
            <w:r>
              <w:rPr>
                <w:color w:val="0000FF"/>
              </w:rPr>
              <w:t xml:space="preserve">Woher ?? </w:t>
            </w:r>
          </w:p>
          <w:p w:rsidR="00000000" w:rsidRDefault="00265218">
            <w:pPr>
              <w:spacing w:before="120" w:after="120" w:line="360" w:lineRule="auto"/>
              <w:jc w:val="center"/>
            </w:pPr>
            <w:r>
              <w:t>Mittelwert 15,3 (BURGER 1947), dabei 14 für dominante und 18,7 für unterdrückte Bä</w:t>
            </w:r>
            <w:r>
              <w:t xml:space="preserve">ume; Mittel 16,47 (NIINEMETS 1994), dabei Oberschicht 16,21, Unterschicht </w:t>
            </w:r>
            <w:r>
              <w:lastRenderedPageBreak/>
              <w:t>16,74</w:t>
            </w:r>
          </w:p>
        </w:tc>
        <w:tc>
          <w:tcPr>
            <w:tcW w:w="2948" w:type="dxa"/>
          </w:tcPr>
          <w:p w:rsidR="00000000" w:rsidRDefault="00265218">
            <w:pPr>
              <w:spacing w:before="120" w:after="120" w:line="360" w:lineRule="auto"/>
              <w:jc w:val="center"/>
            </w:pPr>
            <w:r>
              <w:rPr>
                <w:color w:val="008000"/>
              </w:rPr>
              <w:lastRenderedPageBreak/>
              <w:t>Siehe nochmals BURGER</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psla_a</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4,7</w:t>
            </w:r>
          </w:p>
        </w:tc>
        <w:tc>
          <w:tcPr>
            <w:tcW w:w="3544" w:type="dxa"/>
            <w:vAlign w:val="bottom"/>
          </w:tcPr>
          <w:p w:rsidR="00000000" w:rsidRDefault="00265218">
            <w:pPr>
              <w:spacing w:before="120" w:after="120" w:line="360" w:lineRule="auto"/>
              <w:jc w:val="center"/>
            </w:pPr>
            <w:r>
              <w:t xml:space="preserve">Änderung im SLA pro 100% Reduktion der relativen Bestrahlungsstärke </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color w:val="008000"/>
              </w:rPr>
            </w:pPr>
            <w:r>
              <w:rPr>
                <w:color w:val="008000"/>
              </w:rPr>
              <w:t xml:space="preserve">Noch nichts </w:t>
            </w:r>
          </w:p>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lang w:val="en-GB"/>
              </w:rPr>
            </w:pPr>
            <w:r>
              <w:sym w:font="Symbol" w:char="F06D"/>
            </w:r>
            <w:r>
              <w:rPr>
                <w:lang w:val="en-GB"/>
              </w:rPr>
              <w:t>mol m</w:t>
            </w:r>
            <w:r>
              <w:rPr>
                <w:vertAlign w:val="superscript"/>
                <w:lang w:val="en-GB"/>
              </w:rPr>
              <w:t>-2</w:t>
            </w:r>
            <w:r>
              <w:rPr>
                <w:lang w:val="en-GB"/>
              </w:rPr>
              <w:t>s</w:t>
            </w:r>
            <w:r>
              <w:rPr>
                <w:vertAlign w:val="superscript"/>
                <w:lang w:val="en-GB"/>
              </w:rPr>
              <w:t>-1</w:t>
            </w:r>
          </w:p>
        </w:tc>
        <w:tc>
          <w:tcPr>
            <w:tcW w:w="992" w:type="dxa"/>
            <w:vAlign w:val="bottom"/>
          </w:tcPr>
          <w:p w:rsidR="00000000" w:rsidRDefault="00265218">
            <w:pPr>
              <w:spacing w:before="120" w:after="120" w:line="360" w:lineRule="auto"/>
              <w:jc w:val="center"/>
              <w:rPr>
                <w:lang w:val="en-GB"/>
              </w:rPr>
            </w:pPr>
            <w:r>
              <w:rPr>
                <w:lang w:val="en-GB"/>
              </w:rPr>
              <w:t xml:space="preserve"> </w:t>
            </w:r>
          </w:p>
        </w:tc>
        <w:tc>
          <w:tcPr>
            <w:tcW w:w="3544" w:type="dxa"/>
            <w:vAlign w:val="bottom"/>
          </w:tcPr>
          <w:p w:rsidR="00000000" w:rsidRDefault="00265218">
            <w:pPr>
              <w:spacing w:before="120" w:after="120" w:line="360" w:lineRule="auto"/>
              <w:jc w:val="center"/>
              <w:rPr>
                <w:b/>
              </w:rPr>
            </w:pPr>
            <w:r>
              <w:rPr>
                <w:b/>
              </w:rPr>
              <w:t>Photosyntheseparameter</w:t>
            </w:r>
          </w:p>
          <w:p w:rsidR="00000000" w:rsidRDefault="00265218">
            <w:pPr>
              <w:spacing w:before="120" w:after="120" w:line="360" w:lineRule="auto"/>
              <w:jc w:val="center"/>
            </w:pPr>
            <w:r>
              <w:t>alle Ph</w:t>
            </w:r>
            <w:r>
              <w:t>otosyntheseparameter werden zur Zeit als nicht artspezifisch benutzt, d.h. brauchen vorerst nicht bestimmt zu werden. Es ist jedoch sehr nützlich jegliche Art von Informationen zu den Kapazitäten der Photosynthese zu sammeln, wie: maximale Carboxylierungsk</w:t>
            </w:r>
            <w:r>
              <w:t>apazität (Vm), Elektronentransportkapzität, maximale lichtgesättigte Photosyntheserate  und deren Korrelation mit Blattstickstoffgehalten mit möglichst genauer Beschreibung der Wachstums- und Experimental-Bedingungen</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rPr>
                <w:lang w:val="en-GB"/>
              </w:rPr>
            </w:pPr>
            <w:r>
              <w:rPr>
                <w:lang w:val="en-GB"/>
              </w:rPr>
              <w:t xml:space="preserve">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phic</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1</w:t>
            </w:r>
          </w:p>
        </w:tc>
        <w:tc>
          <w:tcPr>
            <w:tcW w:w="3544" w:type="dxa"/>
            <w:vAlign w:val="bottom"/>
          </w:tcPr>
          <w:p w:rsidR="00000000" w:rsidRDefault="00265218">
            <w:pPr>
              <w:spacing w:before="120" w:after="120" w:line="360" w:lineRule="auto"/>
              <w:jc w:val="center"/>
            </w:pPr>
            <w:r>
              <w:t>Photosynthese-Effizienzpa</w:t>
            </w:r>
            <w:r>
              <w:t>ramter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t>0,8/1 (BUGMANN 1994)</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pnc</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20</w:t>
            </w:r>
          </w:p>
        </w:tc>
        <w:tc>
          <w:tcPr>
            <w:tcW w:w="3544" w:type="dxa"/>
            <w:vAlign w:val="bottom"/>
          </w:tcPr>
          <w:p w:rsidR="00000000" w:rsidRDefault="00265218">
            <w:pPr>
              <w:spacing w:before="120" w:after="120" w:line="360" w:lineRule="auto"/>
              <w:jc w:val="center"/>
            </w:pPr>
            <w:r>
              <w:t>noch nicht benutzt, Blatt C/N Verhältnis</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color w:val="0000FF"/>
              </w:rPr>
            </w:pPr>
            <w:r>
              <w:rPr>
                <w:color w:val="008000"/>
              </w:rPr>
              <w:t>PESCHKE UND MOLLENHAUER (1993): Ct/ Nt: Holz = 385; Borke = 170</w:t>
            </w:r>
            <w:r>
              <w:rPr>
                <w:color w:val="0000FF"/>
              </w:rPr>
              <w:t xml:space="preserve"> </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kco2_25</w:t>
            </w:r>
          </w:p>
        </w:tc>
        <w:tc>
          <w:tcPr>
            <w:tcW w:w="993" w:type="dxa"/>
          </w:tcPr>
          <w:p w:rsidR="00000000" w:rsidRDefault="00265218">
            <w:pPr>
              <w:spacing w:before="120" w:after="120" w:line="360" w:lineRule="auto"/>
              <w:jc w:val="center"/>
              <w:rPr>
                <w:color w:val="000000"/>
              </w:rPr>
            </w:pPr>
            <w:r>
              <w:rPr>
                <w:color w:val="000000"/>
              </w:rPr>
              <w:t>[Pa]</w:t>
            </w:r>
          </w:p>
        </w:tc>
        <w:tc>
          <w:tcPr>
            <w:tcW w:w="992" w:type="dxa"/>
            <w:vAlign w:val="bottom"/>
          </w:tcPr>
          <w:p w:rsidR="00000000" w:rsidRDefault="00265218">
            <w:pPr>
              <w:spacing w:before="120" w:after="120" w:line="360" w:lineRule="auto"/>
              <w:jc w:val="center"/>
            </w:pPr>
            <w:r>
              <w:t>30</w:t>
            </w:r>
          </w:p>
        </w:tc>
        <w:tc>
          <w:tcPr>
            <w:tcW w:w="3544" w:type="dxa"/>
            <w:vAlign w:val="bottom"/>
          </w:tcPr>
          <w:p w:rsidR="00000000" w:rsidRDefault="00265218">
            <w:pPr>
              <w:spacing w:before="120" w:after="120" w:line="360" w:lineRule="auto"/>
              <w:jc w:val="center"/>
            </w:pPr>
            <w:r>
              <w:t>Michaelis-Temperaturkonstante (bei 25°C)</w:t>
            </w:r>
          </w:p>
        </w:tc>
        <w:tc>
          <w:tcPr>
            <w:tcW w:w="2409" w:type="dxa"/>
          </w:tcPr>
          <w:p w:rsidR="00000000" w:rsidRDefault="00265218">
            <w:pPr>
              <w:spacing w:before="120" w:after="120" w:line="360" w:lineRule="auto"/>
              <w:jc w:val="center"/>
            </w:pPr>
            <w:r>
              <w:t>Siehe Beschreibung, versch. Quellen und W</w:t>
            </w:r>
            <w:r>
              <w:t>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ko2_25</w:t>
            </w:r>
          </w:p>
        </w:tc>
        <w:tc>
          <w:tcPr>
            <w:tcW w:w="993" w:type="dxa"/>
          </w:tcPr>
          <w:p w:rsidR="00000000" w:rsidRDefault="00265218">
            <w:pPr>
              <w:spacing w:before="120" w:after="120" w:line="360" w:lineRule="auto"/>
              <w:jc w:val="center"/>
              <w:rPr>
                <w:color w:val="000000"/>
              </w:rPr>
            </w:pPr>
            <w:r>
              <w:rPr>
                <w:color w:val="000000"/>
              </w:rPr>
              <w:t>[kPa]</w:t>
            </w:r>
          </w:p>
        </w:tc>
        <w:tc>
          <w:tcPr>
            <w:tcW w:w="992" w:type="dxa"/>
            <w:vAlign w:val="bottom"/>
          </w:tcPr>
          <w:p w:rsidR="00000000" w:rsidRDefault="00265218">
            <w:pPr>
              <w:spacing w:before="120" w:after="120" w:line="360" w:lineRule="auto"/>
              <w:jc w:val="center"/>
            </w:pPr>
            <w:r>
              <w:t>30</w:t>
            </w:r>
          </w:p>
        </w:tc>
        <w:tc>
          <w:tcPr>
            <w:tcW w:w="3544" w:type="dxa"/>
            <w:vAlign w:val="bottom"/>
          </w:tcPr>
          <w:p w:rsidR="00000000" w:rsidRDefault="00265218">
            <w:pPr>
              <w:spacing w:before="120" w:after="120" w:line="360" w:lineRule="auto"/>
              <w:jc w:val="center"/>
            </w:pPr>
            <w:r>
              <w:t>Inhibitionskonstante für O2 (Gleichung 20 in Beschreibung)</w:t>
            </w:r>
          </w:p>
        </w:tc>
        <w:tc>
          <w:tcPr>
            <w:tcW w:w="2409" w:type="dxa"/>
          </w:tcPr>
          <w:p w:rsidR="00000000" w:rsidRDefault="00265218">
            <w:pPr>
              <w:spacing w:before="120" w:after="120" w:line="360" w:lineRule="auto"/>
              <w:jc w:val="center"/>
            </w:pPr>
            <w:r>
              <w:t>Siehe Beschreibung, versch. Quellen und Werte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pc_25</w:t>
            </w:r>
          </w:p>
        </w:tc>
        <w:tc>
          <w:tcPr>
            <w:tcW w:w="993" w:type="dxa"/>
          </w:tcPr>
          <w:p w:rsidR="00000000" w:rsidRDefault="00265218">
            <w:pPr>
              <w:spacing w:before="120" w:after="120" w:line="360" w:lineRule="auto"/>
              <w:jc w:val="center"/>
              <w:rPr>
                <w:color w:val="000000"/>
              </w:rPr>
            </w:pPr>
            <w:r>
              <w:rPr>
                <w:color w:val="000000"/>
              </w:rPr>
              <w:t>-</w:t>
            </w:r>
          </w:p>
        </w:tc>
        <w:tc>
          <w:tcPr>
            <w:tcW w:w="992" w:type="dxa"/>
            <w:vAlign w:val="bottom"/>
          </w:tcPr>
          <w:p w:rsidR="00000000" w:rsidRDefault="00265218">
            <w:pPr>
              <w:spacing w:before="120" w:after="120" w:line="360" w:lineRule="auto"/>
              <w:jc w:val="center"/>
            </w:pPr>
            <w:r>
              <w:t>3400</w:t>
            </w:r>
          </w:p>
        </w:tc>
        <w:tc>
          <w:tcPr>
            <w:tcW w:w="3544" w:type="dxa"/>
            <w:vAlign w:val="bottom"/>
          </w:tcPr>
          <w:p w:rsidR="00000000" w:rsidRDefault="00265218">
            <w:pPr>
              <w:spacing w:before="120" w:after="120" w:line="360" w:lineRule="auto"/>
              <w:jc w:val="center"/>
            </w:pPr>
            <w:r>
              <w:t>CO2/O2 – Spezitivitätswert (25°C)</w:t>
            </w:r>
          </w:p>
        </w:tc>
        <w:tc>
          <w:tcPr>
            <w:tcW w:w="2409" w:type="dxa"/>
          </w:tcPr>
          <w:p w:rsidR="00000000" w:rsidRDefault="00265218">
            <w:pPr>
              <w:spacing w:before="120" w:after="120" w:line="360" w:lineRule="auto"/>
              <w:jc w:val="center"/>
            </w:pPr>
            <w:r>
              <w:t>Siehe Beschreibung, versch. Quellen und Werte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Q10_kco2</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2,1</w:t>
            </w:r>
          </w:p>
        </w:tc>
        <w:tc>
          <w:tcPr>
            <w:tcW w:w="3544" w:type="dxa"/>
            <w:vAlign w:val="bottom"/>
          </w:tcPr>
          <w:p w:rsidR="00000000" w:rsidRDefault="00265218">
            <w:pPr>
              <w:spacing w:before="120" w:after="120" w:line="360" w:lineRule="auto"/>
              <w:jc w:val="center"/>
            </w:pPr>
            <w:r>
              <w:t>Q10-Werte (</w:t>
            </w:r>
            <w:r>
              <w:t>für 25°C ??)</w:t>
            </w:r>
          </w:p>
        </w:tc>
        <w:tc>
          <w:tcPr>
            <w:tcW w:w="2409" w:type="dxa"/>
          </w:tcPr>
          <w:p w:rsidR="00000000" w:rsidRDefault="00265218">
            <w:pPr>
              <w:spacing w:before="120" w:after="120" w:line="360" w:lineRule="auto"/>
              <w:jc w:val="center"/>
            </w:pPr>
            <w:r>
              <w:t>Siehe Beschreibung, versch. Quellen und Werte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fr-FR"/>
              </w:rPr>
            </w:pPr>
            <w:r>
              <w:rPr>
                <w:lang w:val="fr-FR"/>
              </w:rPr>
              <w:t>Q10_ko2</w:t>
            </w:r>
          </w:p>
        </w:tc>
        <w:tc>
          <w:tcPr>
            <w:tcW w:w="993" w:type="dxa"/>
          </w:tcPr>
          <w:p w:rsidR="00000000" w:rsidRDefault="00265218">
            <w:pPr>
              <w:spacing w:before="120" w:after="120" w:line="360" w:lineRule="auto"/>
              <w:jc w:val="center"/>
              <w:rPr>
                <w:color w:val="000000"/>
                <w:lang w:val="fr-FR"/>
              </w:rPr>
            </w:pPr>
          </w:p>
        </w:tc>
        <w:tc>
          <w:tcPr>
            <w:tcW w:w="992" w:type="dxa"/>
            <w:vAlign w:val="bottom"/>
          </w:tcPr>
          <w:p w:rsidR="00000000" w:rsidRDefault="00265218">
            <w:pPr>
              <w:spacing w:before="120" w:after="120" w:line="360" w:lineRule="auto"/>
              <w:jc w:val="center"/>
            </w:pPr>
            <w:r>
              <w:t>1,2</w:t>
            </w:r>
          </w:p>
        </w:tc>
        <w:tc>
          <w:tcPr>
            <w:tcW w:w="3544" w:type="dxa"/>
            <w:vAlign w:val="bottom"/>
          </w:tcPr>
          <w:p w:rsidR="00000000" w:rsidRDefault="00265218">
            <w:pPr>
              <w:spacing w:before="120" w:after="120" w:line="360" w:lineRule="auto"/>
              <w:jc w:val="center"/>
            </w:pPr>
          </w:p>
        </w:tc>
        <w:tc>
          <w:tcPr>
            <w:tcW w:w="2409" w:type="dxa"/>
          </w:tcPr>
          <w:p w:rsidR="00000000" w:rsidRDefault="00265218">
            <w:pPr>
              <w:spacing w:before="120" w:after="120" w:line="360" w:lineRule="auto"/>
              <w:jc w:val="center"/>
            </w:pPr>
            <w:r>
              <w:t>Siehe Beschreibung, versch. Quellen und Werte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fr-FR"/>
              </w:rPr>
            </w:pPr>
            <w:r>
              <w:rPr>
                <w:lang w:val="fr-FR"/>
              </w:rPr>
              <w:t>Q10_pc</w:t>
            </w:r>
          </w:p>
        </w:tc>
        <w:tc>
          <w:tcPr>
            <w:tcW w:w="993" w:type="dxa"/>
          </w:tcPr>
          <w:p w:rsidR="00000000" w:rsidRDefault="00265218">
            <w:pPr>
              <w:spacing w:before="120" w:after="120" w:line="360" w:lineRule="auto"/>
              <w:jc w:val="center"/>
              <w:rPr>
                <w:color w:val="000000"/>
                <w:lang w:val="fr-FR"/>
              </w:rPr>
            </w:pPr>
          </w:p>
        </w:tc>
        <w:tc>
          <w:tcPr>
            <w:tcW w:w="992" w:type="dxa"/>
            <w:vAlign w:val="bottom"/>
          </w:tcPr>
          <w:p w:rsidR="00000000" w:rsidRDefault="00265218">
            <w:pPr>
              <w:spacing w:before="120" w:after="120" w:line="360" w:lineRule="auto"/>
              <w:jc w:val="center"/>
            </w:pPr>
            <w:r>
              <w:t>0,57</w:t>
            </w:r>
          </w:p>
        </w:tc>
        <w:tc>
          <w:tcPr>
            <w:tcW w:w="3544" w:type="dxa"/>
            <w:vAlign w:val="bottom"/>
          </w:tcPr>
          <w:p w:rsidR="00000000" w:rsidRDefault="00265218">
            <w:pPr>
              <w:spacing w:before="120" w:after="120" w:line="360" w:lineRule="auto"/>
              <w:jc w:val="center"/>
            </w:pPr>
          </w:p>
        </w:tc>
        <w:tc>
          <w:tcPr>
            <w:tcW w:w="2409" w:type="dxa"/>
          </w:tcPr>
          <w:p w:rsidR="00000000" w:rsidRDefault="00265218">
            <w:pPr>
              <w:spacing w:before="120" w:after="120" w:line="360" w:lineRule="auto"/>
              <w:jc w:val="center"/>
            </w:pPr>
            <w:r>
              <w:t xml:space="preserve">Siehe Beschreibung, versch. </w:t>
            </w:r>
            <w:r>
              <w:lastRenderedPageBreak/>
              <w:t>Quellen und Werte</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pb</w:t>
            </w:r>
          </w:p>
        </w:tc>
        <w:tc>
          <w:tcPr>
            <w:tcW w:w="993" w:type="dxa"/>
          </w:tcPr>
          <w:p w:rsidR="00000000" w:rsidRDefault="00265218">
            <w:pPr>
              <w:spacing w:before="120" w:after="120" w:line="360" w:lineRule="auto"/>
              <w:jc w:val="center"/>
              <w:rPr>
                <w:color w:val="000000"/>
              </w:rPr>
            </w:pPr>
            <w:r>
              <w:rPr>
                <w:color w:val="000000"/>
              </w:rPr>
              <w:t>[-]</w:t>
            </w:r>
          </w:p>
        </w:tc>
        <w:tc>
          <w:tcPr>
            <w:tcW w:w="992" w:type="dxa"/>
            <w:vAlign w:val="bottom"/>
          </w:tcPr>
          <w:p w:rsidR="00000000" w:rsidRDefault="00265218">
            <w:pPr>
              <w:spacing w:before="120" w:after="120" w:line="360" w:lineRule="auto"/>
              <w:jc w:val="center"/>
            </w:pPr>
            <w:r>
              <w:t>0,01</w:t>
            </w:r>
          </w:p>
        </w:tc>
        <w:tc>
          <w:tcPr>
            <w:tcW w:w="3544" w:type="dxa"/>
            <w:vAlign w:val="bottom"/>
          </w:tcPr>
          <w:p w:rsidR="00000000" w:rsidRDefault="00265218">
            <w:pPr>
              <w:spacing w:before="120" w:after="120" w:line="360" w:lineRule="auto"/>
              <w:jc w:val="center"/>
            </w:pPr>
            <w:r>
              <w:t>mitochondriale Atmungsrate (Rd) / maximaler Carboxyli</w:t>
            </w:r>
            <w:r>
              <w:t>erungsrate (Vm)</w:t>
            </w:r>
          </w:p>
        </w:tc>
        <w:tc>
          <w:tcPr>
            <w:tcW w:w="2409" w:type="dxa"/>
          </w:tcPr>
          <w:p w:rsidR="00000000" w:rsidRDefault="00265218">
            <w:pPr>
              <w:spacing w:before="120" w:after="120" w:line="360" w:lineRule="auto"/>
              <w:jc w:val="center"/>
            </w:pPr>
          </w:p>
        </w:tc>
        <w:tc>
          <w:tcPr>
            <w:tcW w:w="2694" w:type="dxa"/>
          </w:tcPr>
          <w:p w:rsidR="00000000" w:rsidRDefault="00265218">
            <w:pPr>
              <w:pStyle w:val="Textkrper2"/>
              <w:spacing w:before="120" w:after="120"/>
              <w:rPr>
                <w:color w:val="0000FF"/>
              </w:rPr>
            </w:pPr>
            <w:r>
              <w:rPr>
                <w:color w:val="0000FF"/>
              </w:rPr>
              <w:t>Woher ??</w:t>
            </w:r>
          </w:p>
          <w:p w:rsidR="00000000" w:rsidRDefault="00265218">
            <w:pPr>
              <w:spacing w:before="120" w:after="120" w:line="360" w:lineRule="auto"/>
            </w:pPr>
          </w:p>
        </w:tc>
        <w:tc>
          <w:tcPr>
            <w:tcW w:w="2948" w:type="dxa"/>
          </w:tcPr>
          <w:p w:rsidR="00000000" w:rsidRDefault="00265218">
            <w:pPr>
              <w:spacing w:before="120" w:after="120" w:line="360" w:lineRule="auto"/>
              <w:jc w:val="center"/>
              <w:rPr>
                <w:color w:val="0000FF"/>
              </w:rPr>
            </w:pPr>
            <w:r>
              <w:rPr>
                <w:color w:val="008000"/>
              </w:rPr>
              <w:t xml:space="preserve">0,024 aus DREYER et.al. (2001): Vcmax = 90,5 </w:t>
            </w:r>
            <w:r>
              <w:rPr>
                <w:color w:val="008000"/>
              </w:rPr>
              <w:sym w:font="Symbol" w:char="F06D"/>
            </w:r>
            <w:r>
              <w:rPr>
                <w:color w:val="008000"/>
              </w:rPr>
              <w:t xml:space="preserve">mol m-2s-1; Rd = 2,17 </w:t>
            </w:r>
            <w:r>
              <w:rPr>
                <w:color w:val="008000"/>
              </w:rPr>
              <w:sym w:font="Symbol" w:char="F06D"/>
            </w:r>
            <w:r>
              <w:rPr>
                <w:color w:val="008000"/>
              </w:rPr>
              <w:t>mol m-2s-  (s.o. bei Photosynthese), für 25°C</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Nresp</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0,0068</w:t>
            </w:r>
          </w:p>
        </w:tc>
        <w:tc>
          <w:tcPr>
            <w:tcW w:w="3544" w:type="dxa"/>
            <w:vAlign w:val="bottom"/>
          </w:tcPr>
          <w:p w:rsidR="00000000" w:rsidRDefault="00265218">
            <w:pPr>
              <w:spacing w:before="120" w:after="120" w:line="360" w:lineRule="auto"/>
              <w:jc w:val="center"/>
            </w:pPr>
            <w:r>
              <w:t>Beeinflussung der Photosyntheserate durch Stickstoff-Limitierungen</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r>
              <w:t>Noch nichts</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p>
        </w:tc>
        <w:tc>
          <w:tcPr>
            <w:tcW w:w="3544" w:type="dxa"/>
            <w:vAlign w:val="bottom"/>
          </w:tcPr>
          <w:p w:rsidR="00000000" w:rsidRDefault="00265218">
            <w:pPr>
              <w:spacing w:before="120" w:after="120" w:line="360" w:lineRule="auto"/>
              <w:jc w:val="center"/>
              <w:rPr>
                <w:b/>
              </w:rPr>
            </w:pPr>
            <w:r>
              <w:rPr>
                <w:b/>
              </w:rPr>
              <w:t>phänologisch</w:t>
            </w:r>
            <w:r>
              <w:rPr>
                <w:b/>
              </w:rPr>
              <w:t>e Parameter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zw</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12</w:t>
            </w:r>
          </w:p>
        </w:tc>
        <w:tc>
          <w:tcPr>
            <w:tcW w:w="3544" w:type="dxa"/>
            <w:vAlign w:val="bottom"/>
          </w:tcPr>
          <w:p w:rsidR="00000000" w:rsidRDefault="00265218">
            <w:pPr>
              <w:spacing w:before="120" w:after="120" w:line="360" w:lineRule="auto"/>
              <w:jc w:val="center"/>
            </w:pPr>
            <w:r>
              <w:t>Schwellwert der Temperatursumme bei Blattaustrieb</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r>
              <w:t>Jörg ?</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m_bb</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0,0313</w:t>
            </w:r>
          </w:p>
        </w:tc>
        <w:tc>
          <w:tcPr>
            <w:tcW w:w="3544" w:type="dxa"/>
            <w:vAlign w:val="bottom"/>
          </w:tcPr>
          <w:p w:rsidR="00000000" w:rsidRDefault="00265218">
            <w:pPr>
              <w:spacing w:before="120" w:after="120" w:line="360" w:lineRule="auto"/>
              <w:jc w:val="center"/>
            </w:pPr>
            <w:r>
              <w:t>für die Bestimmung der Parameter m_bb und n_bb werden grosse Datensätze mit Beobachtung des Battaustriebs und zuordnenbare Wetterinformationen (Temper</w:t>
            </w:r>
            <w:r>
              <w:t xml:space="preserve">atur) gebraucht. Es ist nützlich auch Informationen zu jeglichem angepassten Phänologiemodell (Parameter, </w:t>
            </w:r>
            <w:r>
              <w:lastRenderedPageBreak/>
              <w:t>wo gefittet mit welchem Datensatz) zu sammeln.</w:t>
            </w:r>
          </w:p>
        </w:tc>
        <w:tc>
          <w:tcPr>
            <w:tcW w:w="2409" w:type="dxa"/>
          </w:tcPr>
          <w:p w:rsidR="00000000" w:rsidRDefault="00265218">
            <w:pPr>
              <w:spacing w:before="120" w:after="120" w:line="360" w:lineRule="auto"/>
              <w:jc w:val="center"/>
            </w:pPr>
            <w:r>
              <w:lastRenderedPageBreak/>
              <w:t>Wetterdienst</w:t>
            </w: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r>
              <w:t>Jörg</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n_bb</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0,0017</w:t>
            </w:r>
          </w:p>
        </w:tc>
        <w:tc>
          <w:tcPr>
            <w:tcW w:w="3544" w:type="dxa"/>
            <w:vAlign w:val="bottom"/>
          </w:tcPr>
          <w:p w:rsidR="00000000" w:rsidRDefault="00265218">
            <w:pPr>
              <w:spacing w:before="120" w:after="120" w:line="360" w:lineRule="auto"/>
              <w:jc w:val="center"/>
            </w:pPr>
            <w:r>
              <w: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anf_bb</w:t>
            </w: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r>
              <w:t>70</w:t>
            </w:r>
          </w:p>
        </w:tc>
        <w:tc>
          <w:tcPr>
            <w:tcW w:w="3544" w:type="dxa"/>
            <w:vAlign w:val="bottom"/>
          </w:tcPr>
          <w:p w:rsidR="00000000" w:rsidRDefault="00265218">
            <w:pPr>
              <w:spacing w:before="120" w:after="120" w:line="360" w:lineRule="auto"/>
              <w:jc w:val="center"/>
            </w:pPr>
            <w:r>
              <w:t>durchschnittlicher Tag an dem chill</w:t>
            </w:r>
            <w:r>
              <w:t xml:space="preserve">ing(Kälte)-Bedarf erfüllt ist, soweit bekannt oder auch Tag mit minimaler Tageslänge, ab der erst der Blatt-Austrieb erfolgen kann  </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lang w:val="en-GB"/>
              </w:rPr>
            </w:pPr>
            <w:r>
              <w:rPr>
                <w:lang w:val="en-GB"/>
              </w:rPr>
              <w:t>Jörg</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end_bb</w:t>
            </w:r>
          </w:p>
        </w:tc>
        <w:tc>
          <w:tcPr>
            <w:tcW w:w="993" w:type="dxa"/>
          </w:tcPr>
          <w:p w:rsidR="00000000" w:rsidRDefault="00265218">
            <w:pPr>
              <w:spacing w:before="120" w:after="120" w:line="360" w:lineRule="auto"/>
              <w:jc w:val="center"/>
              <w:rPr>
                <w:color w:val="000000"/>
                <w:lang w:val="en-GB"/>
              </w:rPr>
            </w:pPr>
          </w:p>
        </w:tc>
        <w:tc>
          <w:tcPr>
            <w:tcW w:w="992" w:type="dxa"/>
            <w:vAlign w:val="bottom"/>
          </w:tcPr>
          <w:p w:rsidR="00000000" w:rsidRDefault="00265218">
            <w:pPr>
              <w:spacing w:before="120" w:after="120" w:line="360" w:lineRule="auto"/>
              <w:jc w:val="center"/>
              <w:rPr>
                <w:lang w:val="en-GB"/>
              </w:rPr>
            </w:pPr>
            <w:r>
              <w:rPr>
                <w:lang w:val="en-GB"/>
              </w:rPr>
              <w:t>287</w:t>
            </w:r>
          </w:p>
        </w:tc>
        <w:tc>
          <w:tcPr>
            <w:tcW w:w="3544" w:type="dxa"/>
            <w:vAlign w:val="bottom"/>
          </w:tcPr>
          <w:p w:rsidR="00000000" w:rsidRDefault="00265218">
            <w:pPr>
              <w:spacing w:before="120" w:after="120" w:line="360" w:lineRule="auto"/>
              <w:jc w:val="center"/>
            </w:pPr>
            <w:r>
              <w:t>durchschnittlicher Tag des Blattfalls, für immergrüne Bäume = 366</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r>
              <w:t>Jörg</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rPr>
            </w:pPr>
          </w:p>
        </w:tc>
        <w:tc>
          <w:tcPr>
            <w:tcW w:w="992" w:type="dxa"/>
            <w:vAlign w:val="bottom"/>
          </w:tcPr>
          <w:p w:rsidR="00000000" w:rsidRDefault="00265218">
            <w:pPr>
              <w:spacing w:before="120" w:after="120" w:line="360" w:lineRule="auto"/>
              <w:jc w:val="center"/>
            </w:pPr>
          </w:p>
        </w:tc>
        <w:tc>
          <w:tcPr>
            <w:tcW w:w="3544" w:type="dxa"/>
            <w:vAlign w:val="bottom"/>
          </w:tcPr>
          <w:p w:rsidR="00000000" w:rsidRDefault="00265218">
            <w:pPr>
              <w:spacing w:before="120" w:after="120" w:line="360" w:lineRule="auto"/>
              <w:jc w:val="center"/>
              <w:rPr>
                <w:b/>
              </w:rPr>
            </w:pPr>
            <w:r>
              <w:rPr>
                <w:b/>
              </w:rPr>
              <w:t>Interzep</w:t>
            </w:r>
            <w:r>
              <w:rPr>
                <w:b/>
              </w:rPr>
              <w:t>tion</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pPr>
            <w:r>
              <w:t>ceppot_spec</w:t>
            </w:r>
          </w:p>
        </w:tc>
        <w:tc>
          <w:tcPr>
            <w:tcW w:w="993" w:type="dxa"/>
          </w:tcPr>
          <w:p w:rsidR="00000000" w:rsidRDefault="00265218">
            <w:pPr>
              <w:spacing w:before="120" w:after="120" w:line="360" w:lineRule="auto"/>
              <w:jc w:val="center"/>
              <w:rPr>
                <w:color w:val="000000"/>
              </w:rPr>
            </w:pPr>
            <w:r>
              <w:rPr>
                <w:color w:val="000000"/>
              </w:rPr>
              <w:t>[mm m</w:t>
            </w:r>
            <w:r>
              <w:rPr>
                <w:color w:val="000000"/>
                <w:vertAlign w:val="superscript"/>
              </w:rPr>
              <w:t>-2</w:t>
            </w:r>
            <w:r>
              <w:rPr>
                <w:color w:val="000000"/>
              </w:rPr>
              <w:t>]</w:t>
            </w:r>
          </w:p>
        </w:tc>
        <w:tc>
          <w:tcPr>
            <w:tcW w:w="992" w:type="dxa"/>
            <w:vAlign w:val="bottom"/>
          </w:tcPr>
          <w:p w:rsidR="00000000" w:rsidRDefault="00265218">
            <w:pPr>
              <w:spacing w:before="120" w:after="120" w:line="360" w:lineRule="auto"/>
              <w:jc w:val="center"/>
            </w:pPr>
            <w:r>
              <w:t>0,5</w:t>
            </w:r>
          </w:p>
        </w:tc>
        <w:tc>
          <w:tcPr>
            <w:tcW w:w="3544" w:type="dxa"/>
            <w:vAlign w:val="bottom"/>
          </w:tcPr>
          <w:p w:rsidR="00000000" w:rsidRDefault="00265218">
            <w:pPr>
              <w:spacing w:before="120" w:after="120" w:line="360" w:lineRule="auto"/>
              <w:jc w:val="center"/>
            </w:pPr>
            <w:r>
              <w:t>Interzeptionskapazität der Blätter in mm Wasser pro Quadratmeter Blattfläche</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r>
              <w:rPr>
                <w:color w:val="008000"/>
              </w:rPr>
              <w:t>KÜNSTLE &amp; MITSCHERLICH groben Gesamtansatz Birke, Buche, Eiche = 20% des Niederschlages</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p>
        </w:tc>
        <w:tc>
          <w:tcPr>
            <w:tcW w:w="3544" w:type="dxa"/>
          </w:tcPr>
          <w:p w:rsidR="00000000" w:rsidRDefault="00265218">
            <w:pPr>
              <w:spacing w:before="120" w:after="120" w:line="360" w:lineRule="auto"/>
              <w:jc w:val="center"/>
              <w:rPr>
                <w:b/>
              </w:rPr>
            </w:pPr>
            <w:r>
              <w:rPr>
                <w:b/>
              </w:rPr>
              <w:t>Regenerations und Seedlingsparameter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vertAlign w:val="subscript"/>
              </w:rPr>
            </w:pPr>
            <w:r>
              <w:rPr>
                <w:color w:val="FF0000"/>
                <w:lang w:val="en-GB"/>
              </w:rPr>
              <w:lastRenderedPageBreak/>
              <w:sym w:font="Symbol" w:char="F061"/>
            </w:r>
            <w:r>
              <w:rPr>
                <w:color w:val="FF0000"/>
                <w:vertAlign w:val="subscript"/>
              </w:rPr>
              <w:t>wint</w:t>
            </w:r>
          </w:p>
        </w:tc>
        <w:tc>
          <w:tcPr>
            <w:tcW w:w="992" w:type="dxa"/>
          </w:tcPr>
          <w:p w:rsidR="00000000" w:rsidRDefault="00265218">
            <w:pPr>
              <w:spacing w:before="120" w:after="120" w:line="360" w:lineRule="auto"/>
              <w:jc w:val="center"/>
              <w:rPr>
                <w:color w:val="FF0000"/>
                <w:vertAlign w:val="subscript"/>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p>
        </w:tc>
        <w:tc>
          <w:tcPr>
            <w:tcW w:w="3544" w:type="dxa"/>
          </w:tcPr>
          <w:p w:rsidR="00000000" w:rsidRDefault="00265218">
            <w:pPr>
              <w:spacing w:before="120" w:after="120" w:line="360" w:lineRule="auto"/>
              <w:jc w:val="center"/>
            </w:pPr>
            <w:r>
              <w:t>Parameter der Weibull-Verteilung für intrinsische Mortalität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lang w:val="en-GB"/>
              </w:rPr>
              <w:sym w:font="Symbol" w:char="F061"/>
            </w:r>
            <w:r>
              <w:rPr>
                <w:vertAlign w:val="subscript"/>
              </w:rPr>
              <w:t>wstress</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p>
        </w:tc>
        <w:tc>
          <w:tcPr>
            <w:tcW w:w="3544" w:type="dxa"/>
          </w:tcPr>
          <w:p w:rsidR="00000000" w:rsidRDefault="00265218">
            <w:pPr>
              <w:spacing w:before="120" w:after="120" w:line="360" w:lineRule="auto"/>
              <w:jc w:val="center"/>
            </w:pPr>
            <w:r>
              <w:t>Parameter der Weibull-Verteilung für Stress- Mortalität</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pPr>
            <w:r>
              <w:rPr>
                <w:color w:val="FF0000"/>
              </w:rPr>
              <w:t>W</w:t>
            </w:r>
            <w:r>
              <w:rPr>
                <w:color w:val="FF0000"/>
                <w:vertAlign w:val="subscript"/>
              </w:rPr>
              <w:t>seed</w:t>
            </w:r>
            <w:r>
              <w:rPr>
                <w:color w:val="FF0000"/>
              </w:rPr>
              <w:t xml:space="preserve"> </w:t>
            </w:r>
            <w:r>
              <w:t>[g]</w:t>
            </w:r>
          </w:p>
        </w:tc>
        <w:tc>
          <w:tcPr>
            <w:tcW w:w="992" w:type="dxa"/>
          </w:tcPr>
          <w:p w:rsidR="00000000" w:rsidRDefault="00265218">
            <w:pPr>
              <w:spacing w:before="120" w:after="120" w:line="360" w:lineRule="auto"/>
              <w:jc w:val="cente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3,8</w:t>
            </w:r>
          </w:p>
          <w:p w:rsidR="00000000" w:rsidRDefault="00265218">
            <w:pPr>
              <w:spacing w:before="120" w:after="120" w:line="360" w:lineRule="auto"/>
              <w:jc w:val="center"/>
            </w:pPr>
          </w:p>
        </w:tc>
        <w:tc>
          <w:tcPr>
            <w:tcW w:w="3544" w:type="dxa"/>
          </w:tcPr>
          <w:p w:rsidR="00000000" w:rsidRDefault="00265218">
            <w:pPr>
              <w:spacing w:before="120" w:after="120" w:line="360" w:lineRule="auto"/>
              <w:jc w:val="center"/>
            </w:pPr>
            <w:r>
              <w:t>Masse eines einzelnen Samens</w:t>
            </w:r>
          </w:p>
        </w:tc>
        <w:tc>
          <w:tcPr>
            <w:tcW w:w="2409" w:type="dxa"/>
          </w:tcPr>
          <w:p w:rsidR="00000000" w:rsidRDefault="00265218">
            <w:pPr>
              <w:spacing w:before="120" w:after="120" w:line="360" w:lineRule="auto"/>
              <w:jc w:val="center"/>
            </w:pPr>
            <w:r>
              <w:t>siehe Rohmeder, Mayer</w:t>
            </w: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color w:val="008000"/>
              </w:rPr>
            </w:pPr>
            <w:r>
              <w:rPr>
                <w:color w:val="008000"/>
              </w:rPr>
              <w:t>BURSCHEL UND HUSS (1987): Tausend</w:t>
            </w:r>
            <w:r>
              <w:rPr>
                <w:color w:val="008000"/>
              </w:rPr>
              <w:t>korngewicht 0,2 g, ergo 1 Samen durchschnittl. 0,2 mg (S. 164)</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lang w:val="fr-FR"/>
              </w:rPr>
            </w:pPr>
            <w:r>
              <w:rPr>
                <w:color w:val="FF0000"/>
                <w:lang w:val="fr-FR"/>
              </w:rPr>
              <w:t>N</w:t>
            </w:r>
            <w:r>
              <w:rPr>
                <w:color w:val="FF0000"/>
                <w:vertAlign w:val="subscript"/>
                <w:lang w:val="fr-FR"/>
              </w:rPr>
              <w:t>s,max</w:t>
            </w:r>
            <w:r>
              <w:rPr>
                <w:vertAlign w:val="subscript"/>
                <w:lang w:val="fr-FR"/>
              </w:rPr>
              <w:t xml:space="preserve"> </w:t>
            </w:r>
            <w:r>
              <w:rPr>
                <w:lang w:val="fr-FR"/>
              </w:rPr>
              <w:t>[m</w:t>
            </w:r>
            <w:r>
              <w:rPr>
                <w:vertAlign w:val="superscript"/>
                <w:lang w:val="fr-FR"/>
              </w:rPr>
              <w:t>-1</w:t>
            </w:r>
            <w:r>
              <w:rPr>
                <w:lang w:val="fr-FR"/>
              </w:rPr>
              <w:t>]</w:t>
            </w:r>
          </w:p>
        </w:tc>
        <w:tc>
          <w:tcPr>
            <w:tcW w:w="992" w:type="dxa"/>
          </w:tcPr>
          <w:p w:rsidR="00000000" w:rsidRDefault="00265218">
            <w:pPr>
              <w:spacing w:before="120" w:after="120" w:line="360" w:lineRule="auto"/>
              <w:jc w:val="center"/>
              <w:rPr>
                <w:lang w:val="fr-FR"/>
              </w:rPr>
            </w:pPr>
          </w:p>
        </w:tc>
        <w:tc>
          <w:tcPr>
            <w:tcW w:w="993" w:type="dxa"/>
          </w:tcPr>
          <w:p w:rsidR="00000000" w:rsidRDefault="00265218">
            <w:pPr>
              <w:spacing w:before="120" w:after="120" w:line="360" w:lineRule="auto"/>
              <w:jc w:val="center"/>
              <w:rPr>
                <w:color w:val="000000"/>
                <w:lang w:val="fr-FR"/>
              </w:rPr>
            </w:pPr>
          </w:p>
        </w:tc>
        <w:tc>
          <w:tcPr>
            <w:tcW w:w="992" w:type="dxa"/>
          </w:tcPr>
          <w:p w:rsidR="00000000" w:rsidRDefault="00265218">
            <w:pPr>
              <w:spacing w:before="120" w:after="120" w:line="360" w:lineRule="auto"/>
              <w:jc w:val="center"/>
              <w:rPr>
                <w:lang w:val="fr-FR"/>
              </w:rPr>
            </w:pPr>
            <w:r>
              <w:rPr>
                <w:lang w:val="fr-FR"/>
              </w:rPr>
              <w:t>10</w:t>
            </w:r>
          </w:p>
        </w:tc>
        <w:tc>
          <w:tcPr>
            <w:tcW w:w="3544" w:type="dxa"/>
          </w:tcPr>
          <w:p w:rsidR="00000000" w:rsidRDefault="00265218">
            <w:pPr>
              <w:spacing w:before="120" w:after="120" w:line="360" w:lineRule="auto"/>
              <w:jc w:val="center"/>
            </w:pPr>
            <w:r>
              <w:t>Samendichte</w:t>
            </w:r>
          </w:p>
        </w:tc>
        <w:tc>
          <w:tcPr>
            <w:tcW w:w="2409" w:type="dxa"/>
          </w:tcPr>
          <w:p w:rsidR="00000000" w:rsidRDefault="00265218">
            <w:pPr>
              <w:spacing w:before="120" w:after="120" w:line="360" w:lineRule="auto"/>
              <w:jc w:val="center"/>
            </w:pPr>
            <w:r>
              <w:t>wird vom Nutzer nach Wunsch eingestellt</w:t>
            </w: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rPr>
                <w:color w:val="008000"/>
              </w:rPr>
            </w:pPr>
            <w:r>
              <w:rPr>
                <w:color w:val="008000"/>
              </w:rPr>
              <w:t>Erscheint sehr hoch in Relation zur Buche, abgleichen mit BUHU</w:t>
            </w:r>
            <w:r>
              <w:t xml:space="preserve"> </w:t>
            </w:r>
            <w:r>
              <w:rPr>
                <w:color w:val="008000"/>
              </w:rPr>
              <w:t xml:space="preserve">BURSCHEL UND HUSS (1987): max. Samendichte bei Vollmast = </w:t>
            </w:r>
            <w:r>
              <w:rPr>
                <w:color w:val="008000"/>
              </w:rPr>
              <w:t>### / m</w:t>
            </w:r>
            <w:r>
              <w:rPr>
                <w:color w:val="008000"/>
                <w:vertAlign w:val="superscript"/>
              </w:rPr>
              <w:t>2</w:t>
            </w:r>
            <w:r>
              <w:rPr>
                <w:color w:val="008000"/>
              </w:rPr>
              <w:t xml:space="preserve"> (S. 164)</w:t>
            </w: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t>p</w:t>
            </w:r>
            <w:r>
              <w:rPr>
                <w:color w:val="FF0000"/>
                <w:vertAlign w:val="subscript"/>
              </w:rPr>
              <w:t>sa</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0,2505</w:t>
            </w:r>
          </w:p>
        </w:tc>
        <w:tc>
          <w:tcPr>
            <w:tcW w:w="3544" w:type="dxa"/>
          </w:tcPr>
          <w:p w:rsidR="00000000" w:rsidRDefault="00265218">
            <w:pPr>
              <w:spacing w:before="120" w:after="120" w:line="360" w:lineRule="auto"/>
              <w:jc w:val="center"/>
            </w:pPr>
            <w:r>
              <w:t xml:space="preserve">Parameter der allometrischen Beziehung zwischen Sprossmasse und Blattmasse eines Sämlings </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t>p</w:t>
            </w:r>
            <w:r>
              <w:rPr>
                <w:color w:val="FF0000"/>
                <w:vertAlign w:val="subscript"/>
              </w:rPr>
              <w:t>sb</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0,7232</w:t>
            </w:r>
          </w:p>
        </w:tc>
        <w:tc>
          <w:tcPr>
            <w:tcW w:w="3544" w:type="dxa"/>
          </w:tcPr>
          <w:p w:rsidR="00000000" w:rsidRDefault="00265218">
            <w:pPr>
              <w:spacing w:before="120" w:after="120" w:line="360" w:lineRule="auto"/>
              <w:jc w:val="center"/>
            </w:pPr>
            <w:r>
              <w:t xml:space="preserve">siehe </w:t>
            </w:r>
            <w:r>
              <w:rPr>
                <w:color w:val="FF0000"/>
              </w:rPr>
              <w:t>p</w:t>
            </w:r>
            <w:r>
              <w:rPr>
                <w:color w:val="FF0000"/>
                <w:vertAlign w:val="subscript"/>
              </w:rPr>
              <w:t>sa</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lastRenderedPageBreak/>
              <w:t>p</w:t>
            </w:r>
            <w:r>
              <w:rPr>
                <w:color w:val="FF0000"/>
                <w:vertAlign w:val="subscript"/>
              </w:rPr>
              <w:t>h1</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1,6947</w:t>
            </w:r>
          </w:p>
        </w:tc>
        <w:tc>
          <w:tcPr>
            <w:tcW w:w="3544" w:type="dxa"/>
          </w:tcPr>
          <w:p w:rsidR="00000000" w:rsidRDefault="00265218">
            <w:pPr>
              <w:spacing w:before="120" w:after="120" w:line="360" w:lineRule="auto"/>
              <w:jc w:val="center"/>
            </w:pPr>
            <w:r>
              <w:t>Parameter einer allometrischen Beziehung zwischen Höhe und Sprossmasse ei</w:t>
            </w:r>
            <w:r>
              <w:t>nes Sämlings</w:t>
            </w:r>
          </w:p>
        </w:tc>
        <w:tc>
          <w:tcPr>
            <w:tcW w:w="2409" w:type="dxa"/>
          </w:tcPr>
          <w:p w:rsidR="00000000" w:rsidRDefault="00265218">
            <w:pPr>
              <w:spacing w:before="120" w:after="120" w:line="360" w:lineRule="auto"/>
              <w:jc w:val="center"/>
            </w:pPr>
            <w:r>
              <w:t xml:space="preserve">siehe </w:t>
            </w:r>
            <w:r>
              <w:rPr>
                <w:color w:val="FF0000"/>
              </w:rPr>
              <w:t>p</w:t>
            </w:r>
            <w:r>
              <w:rPr>
                <w:color w:val="FF0000"/>
                <w:vertAlign w:val="subscript"/>
              </w:rPr>
              <w:t>sa</w:t>
            </w: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285"/>
        </w:trPr>
        <w:tc>
          <w:tcPr>
            <w:tcW w:w="851" w:type="dxa"/>
          </w:tcPr>
          <w:p w:rsidR="00000000" w:rsidRDefault="00265218">
            <w:pPr>
              <w:spacing w:before="120" w:after="120" w:line="360" w:lineRule="auto"/>
              <w:jc w:val="center"/>
              <w:rPr>
                <w:color w:val="FF0000"/>
              </w:rPr>
            </w:pPr>
            <w:r>
              <w:rPr>
                <w:color w:val="FF0000"/>
              </w:rPr>
              <w:t>p</w:t>
            </w:r>
            <w:r>
              <w:rPr>
                <w:color w:val="FF0000"/>
                <w:vertAlign w:val="subscript"/>
              </w:rPr>
              <w:t>h2</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0,3896</w:t>
            </w:r>
          </w:p>
        </w:tc>
        <w:tc>
          <w:tcPr>
            <w:tcW w:w="3544" w:type="dxa"/>
          </w:tcPr>
          <w:p w:rsidR="00000000" w:rsidRDefault="00265218">
            <w:pPr>
              <w:spacing w:before="120" w:after="120" w:line="360" w:lineRule="auto"/>
              <w:jc w:val="center"/>
            </w:pPr>
            <w:r>
              <w:t xml:space="preserve">siehe </w:t>
            </w:r>
            <w:r>
              <w:rPr>
                <w:color w:val="FF0000"/>
              </w:rPr>
              <w:t>p</w:t>
            </w:r>
            <w:r>
              <w:rPr>
                <w:color w:val="FF0000"/>
                <w:vertAlign w:val="subscript"/>
              </w:rPr>
              <w:t>h1</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color w:val="FF0000"/>
              </w:rPr>
            </w:pPr>
            <w:r>
              <w:rPr>
                <w:color w:val="FF0000"/>
              </w:rPr>
              <w:t>p</w:t>
            </w:r>
            <w:r>
              <w:rPr>
                <w:color w:val="FF0000"/>
                <w:vertAlign w:val="subscript"/>
              </w:rPr>
              <w:t>h3</w:t>
            </w:r>
          </w:p>
        </w:tc>
        <w:tc>
          <w:tcPr>
            <w:tcW w:w="992" w:type="dxa"/>
          </w:tcPr>
          <w:p w:rsidR="00000000" w:rsidRDefault="00265218">
            <w:pPr>
              <w:spacing w:before="120" w:after="120" w:line="360" w:lineRule="auto"/>
              <w:jc w:val="center"/>
              <w:rPr>
                <w:color w:val="FF0000"/>
              </w:rPr>
            </w:pPr>
          </w:p>
        </w:tc>
        <w:tc>
          <w:tcPr>
            <w:tcW w:w="993" w:type="dxa"/>
          </w:tcPr>
          <w:p w:rsidR="00000000" w:rsidRDefault="00265218">
            <w:pPr>
              <w:spacing w:before="120" w:after="120" w:line="360" w:lineRule="auto"/>
              <w:jc w:val="center"/>
              <w:rPr>
                <w:color w:val="000000"/>
              </w:rPr>
            </w:pPr>
          </w:p>
        </w:tc>
        <w:tc>
          <w:tcPr>
            <w:tcW w:w="992" w:type="dxa"/>
          </w:tcPr>
          <w:p w:rsidR="00000000" w:rsidRDefault="00265218">
            <w:pPr>
              <w:spacing w:before="120" w:after="120" w:line="360" w:lineRule="auto"/>
              <w:jc w:val="center"/>
            </w:pPr>
            <w:r>
              <w:t>0</w:t>
            </w:r>
          </w:p>
        </w:tc>
        <w:tc>
          <w:tcPr>
            <w:tcW w:w="3544" w:type="dxa"/>
          </w:tcPr>
          <w:p w:rsidR="00000000" w:rsidRDefault="00265218">
            <w:pPr>
              <w:spacing w:before="120" w:after="120" w:line="360" w:lineRule="auto"/>
              <w:jc w:val="center"/>
            </w:pPr>
            <w:r>
              <w:t>nur für Fichte momentan nötig</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color w:val="FF0000"/>
                <w:lang w:val="en-GB"/>
              </w:rPr>
            </w:pPr>
            <w:r>
              <w:rPr>
                <w:color w:val="FF0000"/>
                <w:lang w:val="en-GB"/>
              </w:rPr>
              <w:t>p</w:t>
            </w:r>
            <w:r>
              <w:rPr>
                <w:color w:val="FF0000"/>
                <w:vertAlign w:val="subscript"/>
                <w:lang w:val="en-GB"/>
              </w:rPr>
              <w:t>c</w:t>
            </w:r>
          </w:p>
        </w:tc>
        <w:tc>
          <w:tcPr>
            <w:tcW w:w="992" w:type="dxa"/>
          </w:tcPr>
          <w:p w:rsidR="00000000" w:rsidRDefault="00265218">
            <w:pPr>
              <w:spacing w:before="120" w:after="120" w:line="360" w:lineRule="auto"/>
              <w:jc w:val="center"/>
              <w:rPr>
                <w:color w:val="FF0000"/>
                <w:lang w:val="en-GB"/>
              </w:rPr>
            </w:pPr>
          </w:p>
        </w:tc>
        <w:tc>
          <w:tcPr>
            <w:tcW w:w="993" w:type="dxa"/>
          </w:tcPr>
          <w:p w:rsidR="00000000" w:rsidRDefault="00265218">
            <w:pPr>
              <w:spacing w:before="120" w:after="120" w:line="360" w:lineRule="auto"/>
              <w:jc w:val="center"/>
              <w:rPr>
                <w:color w:val="000000"/>
                <w:lang w:val="en-GB"/>
              </w:rPr>
            </w:pPr>
          </w:p>
        </w:tc>
        <w:tc>
          <w:tcPr>
            <w:tcW w:w="992" w:type="dxa"/>
          </w:tcPr>
          <w:p w:rsidR="00000000" w:rsidRDefault="00265218">
            <w:pPr>
              <w:spacing w:before="120" w:after="120" w:line="360" w:lineRule="auto"/>
              <w:jc w:val="center"/>
              <w:rPr>
                <w:lang w:val="en-GB"/>
              </w:rPr>
            </w:pPr>
          </w:p>
        </w:tc>
        <w:tc>
          <w:tcPr>
            <w:tcW w:w="3544" w:type="dxa"/>
          </w:tcPr>
          <w:p w:rsidR="00000000" w:rsidRDefault="00265218">
            <w:pPr>
              <w:spacing w:before="120" w:after="120" w:line="360" w:lineRule="auto"/>
              <w:jc w:val="center"/>
              <w:rPr>
                <w:lang w:val="en-GB"/>
              </w:rPr>
            </w:pP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k_opm_fol</w:t>
            </w:r>
          </w:p>
        </w:tc>
        <w:tc>
          <w:tcPr>
            <w:tcW w:w="993" w:type="dxa"/>
          </w:tcPr>
          <w:p w:rsidR="00000000" w:rsidRDefault="00265218">
            <w:pPr>
              <w:spacing w:before="120" w:after="120" w:line="360" w:lineRule="auto"/>
              <w:jc w:val="center"/>
              <w:rPr>
                <w:color w:val="000000"/>
              </w:rPr>
            </w:pPr>
            <w:r>
              <w:rPr>
                <w:color w:val="000000"/>
              </w:rPr>
              <w:t>[d</w:t>
            </w:r>
            <w:r>
              <w:rPr>
                <w:color w:val="000000"/>
                <w:vertAlign w:val="superscript"/>
              </w:rPr>
              <w:t>-1</w:t>
            </w:r>
            <w:r>
              <w:rPr>
                <w:color w:val="000000"/>
              </w:rPr>
              <w:t>]</w:t>
            </w:r>
          </w:p>
        </w:tc>
        <w:tc>
          <w:tcPr>
            <w:tcW w:w="992" w:type="dxa"/>
            <w:vAlign w:val="bottom"/>
          </w:tcPr>
          <w:p w:rsidR="00000000" w:rsidRDefault="00265218">
            <w:pPr>
              <w:spacing w:before="120" w:after="120" w:line="360" w:lineRule="auto"/>
              <w:jc w:val="center"/>
            </w:pPr>
            <w:r>
              <w:t>0,0072</w:t>
            </w:r>
          </w:p>
        </w:tc>
        <w:tc>
          <w:tcPr>
            <w:tcW w:w="3544" w:type="dxa"/>
            <w:vAlign w:val="bottom"/>
          </w:tcPr>
          <w:p w:rsidR="00000000" w:rsidRDefault="00265218">
            <w:pPr>
              <w:spacing w:before="120" w:after="120" w:line="360" w:lineRule="auto"/>
              <w:jc w:val="center"/>
            </w:pPr>
            <w:r>
              <w:t>für die Bestimmung aller k_opm und k_syn parameter werden Resultate von Inkubationsversuchen oder Zersetzungsv</w:t>
            </w:r>
            <w:r>
              <w:t>ersuchen mit der 'litter bag' Methode benötigt. Parametrisierung erfolgt später</w:t>
            </w:r>
          </w:p>
          <w:p w:rsidR="00000000" w:rsidRDefault="00265218">
            <w:pPr>
              <w:spacing w:before="120" w:after="120" w:line="360" w:lineRule="auto"/>
              <w:jc w:val="center"/>
            </w:pPr>
            <w:r>
              <w:t>mineralization constant of foliage litter</w:t>
            </w:r>
          </w:p>
        </w:tc>
        <w:tc>
          <w:tcPr>
            <w:tcW w:w="2409" w:type="dxa"/>
          </w:tcPr>
          <w:p w:rsidR="00000000" w:rsidRDefault="00265218">
            <w:pPr>
              <w:spacing w:before="120" w:after="120" w:line="360" w:lineRule="auto"/>
              <w:jc w:val="cente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pPr>
            <w:r>
              <w:rPr>
                <w:color w:val="008000"/>
              </w:rPr>
              <w:t>Siehe evtl. Zersetzungsversuch unter Laborbedingungen (26 Wochen, beimpft) bei Mc TIERNAN, K.B. AND INESON, P. (1997); CO2 r</w:t>
            </w:r>
            <w:r>
              <w:rPr>
                <w:color w:val="008000"/>
              </w:rPr>
              <w:t>elease-rates, initial and final Ca, Mg, K, N, and P composition (% of DW), für 7 Baumarten (nicht in EXCEL)</w:t>
            </w: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k_syn_fol</w:t>
            </w:r>
          </w:p>
        </w:tc>
        <w:tc>
          <w:tcPr>
            <w:tcW w:w="993" w:type="dxa"/>
          </w:tcPr>
          <w:p w:rsidR="00000000" w:rsidRDefault="00265218">
            <w:pPr>
              <w:spacing w:before="120" w:after="120" w:line="360" w:lineRule="auto"/>
              <w:jc w:val="center"/>
              <w:rPr>
                <w:color w:val="000000"/>
                <w:lang w:val="en-GB"/>
              </w:rPr>
            </w:pP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0,6</w:t>
            </w:r>
          </w:p>
        </w:tc>
        <w:tc>
          <w:tcPr>
            <w:tcW w:w="3544" w:type="dxa"/>
            <w:vAlign w:val="bottom"/>
          </w:tcPr>
          <w:p w:rsidR="00000000" w:rsidRDefault="00265218">
            <w:pPr>
              <w:spacing w:before="120" w:after="120" w:line="360" w:lineRule="auto"/>
              <w:jc w:val="center"/>
              <w:rPr>
                <w:lang w:val="en-GB"/>
              </w:rPr>
            </w:pPr>
            <w:r>
              <w:rPr>
                <w:lang w:val="en-GB"/>
              </w:rPr>
              <w:t>synthesis coefficient of humus from foliage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k_opm_frt</w:t>
            </w:r>
          </w:p>
        </w:tc>
        <w:tc>
          <w:tcPr>
            <w:tcW w:w="993" w:type="dxa"/>
          </w:tcPr>
          <w:p w:rsidR="00000000" w:rsidRDefault="00265218">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0,01</w:t>
            </w:r>
          </w:p>
        </w:tc>
        <w:tc>
          <w:tcPr>
            <w:tcW w:w="3544" w:type="dxa"/>
            <w:vAlign w:val="bottom"/>
          </w:tcPr>
          <w:p w:rsidR="00000000" w:rsidRDefault="00265218">
            <w:pPr>
              <w:spacing w:before="120" w:after="120" w:line="360" w:lineRule="auto"/>
              <w:jc w:val="center"/>
              <w:rPr>
                <w:lang w:val="en-GB"/>
              </w:rPr>
            </w:pPr>
            <w:r>
              <w:rPr>
                <w:lang w:val="en-GB"/>
              </w:rPr>
              <w:t>mineralization constant of fine root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k_syn_frt</w:t>
            </w:r>
          </w:p>
        </w:tc>
        <w:tc>
          <w:tcPr>
            <w:tcW w:w="993" w:type="dxa"/>
          </w:tcPr>
          <w:p w:rsidR="00000000" w:rsidRDefault="00265218">
            <w:pPr>
              <w:spacing w:before="120" w:after="120" w:line="360" w:lineRule="auto"/>
              <w:jc w:val="center"/>
              <w:rPr>
                <w:color w:val="000000"/>
                <w:lang w:val="en-GB"/>
              </w:rPr>
            </w:pP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0,6</w:t>
            </w:r>
          </w:p>
        </w:tc>
        <w:tc>
          <w:tcPr>
            <w:tcW w:w="3544" w:type="dxa"/>
            <w:vAlign w:val="bottom"/>
          </w:tcPr>
          <w:p w:rsidR="00000000" w:rsidRDefault="00265218">
            <w:pPr>
              <w:spacing w:before="120" w:after="120" w:line="360" w:lineRule="auto"/>
              <w:jc w:val="center"/>
              <w:rPr>
                <w:lang w:val="en-GB"/>
              </w:rPr>
            </w:pPr>
            <w:r>
              <w:rPr>
                <w:lang w:val="en-GB"/>
              </w:rPr>
              <w:t>synthesis coefficient of humus from fine root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k_opm_stem</w:t>
            </w:r>
          </w:p>
        </w:tc>
        <w:tc>
          <w:tcPr>
            <w:tcW w:w="993" w:type="dxa"/>
          </w:tcPr>
          <w:p w:rsidR="00000000" w:rsidRDefault="00265218">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0,0005</w:t>
            </w:r>
          </w:p>
        </w:tc>
        <w:tc>
          <w:tcPr>
            <w:tcW w:w="3544" w:type="dxa"/>
            <w:vAlign w:val="bottom"/>
          </w:tcPr>
          <w:p w:rsidR="00000000" w:rsidRDefault="00265218">
            <w:pPr>
              <w:spacing w:before="120" w:after="120" w:line="360" w:lineRule="auto"/>
              <w:jc w:val="center"/>
              <w:rPr>
                <w:lang w:val="en-GB"/>
              </w:rPr>
            </w:pPr>
            <w:r>
              <w:rPr>
                <w:lang w:val="en-GB"/>
              </w:rPr>
              <w:t>mineralization constant of stem wood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pPr>
            <w:r>
              <w:rPr>
                <w:color w:val="0000FF"/>
              </w:rPr>
              <w:t>Woher ??</w:t>
            </w:r>
          </w:p>
        </w:tc>
        <w:tc>
          <w:tcPr>
            <w:tcW w:w="2948" w:type="dxa"/>
          </w:tcPr>
          <w:p w:rsidR="00000000" w:rsidRDefault="00265218">
            <w:pPr>
              <w:spacing w:before="120" w:after="120" w:line="360" w:lineRule="auto"/>
              <w:jc w:val="center"/>
              <w:rPr>
                <w:color w:val="008000"/>
              </w:rPr>
            </w:pPr>
            <w:r>
              <w:rPr>
                <w:color w:val="008000"/>
              </w:rPr>
              <w:t>Holz- u. Borken-Zersetzungsversuch bei PESCHKE UND MOLLENHAUER (1993): Nitrifika</w:t>
            </w:r>
            <w:r>
              <w:rPr>
                <w:color w:val="008000"/>
              </w:rPr>
              <w:t>tionshalbwertzeit Holz 48,3 Tage/ Borke 33,6 Tage und Kohlenstoffabbau nach 28 Wochen Holz 3,06%/ Borke 2,88% (siehe birke_neu.xls)</w:t>
            </w: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pPr>
          </w:p>
        </w:tc>
        <w:tc>
          <w:tcPr>
            <w:tcW w:w="992" w:type="dxa"/>
          </w:tcPr>
          <w:p w:rsidR="00000000" w:rsidRDefault="00265218">
            <w:pPr>
              <w:spacing w:before="120" w:after="120" w:line="360" w:lineRule="auto"/>
              <w:jc w:val="center"/>
              <w:rPr>
                <w:lang w:val="en-GB"/>
              </w:rPr>
            </w:pPr>
            <w:r>
              <w:rPr>
                <w:lang w:val="en-GB"/>
              </w:rPr>
              <w:t>k_syn_stem</w:t>
            </w:r>
          </w:p>
        </w:tc>
        <w:tc>
          <w:tcPr>
            <w:tcW w:w="993" w:type="dxa"/>
          </w:tcPr>
          <w:p w:rsidR="00000000" w:rsidRDefault="00265218">
            <w:pPr>
              <w:spacing w:before="120" w:after="120" w:line="360" w:lineRule="auto"/>
              <w:jc w:val="center"/>
              <w:rPr>
                <w:color w:val="000000"/>
                <w:lang w:val="en-GB"/>
              </w:rPr>
            </w:pP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0,8</w:t>
            </w:r>
          </w:p>
        </w:tc>
        <w:tc>
          <w:tcPr>
            <w:tcW w:w="3544" w:type="dxa"/>
            <w:vAlign w:val="bottom"/>
          </w:tcPr>
          <w:p w:rsidR="00000000" w:rsidRDefault="00265218">
            <w:pPr>
              <w:spacing w:before="120" w:after="120" w:line="360" w:lineRule="auto"/>
              <w:jc w:val="center"/>
              <w:rPr>
                <w:lang w:val="en-GB"/>
              </w:rPr>
            </w:pPr>
            <w:r>
              <w:rPr>
                <w:lang w:val="en-GB"/>
              </w:rPr>
              <w:t>synthesis coefficient of humus from stem wood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k_opm_tbc</w:t>
            </w:r>
          </w:p>
        </w:tc>
        <w:tc>
          <w:tcPr>
            <w:tcW w:w="993" w:type="dxa"/>
          </w:tcPr>
          <w:p w:rsidR="00000000" w:rsidRDefault="00265218">
            <w:pPr>
              <w:spacing w:before="120" w:after="120" w:line="360" w:lineRule="auto"/>
              <w:jc w:val="center"/>
              <w:rPr>
                <w:color w:val="000000"/>
                <w:lang w:val="en-GB"/>
              </w:rPr>
            </w:pPr>
            <w:r>
              <w:rPr>
                <w:color w:val="000000"/>
                <w:lang w:val="en-GB"/>
              </w:rPr>
              <w:t>[d</w:t>
            </w:r>
            <w:r>
              <w:rPr>
                <w:color w:val="000000"/>
                <w:vertAlign w:val="superscript"/>
                <w:lang w:val="en-GB"/>
              </w:rPr>
              <w:t>-1</w:t>
            </w: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0,0009</w:t>
            </w:r>
          </w:p>
        </w:tc>
        <w:tc>
          <w:tcPr>
            <w:tcW w:w="3544" w:type="dxa"/>
            <w:vAlign w:val="bottom"/>
          </w:tcPr>
          <w:p w:rsidR="00000000" w:rsidRDefault="00265218">
            <w:pPr>
              <w:spacing w:before="120" w:after="120" w:line="360" w:lineRule="auto"/>
              <w:jc w:val="center"/>
              <w:rPr>
                <w:lang w:val="en-GB"/>
              </w:rPr>
            </w:pPr>
            <w:r>
              <w:rPr>
                <w:lang w:val="en-GB"/>
              </w:rPr>
              <w:t>mineralization</w:t>
            </w:r>
            <w:r>
              <w:rPr>
                <w:lang w:val="en-GB"/>
              </w:rPr>
              <w:t xml:space="preserve"> constant of twigs, branches and coarse root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r w:rsidR="00000000">
        <w:tblPrEx>
          <w:tblCellMar>
            <w:top w:w="0" w:type="dxa"/>
            <w:left w:w="0" w:type="dxa"/>
            <w:bottom w:w="0" w:type="dxa"/>
            <w:right w:w="0" w:type="dxa"/>
          </w:tblCellMar>
        </w:tblPrEx>
        <w:trPr>
          <w:trHeight w:val="315"/>
        </w:trPr>
        <w:tc>
          <w:tcPr>
            <w:tcW w:w="851" w:type="dxa"/>
          </w:tcPr>
          <w:p w:rsidR="00000000" w:rsidRDefault="00265218">
            <w:pPr>
              <w:spacing w:before="120" w:after="120" w:line="360" w:lineRule="auto"/>
              <w:jc w:val="center"/>
              <w:rPr>
                <w:lang w:val="en-GB"/>
              </w:rPr>
            </w:pPr>
          </w:p>
        </w:tc>
        <w:tc>
          <w:tcPr>
            <w:tcW w:w="992" w:type="dxa"/>
          </w:tcPr>
          <w:p w:rsidR="00000000" w:rsidRDefault="00265218">
            <w:pPr>
              <w:spacing w:before="120" w:after="120" w:line="360" w:lineRule="auto"/>
              <w:jc w:val="center"/>
              <w:rPr>
                <w:lang w:val="en-GB"/>
              </w:rPr>
            </w:pPr>
            <w:r>
              <w:rPr>
                <w:lang w:val="en-GB"/>
              </w:rPr>
              <w:t>k_syn_tbc</w:t>
            </w:r>
          </w:p>
        </w:tc>
        <w:tc>
          <w:tcPr>
            <w:tcW w:w="993" w:type="dxa"/>
          </w:tcPr>
          <w:p w:rsidR="00000000" w:rsidRDefault="00265218">
            <w:pPr>
              <w:spacing w:before="120" w:after="120" w:line="360" w:lineRule="auto"/>
              <w:jc w:val="center"/>
              <w:rPr>
                <w:color w:val="000000"/>
                <w:lang w:val="en-GB"/>
              </w:rPr>
            </w:pPr>
            <w:r>
              <w:rPr>
                <w:color w:val="000000"/>
                <w:lang w:val="en-GB"/>
              </w:rPr>
              <w:t>[-]</w:t>
            </w:r>
          </w:p>
        </w:tc>
        <w:tc>
          <w:tcPr>
            <w:tcW w:w="992" w:type="dxa"/>
            <w:vAlign w:val="bottom"/>
          </w:tcPr>
          <w:p w:rsidR="00000000" w:rsidRDefault="00265218">
            <w:pPr>
              <w:spacing w:before="120" w:after="120" w:line="360" w:lineRule="auto"/>
              <w:jc w:val="center"/>
              <w:rPr>
                <w:lang w:val="en-GB"/>
              </w:rPr>
            </w:pPr>
            <w:r>
              <w:rPr>
                <w:lang w:val="en-GB"/>
              </w:rPr>
              <w:t>0,8</w:t>
            </w:r>
          </w:p>
        </w:tc>
        <w:tc>
          <w:tcPr>
            <w:tcW w:w="3544" w:type="dxa"/>
            <w:vAlign w:val="bottom"/>
          </w:tcPr>
          <w:p w:rsidR="00000000" w:rsidRDefault="00265218">
            <w:pPr>
              <w:spacing w:before="120" w:after="120" w:line="360" w:lineRule="auto"/>
              <w:jc w:val="center"/>
              <w:rPr>
                <w:lang w:val="en-GB"/>
              </w:rPr>
            </w:pPr>
            <w:r>
              <w:rPr>
                <w:lang w:val="en-GB"/>
              </w:rPr>
              <w:t>synthesis coefficient of humus from twigs, branches and coarse root litter</w:t>
            </w:r>
          </w:p>
        </w:tc>
        <w:tc>
          <w:tcPr>
            <w:tcW w:w="2409" w:type="dxa"/>
          </w:tcPr>
          <w:p w:rsidR="00000000" w:rsidRDefault="00265218">
            <w:pPr>
              <w:spacing w:before="120" w:after="120" w:line="360" w:lineRule="auto"/>
              <w:jc w:val="center"/>
              <w:rPr>
                <w:lang w:val="en-GB"/>
              </w:rPr>
            </w:pPr>
          </w:p>
        </w:tc>
        <w:tc>
          <w:tcPr>
            <w:tcW w:w="2694" w:type="dxa"/>
          </w:tcPr>
          <w:p w:rsidR="00000000" w:rsidRDefault="00265218">
            <w:pPr>
              <w:spacing w:before="120" w:after="120" w:line="360" w:lineRule="auto"/>
              <w:jc w:val="center"/>
              <w:rPr>
                <w:lang w:val="en-GB"/>
              </w:rPr>
            </w:pPr>
            <w:r>
              <w:rPr>
                <w:color w:val="0000FF"/>
              </w:rPr>
              <w:t>Woher ??</w:t>
            </w:r>
          </w:p>
        </w:tc>
        <w:tc>
          <w:tcPr>
            <w:tcW w:w="2948" w:type="dxa"/>
          </w:tcPr>
          <w:p w:rsidR="00000000" w:rsidRDefault="00265218">
            <w:pPr>
              <w:spacing w:before="120" w:after="120" w:line="360" w:lineRule="auto"/>
              <w:jc w:val="center"/>
              <w:rPr>
                <w:lang w:val="en-GB"/>
              </w:rPr>
            </w:pPr>
          </w:p>
        </w:tc>
      </w:tr>
    </w:tbl>
    <w:p w:rsidR="00265218" w:rsidRDefault="00265218">
      <w:pPr>
        <w:spacing w:before="120"/>
        <w:rPr>
          <w:lang w:val="en-GB"/>
        </w:rPr>
      </w:pPr>
    </w:p>
    <w:sectPr w:rsidR="00265218">
      <w:headerReference w:type="default" r:id="rId8"/>
      <w:footerReference w:type="even" r:id="rId9"/>
      <w:footerReference w:type="default" r:id="rId10"/>
      <w:pgSz w:w="16840" w:h="11907" w:orient="landscape" w:code="9"/>
      <w:pgMar w:top="1418" w:right="851" w:bottom="96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218" w:rsidRDefault="00265218">
      <w:r>
        <w:separator/>
      </w:r>
    </w:p>
  </w:endnote>
  <w:endnote w:type="continuationSeparator" w:id="0">
    <w:p w:rsidR="00265218" w:rsidRDefault="0026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521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10</w:t>
    </w:r>
    <w:r>
      <w:rPr>
        <w:rStyle w:val="Seitenzahl"/>
      </w:rPr>
      <w:fldChar w:fldCharType="end"/>
    </w:r>
  </w:p>
  <w:p w:rsidR="00000000" w:rsidRDefault="0026521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5218">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218" w:rsidRDefault="00265218">
      <w:r>
        <w:separator/>
      </w:r>
    </w:p>
  </w:footnote>
  <w:footnote w:type="continuationSeparator" w:id="0">
    <w:p w:rsidR="00265218" w:rsidRDefault="00265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5218">
    <w:pPr>
      <w:pStyle w:val="Kopfzeile"/>
      <w:jc w:val="center"/>
    </w:pPr>
    <w:r>
      <w:t xml:space="preserve">Form_parametEI.doc   Seite </w:t>
    </w:r>
    <w:r>
      <w:rPr>
        <w:rStyle w:val="Seitenzahl"/>
      </w:rPr>
      <w:fldChar w:fldCharType="begin"/>
    </w:r>
    <w:r>
      <w:rPr>
        <w:rStyle w:val="Seitenzahl"/>
      </w:rPr>
      <w:instrText xml:space="preserve"> PAGE </w:instrText>
    </w:r>
    <w:r>
      <w:rPr>
        <w:rStyle w:val="Seitenzahl"/>
      </w:rPr>
      <w:fldChar w:fldCharType="separate"/>
    </w:r>
    <w:r w:rsidR="00C07240">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w:instrText>
    </w:r>
    <w:r>
      <w:rPr>
        <w:rStyle w:val="Seitenzahl"/>
      </w:rPr>
      <w:fldChar w:fldCharType="separate"/>
    </w:r>
    <w:r w:rsidR="00C07240">
      <w:rPr>
        <w:rStyle w:val="Seitenzahl"/>
        <w:noProof/>
      </w:rPr>
      <w:t>15</w:t>
    </w:r>
    <w:r>
      <w:rPr>
        <w:rStyle w:val="Seitenzah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5910"/>
    <w:multiLevelType w:val="multilevel"/>
    <w:tmpl w:val="E42045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FF10E58"/>
    <w:multiLevelType w:val="multilevel"/>
    <w:tmpl w:val="DE4824F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BEB003A"/>
    <w:multiLevelType w:val="singleLevel"/>
    <w:tmpl w:val="D6E4A97E"/>
    <w:lvl w:ilvl="0">
      <w:start w:val="1"/>
      <w:numFmt w:val="upperLetter"/>
      <w:lvlText w:val="%1)"/>
      <w:lvlJc w:val="left"/>
      <w:pPr>
        <w:tabs>
          <w:tab w:val="num" w:pos="360"/>
        </w:tabs>
        <w:ind w:left="360" w:hanging="360"/>
      </w:pPr>
      <w:rPr>
        <w:rFonts w:hint="default"/>
      </w:rPr>
    </w:lvl>
  </w:abstractNum>
  <w:abstractNum w:abstractNumId="3">
    <w:nsid w:val="433B6D72"/>
    <w:multiLevelType w:val="multilevel"/>
    <w:tmpl w:val="D6DAEE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1BF5415"/>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56DB60AA"/>
    <w:multiLevelType w:val="multilevel"/>
    <w:tmpl w:val="4ECE9BE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630802CA"/>
    <w:multiLevelType w:val="multilevel"/>
    <w:tmpl w:val="782E04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4625B67"/>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nsid w:val="6EB8602B"/>
    <w:multiLevelType w:val="multilevel"/>
    <w:tmpl w:val="2746FB7E"/>
    <w:lvl w:ilvl="0">
      <w:start w:val="1"/>
      <w:numFmt w:val="decimal"/>
      <w:lvlText w:val="%1."/>
      <w:lvlJc w:val="left"/>
      <w:pPr>
        <w:tabs>
          <w:tab w:val="num" w:pos="780"/>
        </w:tabs>
        <w:ind w:left="780" w:hanging="360"/>
      </w:p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num w:numId="1">
    <w:abstractNumId w:val="2"/>
  </w:num>
  <w:num w:numId="2">
    <w:abstractNumId w:val="7"/>
  </w:num>
  <w:num w:numId="3">
    <w:abstractNumId w:val="4"/>
  </w:num>
  <w:num w:numId="4">
    <w:abstractNumId w:val="1"/>
  </w:num>
  <w:num w:numId="5">
    <w:abstractNumId w:val="3"/>
  </w:num>
  <w:num w:numId="6">
    <w:abstractNumId w:val="5"/>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240"/>
    <w:rsid w:val="00265218"/>
    <w:rsid w:val="00C072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spacing w:before="240" w:after="120" w:line="480" w:lineRule="auto"/>
      <w:jc w:val="center"/>
      <w:outlineLvl w:val="0"/>
    </w:pPr>
    <w:rPr>
      <w:b/>
      <w:caps/>
      <w:kern w:val="28"/>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
    <w:name w:val="Body"/>
    <w:basedOn w:val="Standard"/>
    <w:pPr>
      <w:widowControl w:val="0"/>
    </w:pPr>
    <w:rPr>
      <w:rFonts w:ascii="Times" w:hAnsi="Times"/>
      <w:snapToGrid w:val="0"/>
      <w:sz w:val="24"/>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pPr>
  </w:style>
  <w:style w:type="paragraph" w:styleId="Textkrper">
    <w:name w:val="Body Text"/>
    <w:basedOn w:val="Standard"/>
    <w:semiHidden/>
    <w:pPr>
      <w:spacing w:before="120" w:after="120" w:line="360" w:lineRule="auto"/>
      <w:jc w:val="center"/>
    </w:pPr>
    <w:rPr>
      <w:color w:val="FF0000"/>
    </w:rPr>
  </w:style>
  <w:style w:type="paragraph" w:styleId="Textkrper2">
    <w:name w:val="Body Text 2"/>
    <w:basedOn w:val="Standard"/>
    <w:semiHidden/>
    <w:pPr>
      <w:spacing w:line="360" w:lineRule="auto"/>
      <w:jc w:val="center"/>
    </w:pPr>
  </w:style>
  <w:style w:type="paragraph" w:styleId="Textkrper3">
    <w:name w:val="Body Text 3"/>
    <w:basedOn w:val="Standard"/>
    <w:semiHidden/>
    <w:pPr>
      <w:spacing w:before="120" w:after="120" w:line="360" w:lineRule="auto"/>
      <w:jc w:val="center"/>
    </w:pPr>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spacing w:before="240" w:after="120" w:line="480" w:lineRule="auto"/>
      <w:jc w:val="center"/>
      <w:outlineLvl w:val="0"/>
    </w:pPr>
    <w:rPr>
      <w:b/>
      <w:caps/>
      <w:kern w:val="28"/>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
    <w:name w:val="Body"/>
    <w:basedOn w:val="Standard"/>
    <w:pPr>
      <w:widowControl w:val="0"/>
    </w:pPr>
    <w:rPr>
      <w:rFonts w:ascii="Times" w:hAnsi="Times"/>
      <w:snapToGrid w:val="0"/>
      <w:sz w:val="24"/>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pPr>
  </w:style>
  <w:style w:type="paragraph" w:styleId="Textkrper">
    <w:name w:val="Body Text"/>
    <w:basedOn w:val="Standard"/>
    <w:semiHidden/>
    <w:pPr>
      <w:spacing w:before="120" w:after="120" w:line="360" w:lineRule="auto"/>
      <w:jc w:val="center"/>
    </w:pPr>
    <w:rPr>
      <w:color w:val="FF0000"/>
    </w:rPr>
  </w:style>
  <w:style w:type="paragraph" w:styleId="Textkrper2">
    <w:name w:val="Body Text 2"/>
    <w:basedOn w:val="Standard"/>
    <w:semiHidden/>
    <w:pPr>
      <w:spacing w:line="360" w:lineRule="auto"/>
      <w:jc w:val="center"/>
    </w:pPr>
  </w:style>
  <w:style w:type="paragraph" w:styleId="Textkrper3">
    <w:name w:val="Body Text 3"/>
    <w:basedOn w:val="Standard"/>
    <w:semiHidden/>
    <w:pPr>
      <w:spacing w:before="120" w:after="120" w:line="360" w:lineRule="auto"/>
      <w:jc w:val="center"/>
    </w:pPr>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1566</Words>
  <Characters>9869</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ANMERKUNGEN ZUR PARAMETRISIERUNG VON 4C</vt:lpstr>
      <vt:lpstr>ANMERKUNGEN ZUR PARAMETRISIERUNG VON 4C</vt:lpstr>
    </vt:vector>
  </TitlesOfParts>
  <Company>PIK</Company>
  <LinksUpToDate>false</LinksUpToDate>
  <CharactersWithSpaces>11413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ANMERKUNGEN ZUR PARAMETRISIERUNG VON 4C</dc:title>
  <dc:creator>peter mohr</dc:creator>
  <cp:lastModifiedBy>Petra Lasch</cp:lastModifiedBy>
  <cp:revision>2</cp:revision>
  <cp:lastPrinted>2001-08-06T07:47:00Z</cp:lastPrinted>
  <dcterms:created xsi:type="dcterms:W3CDTF">2019-06-11T08:46:00Z</dcterms:created>
  <dcterms:modified xsi:type="dcterms:W3CDTF">2019-06-11T08:46:00Z</dcterms:modified>
</cp:coreProperties>
</file>