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C75" w:rsidRPr="00B43E2D" w:rsidRDefault="003F1C75" w:rsidP="00A9731D">
      <w:pPr>
        <w:pStyle w:val="berschrift1"/>
        <w:spacing w:before="0" w:after="0"/>
        <w:rPr>
          <w:sz w:val="20"/>
          <w:szCs w:val="20"/>
        </w:rPr>
      </w:pPr>
      <w:bookmarkStart w:id="0" w:name="_Ref504549785"/>
      <w:bookmarkStart w:id="1" w:name="_GoBack"/>
      <w:bookmarkEnd w:id="1"/>
      <w:r w:rsidRPr="00B43E2D">
        <w:rPr>
          <w:sz w:val="20"/>
          <w:szCs w:val="20"/>
        </w:rPr>
        <w:t>Anmerkungen zur Parametrisierung von 4C</w:t>
      </w:r>
    </w:p>
    <w:p w:rsidR="003F1C75" w:rsidRPr="00B43E2D" w:rsidRDefault="003F1C75" w:rsidP="00A9731D">
      <w:pPr>
        <w:spacing w:after="0"/>
        <w:rPr>
          <w:sz w:val="20"/>
          <w:szCs w:val="20"/>
        </w:rPr>
      </w:pPr>
      <w:r w:rsidRPr="00B43E2D">
        <w:rPr>
          <w:sz w:val="20"/>
          <w:szCs w:val="20"/>
        </w:rPr>
        <w:t>Die folgende Tabelle ist als Hilfsmittel zum Sammeln der Parameterwerte und zugehöriger Information gedacht. Das Format muss nicht strikt konserviert werden. Wenn es sich als sinnvoll erweist können Spalten hinzugefügt werden oder die Information in ganz anderer Form festgehalten werden.</w:t>
      </w:r>
    </w:p>
    <w:p w:rsidR="003F1C75" w:rsidRPr="00B43E2D" w:rsidRDefault="003F1C75" w:rsidP="00A9731D">
      <w:pPr>
        <w:spacing w:after="0"/>
        <w:rPr>
          <w:sz w:val="20"/>
          <w:szCs w:val="20"/>
        </w:rPr>
      </w:pPr>
      <w:r w:rsidRPr="00B43E2D">
        <w:rPr>
          <w:sz w:val="20"/>
          <w:szCs w:val="20"/>
        </w:rPr>
        <w:t xml:space="preserve">Tabelle: </w:t>
      </w:r>
      <w:bookmarkEnd w:id="0"/>
      <w:r w:rsidRPr="00B43E2D">
        <w:rPr>
          <w:sz w:val="20"/>
          <w:szCs w:val="20"/>
        </w:rPr>
        <w:t xml:space="preserve"> Spezies-spezifische Parameter für Spezies:                </w:t>
      </w:r>
    </w:p>
    <w:tbl>
      <w:tblPr>
        <w:tblW w:w="0" w:type="auto"/>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1134"/>
        <w:gridCol w:w="851"/>
        <w:gridCol w:w="992"/>
        <w:gridCol w:w="3119"/>
        <w:gridCol w:w="2693"/>
        <w:gridCol w:w="2693"/>
        <w:gridCol w:w="2693"/>
      </w:tblGrid>
      <w:tr w:rsidR="003F1C75" w:rsidRPr="00B43E2D">
        <w:tblPrEx>
          <w:tblCellMar>
            <w:top w:w="0" w:type="dxa"/>
            <w:left w:w="0" w:type="dxa"/>
            <w:bottom w:w="0" w:type="dxa"/>
            <w:right w:w="0" w:type="dxa"/>
          </w:tblCellMar>
        </w:tblPrEx>
        <w:trPr>
          <w:trHeight w:val="510"/>
          <w:tblHeader/>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b/>
                <w:bCs/>
                <w:sz w:val="20"/>
                <w:szCs w:val="20"/>
              </w:rPr>
            </w:pPr>
            <w:r w:rsidRPr="00B43E2D">
              <w:rPr>
                <w:b/>
                <w:bCs/>
                <w:sz w:val="20"/>
                <w:szCs w:val="20"/>
              </w:rPr>
              <w:t>Variablen-kürzel</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b/>
                <w:bCs/>
                <w:color w:val="000000"/>
                <w:sz w:val="20"/>
                <w:szCs w:val="20"/>
              </w:rPr>
            </w:pPr>
            <w:r w:rsidRPr="00B43E2D">
              <w:rPr>
                <w:b/>
                <w:bCs/>
                <w:color w:val="000000"/>
                <w:sz w:val="20"/>
                <w:szCs w:val="20"/>
              </w:rPr>
              <w:t>Einheit</w:t>
            </w: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b/>
                <w:bCs/>
                <w:sz w:val="20"/>
                <w:szCs w:val="20"/>
              </w:rPr>
            </w:pPr>
            <w:r w:rsidRPr="00B43E2D">
              <w:rPr>
                <w:b/>
                <w:bCs/>
                <w:sz w:val="20"/>
                <w:szCs w:val="20"/>
              </w:rPr>
              <w:t>Parameterwert für neue Art</w:t>
            </w:r>
          </w:p>
          <w:p w:rsidR="003F1C75" w:rsidRPr="00B43E2D" w:rsidRDefault="003F1C75" w:rsidP="00A9731D">
            <w:pPr>
              <w:spacing w:after="0" w:line="360" w:lineRule="auto"/>
              <w:jc w:val="center"/>
              <w:rPr>
                <w:b/>
                <w:bCs/>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b/>
                <w:bCs/>
                <w:sz w:val="20"/>
                <w:szCs w:val="20"/>
              </w:rPr>
            </w:pPr>
            <w:r w:rsidRPr="00B43E2D">
              <w:rPr>
                <w:b/>
                <w:bCs/>
                <w:sz w:val="20"/>
                <w:szCs w:val="20"/>
              </w:rPr>
              <w:t>Erläuterungen zum Parameter und den zur Bestimmung benötigten Datensätzen</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b/>
                <w:bCs/>
                <w:sz w:val="20"/>
                <w:szCs w:val="20"/>
              </w:rPr>
            </w:pPr>
            <w:r w:rsidRPr="00B43E2D">
              <w:rPr>
                <w:b/>
                <w:bCs/>
                <w:sz w:val="20"/>
                <w:szCs w:val="20"/>
              </w:rPr>
              <w:t>Verweise zur detaillierteren Beschreibung und evtl. schon vorhandenen Datensätzen</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b/>
                <w:bCs/>
                <w:sz w:val="20"/>
                <w:szCs w:val="20"/>
              </w:rPr>
            </w:pPr>
            <w:r w:rsidRPr="00B43E2D">
              <w:rPr>
                <w:b/>
                <w:bCs/>
                <w:sz w:val="20"/>
                <w:szCs w:val="20"/>
              </w:rPr>
              <w:t>Quellen, aus denen die Paramenterwerte entnommen oder bestimmt wurden</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b/>
                <w:bCs/>
                <w:sz w:val="20"/>
                <w:szCs w:val="20"/>
              </w:rPr>
            </w:pPr>
            <w:r w:rsidRPr="00B43E2D">
              <w:rPr>
                <w:b/>
                <w:bCs/>
                <w:sz w:val="20"/>
                <w:szCs w:val="20"/>
              </w:rPr>
              <w:t>Weitere Quellen bzw.  noch nicht verarbeitete Informationen (Hinweise)</w:t>
            </w: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7B7456" w:rsidRDefault="007B7456" w:rsidP="00A9731D">
            <w:pPr>
              <w:spacing w:after="0" w:line="360" w:lineRule="auto"/>
              <w:jc w:val="center"/>
              <w:rPr>
                <w:color w:val="FF0000"/>
                <w:sz w:val="20"/>
                <w:szCs w:val="20"/>
              </w:rPr>
            </w:pPr>
            <w:r w:rsidRPr="007B7456">
              <w:rPr>
                <w:color w:val="FF0000"/>
                <w:sz w:val="20"/>
                <w:szCs w:val="20"/>
              </w:rPr>
              <w:t>Amax</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r w:rsidRPr="00B43E2D">
              <w:rPr>
                <w:color w:val="000000"/>
                <w:sz w:val="20"/>
                <w:szCs w:val="20"/>
              </w:rPr>
              <w:t>[Jahre]</w:t>
            </w: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3F1C75" w:rsidRPr="00B43E2D" w:rsidRDefault="003F1C75" w:rsidP="00A9731D">
            <w:pPr>
              <w:spacing w:after="0" w:line="360" w:lineRule="auto"/>
              <w:jc w:val="center"/>
              <w:rPr>
                <w:sz w:val="20"/>
                <w:szCs w:val="20"/>
              </w:rPr>
            </w:pPr>
            <w:r w:rsidRPr="00B43E2D">
              <w:rPr>
                <w:sz w:val="20"/>
                <w:szCs w:val="20"/>
              </w:rPr>
              <w:t>160</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maximales Baumalter für Bauminidividuen unter optimalen Bedingungen</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Details: Abschn., für viele Baumarten schon vorhanden, siehe Abschn</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Bugmann</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7B7456"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7B7456" w:rsidRDefault="007B7456" w:rsidP="00A9731D">
            <w:pPr>
              <w:spacing w:after="0" w:line="360" w:lineRule="auto"/>
              <w:jc w:val="center"/>
              <w:rPr>
                <w:color w:val="FF0000"/>
                <w:sz w:val="20"/>
                <w:szCs w:val="20"/>
              </w:rPr>
            </w:pPr>
            <w:r>
              <w:rPr>
                <w:color w:val="FF0000"/>
                <w:sz w:val="20"/>
                <w:szCs w:val="20"/>
              </w:rPr>
              <w:t>yrec</w:t>
            </w:r>
          </w:p>
        </w:tc>
        <w:tc>
          <w:tcPr>
            <w:tcW w:w="851" w:type="dxa"/>
            <w:tcBorders>
              <w:top w:val="single" w:sz="6" w:space="0" w:color="000000"/>
              <w:left w:val="single" w:sz="6" w:space="0" w:color="000000"/>
              <w:bottom w:val="single" w:sz="6" w:space="0" w:color="000000"/>
              <w:right w:val="single" w:sz="6" w:space="0" w:color="000000"/>
            </w:tcBorders>
          </w:tcPr>
          <w:p w:rsidR="007B7456" w:rsidRPr="00B43E2D" w:rsidRDefault="007B7456" w:rsidP="00A9731D">
            <w:pPr>
              <w:spacing w:after="0" w:line="360" w:lineRule="auto"/>
              <w:jc w:val="center"/>
              <w:rPr>
                <w:color w:val="000000"/>
                <w:sz w:val="20"/>
                <w:szCs w:val="20"/>
              </w:rPr>
            </w:pPr>
            <w:r>
              <w:rPr>
                <w:color w:val="000000"/>
                <w:sz w:val="20"/>
                <w:szCs w:val="20"/>
              </w:rPr>
              <w:t>[Jahre]</w:t>
            </w: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7B7456" w:rsidRPr="00B43E2D" w:rsidRDefault="0023045E" w:rsidP="00A9731D">
            <w:pPr>
              <w:spacing w:after="0" w:line="360" w:lineRule="auto"/>
              <w:jc w:val="center"/>
              <w:rPr>
                <w:sz w:val="20"/>
                <w:szCs w:val="20"/>
              </w:rPr>
            </w:pPr>
            <w:r>
              <w:rPr>
                <w:sz w:val="20"/>
                <w:szCs w:val="20"/>
              </w:rPr>
              <w:t>3</w:t>
            </w:r>
          </w:p>
        </w:tc>
        <w:tc>
          <w:tcPr>
            <w:tcW w:w="3119" w:type="dxa"/>
            <w:tcBorders>
              <w:top w:val="single" w:sz="6" w:space="0" w:color="000000"/>
              <w:left w:val="single" w:sz="6" w:space="0" w:color="000000"/>
              <w:bottom w:val="single" w:sz="6" w:space="0" w:color="000000"/>
              <w:right w:val="single" w:sz="6" w:space="0" w:color="000000"/>
            </w:tcBorders>
          </w:tcPr>
          <w:p w:rsidR="007B7456" w:rsidRPr="00B43E2D" w:rsidRDefault="007B7456" w:rsidP="00A9731D">
            <w:pPr>
              <w:spacing w:after="0" w:line="360" w:lineRule="auto"/>
              <w:jc w:val="center"/>
              <w:rPr>
                <w:sz w:val="20"/>
                <w:szCs w:val="20"/>
              </w:rPr>
            </w:pPr>
            <w:r>
              <w:rPr>
                <w:sz w:val="20"/>
                <w:szCs w:val="20"/>
              </w:rPr>
              <w:t>Erholungszeit nach Stress</w:t>
            </w:r>
          </w:p>
        </w:tc>
        <w:tc>
          <w:tcPr>
            <w:tcW w:w="2693" w:type="dxa"/>
            <w:tcBorders>
              <w:top w:val="single" w:sz="6" w:space="0" w:color="000000"/>
              <w:left w:val="single" w:sz="6" w:space="0" w:color="000000"/>
              <w:bottom w:val="single" w:sz="6" w:space="0" w:color="000000"/>
              <w:right w:val="single" w:sz="6" w:space="0" w:color="000000"/>
            </w:tcBorders>
          </w:tcPr>
          <w:p w:rsidR="007B7456" w:rsidRPr="00B43E2D" w:rsidRDefault="007B7456" w:rsidP="00A9731D">
            <w:pPr>
              <w:spacing w:after="0" w:line="360" w:lineRule="auto"/>
              <w:jc w:val="center"/>
              <w:rPr>
                <w:sz w:val="20"/>
                <w:szCs w:val="20"/>
              </w:rPr>
            </w:pPr>
            <w:r>
              <w:rPr>
                <w:sz w:val="20"/>
                <w:szCs w:val="20"/>
              </w:rPr>
              <w:t>Default: 3 Jahre</w:t>
            </w:r>
          </w:p>
        </w:tc>
        <w:tc>
          <w:tcPr>
            <w:tcW w:w="2693" w:type="dxa"/>
            <w:tcBorders>
              <w:top w:val="single" w:sz="6" w:space="0" w:color="000000"/>
              <w:left w:val="single" w:sz="6" w:space="0" w:color="000000"/>
              <w:bottom w:val="single" w:sz="6" w:space="0" w:color="000000"/>
              <w:right w:val="single" w:sz="6" w:space="0" w:color="000000"/>
            </w:tcBorders>
          </w:tcPr>
          <w:p w:rsidR="007B7456" w:rsidRPr="00B43E2D" w:rsidRDefault="007B7456"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7B7456" w:rsidRPr="00B43E2D" w:rsidRDefault="007B7456" w:rsidP="00A9731D">
            <w:pPr>
              <w:spacing w:after="0" w:line="360" w:lineRule="auto"/>
              <w:jc w:val="center"/>
              <w:rPr>
                <w:sz w:val="20"/>
                <w:szCs w:val="20"/>
              </w:rPr>
            </w:pP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7B7456" w:rsidP="00A9731D">
            <w:pPr>
              <w:spacing w:after="0" w:line="360" w:lineRule="auto"/>
              <w:jc w:val="center"/>
              <w:rPr>
                <w:color w:val="FF0000"/>
                <w:sz w:val="20"/>
                <w:szCs w:val="20"/>
              </w:rPr>
            </w:pPr>
            <w:r>
              <w:rPr>
                <w:color w:val="FF0000"/>
                <w:sz w:val="20"/>
                <w:szCs w:val="20"/>
              </w:rPr>
              <w:t>Stol</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r w:rsidRPr="00B43E2D">
              <w:rPr>
                <w:color w:val="000000"/>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3F1C75" w:rsidRPr="00B43E2D" w:rsidRDefault="00F55F41" w:rsidP="00A9731D">
            <w:pPr>
              <w:spacing w:after="0" w:line="360" w:lineRule="auto"/>
              <w:jc w:val="center"/>
              <w:rPr>
                <w:sz w:val="20"/>
                <w:szCs w:val="20"/>
              </w:rPr>
            </w:pPr>
            <w:r w:rsidRPr="00B43E2D">
              <w:rPr>
                <w:sz w:val="20"/>
                <w:szCs w:val="20"/>
              </w:rPr>
              <w:t>2</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Schattentoleranz, sehr gross = 5, bis sehr gering =1</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Details: Abschn., für viele Baumarten schon vorhanden, siehe Abschn</w:t>
            </w:r>
          </w:p>
        </w:tc>
        <w:tc>
          <w:tcPr>
            <w:tcW w:w="2693" w:type="dxa"/>
            <w:tcBorders>
              <w:top w:val="single" w:sz="6" w:space="0" w:color="000000"/>
              <w:left w:val="single" w:sz="6" w:space="0" w:color="000000"/>
              <w:bottom w:val="single" w:sz="6" w:space="0" w:color="000000"/>
              <w:right w:val="single" w:sz="6" w:space="0" w:color="000000"/>
            </w:tcBorders>
          </w:tcPr>
          <w:p w:rsidR="00F55F41" w:rsidRPr="00B43E2D" w:rsidRDefault="003F1C75" w:rsidP="00A9731D">
            <w:pPr>
              <w:spacing w:after="0" w:line="360" w:lineRule="auto"/>
              <w:jc w:val="center"/>
              <w:rPr>
                <w:sz w:val="20"/>
                <w:szCs w:val="20"/>
              </w:rPr>
            </w:pPr>
            <w:r w:rsidRPr="00B43E2D">
              <w:rPr>
                <w:sz w:val="20"/>
                <w:szCs w:val="20"/>
              </w:rPr>
              <w:t>Ellenberg</w:t>
            </w:r>
            <w:r w:rsidR="00F55F41" w:rsidRPr="00B43E2D">
              <w:rPr>
                <w:sz w:val="20"/>
                <w:szCs w:val="20"/>
              </w:rPr>
              <w:t xml:space="preserve"> </w:t>
            </w:r>
          </w:p>
          <w:p w:rsidR="003F1C75" w:rsidRPr="00B43E2D" w:rsidRDefault="00F55F41" w:rsidP="00A9731D">
            <w:pPr>
              <w:spacing w:after="0" w:line="360" w:lineRule="auto"/>
              <w:jc w:val="center"/>
              <w:rPr>
                <w:sz w:val="20"/>
                <w:szCs w:val="20"/>
              </w:rPr>
            </w:pPr>
            <w:r w:rsidRPr="00B43E2D">
              <w:rPr>
                <w:sz w:val="20"/>
                <w:szCs w:val="20"/>
              </w:rPr>
              <w:t>(„6“ bei E.)</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01528B">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7B7456" w:rsidRDefault="007B7456" w:rsidP="00A9731D">
            <w:pPr>
              <w:spacing w:after="0" w:line="360" w:lineRule="auto"/>
              <w:jc w:val="center"/>
              <w:rPr>
                <w:color w:val="FF0000"/>
                <w:sz w:val="20"/>
                <w:szCs w:val="20"/>
              </w:rPr>
            </w:pPr>
            <w:r w:rsidRPr="007B7456">
              <w:rPr>
                <w:color w:val="FF0000"/>
                <w:sz w:val="20"/>
                <w:szCs w:val="20"/>
              </w:rPr>
              <w:lastRenderedPageBreak/>
              <w:t>Pfext</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r w:rsidRPr="00B43E2D">
              <w:rPr>
                <w:color w:val="000000"/>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F55F41" w:rsidRDefault="00B42CD0" w:rsidP="00A9731D">
            <w:pPr>
              <w:spacing w:after="0" w:line="360" w:lineRule="auto"/>
              <w:jc w:val="center"/>
              <w:rPr>
                <w:sz w:val="20"/>
                <w:szCs w:val="20"/>
              </w:rPr>
            </w:pPr>
            <w:r w:rsidRPr="00B43E2D">
              <w:rPr>
                <w:sz w:val="20"/>
                <w:szCs w:val="20"/>
                <w:highlight w:val="yellow"/>
              </w:rPr>
              <w:t xml:space="preserve">0,872 </w:t>
            </w:r>
            <w:r w:rsidRPr="00B43E2D">
              <w:rPr>
                <w:sz w:val="20"/>
                <w:szCs w:val="20"/>
                <w:highlight w:val="yellow"/>
                <w:u w:val="single"/>
              </w:rPr>
              <w:t>+</w:t>
            </w:r>
            <w:r w:rsidRPr="00B43E2D">
              <w:rPr>
                <w:sz w:val="20"/>
                <w:szCs w:val="20"/>
                <w:highlight w:val="yellow"/>
              </w:rPr>
              <w:t xml:space="preserve"> 0,009</w:t>
            </w:r>
          </w:p>
          <w:p w:rsidR="002A7210" w:rsidRDefault="002A7210" w:rsidP="00A9731D">
            <w:pPr>
              <w:spacing w:after="0" w:line="360" w:lineRule="auto"/>
              <w:jc w:val="center"/>
              <w:rPr>
                <w:sz w:val="20"/>
                <w:szCs w:val="20"/>
              </w:rPr>
            </w:pPr>
          </w:p>
          <w:p w:rsidR="002A7210" w:rsidRDefault="002A7210" w:rsidP="00A9731D">
            <w:pPr>
              <w:spacing w:after="0" w:line="360" w:lineRule="auto"/>
              <w:jc w:val="center"/>
              <w:rPr>
                <w:sz w:val="20"/>
                <w:szCs w:val="20"/>
              </w:rPr>
            </w:pPr>
          </w:p>
          <w:p w:rsidR="002A7210" w:rsidRPr="00B43E2D" w:rsidRDefault="00CD7BD0" w:rsidP="00A9731D">
            <w:pPr>
              <w:spacing w:after="0" w:line="360" w:lineRule="auto"/>
              <w:jc w:val="center"/>
              <w:rPr>
                <w:sz w:val="20"/>
                <w:szCs w:val="20"/>
                <w:lang w:val="en-US"/>
              </w:rPr>
            </w:pPr>
            <w:r>
              <w:rPr>
                <w:sz w:val="20"/>
                <w:szCs w:val="20"/>
              </w:rPr>
              <w:t>(</w:t>
            </w:r>
            <w:r w:rsidR="002A7210">
              <w:rPr>
                <w:sz w:val="20"/>
                <w:szCs w:val="20"/>
              </w:rPr>
              <w:t>0.4621</w:t>
            </w:r>
            <w:r>
              <w:rPr>
                <w:sz w:val="20"/>
                <w:szCs w:val="20"/>
              </w:rPr>
              <w:t>)</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Lichtextinktionskoeffizient, durchschnittlicher Koeffizient für Lambert-Beer Formel</w:t>
            </w:r>
          </w:p>
          <w:p w:rsidR="00F55F41" w:rsidRPr="00B43E2D" w:rsidRDefault="00F55F41" w:rsidP="00A9731D">
            <w:pPr>
              <w:spacing w:after="0" w:line="360" w:lineRule="auto"/>
              <w:jc w:val="center"/>
              <w:rPr>
                <w:sz w:val="20"/>
                <w:szCs w:val="20"/>
              </w:rPr>
            </w:pPr>
            <w:r w:rsidRPr="00B43E2D">
              <w:rPr>
                <w:sz w:val="20"/>
                <w:szCs w:val="20"/>
              </w:rPr>
              <w:sym w:font="Symbol" w:char="F044"/>
            </w:r>
            <w:r w:rsidRPr="00B43E2D">
              <w:rPr>
                <w:sz w:val="20"/>
                <w:szCs w:val="20"/>
              </w:rPr>
              <w:t xml:space="preserve">E = </w:t>
            </w:r>
            <w:r w:rsidRPr="00B43E2D">
              <w:rPr>
                <w:sz w:val="20"/>
                <w:szCs w:val="20"/>
              </w:rPr>
              <w:sym w:font="Symbol" w:char="F065"/>
            </w:r>
            <w:r w:rsidRPr="00B43E2D">
              <w:rPr>
                <w:rFonts w:ascii="Times" w:hAnsi="Times" w:cs="Times"/>
                <w:sz w:val="20"/>
                <w:szCs w:val="20"/>
                <w:vertAlign w:val="subscript"/>
              </w:rPr>
              <w:t>mol</w:t>
            </w:r>
            <w:r w:rsidRPr="00B43E2D">
              <w:rPr>
                <w:sz w:val="20"/>
                <w:szCs w:val="20"/>
              </w:rPr>
              <w:t xml:space="preserve"> * c * d</w:t>
            </w:r>
          </w:p>
          <w:p w:rsidR="00F55F41" w:rsidRPr="00B43E2D" w:rsidRDefault="00F55F41" w:rsidP="00A9731D">
            <w:pPr>
              <w:spacing w:after="0" w:line="360" w:lineRule="auto"/>
              <w:jc w:val="center"/>
              <w:rPr>
                <w:rFonts w:ascii="Times" w:hAnsi="Times" w:cs="Times"/>
                <w:sz w:val="20"/>
                <w:szCs w:val="20"/>
              </w:rPr>
            </w:pPr>
            <w:r w:rsidRPr="00B43E2D">
              <w:rPr>
                <w:sz w:val="20"/>
                <w:szCs w:val="20"/>
              </w:rPr>
              <w:sym w:font="Symbol" w:char="F065"/>
            </w:r>
            <w:r w:rsidRPr="00B43E2D">
              <w:rPr>
                <w:rFonts w:ascii="Times" w:hAnsi="Times" w:cs="Times"/>
                <w:sz w:val="20"/>
                <w:szCs w:val="20"/>
                <w:vertAlign w:val="subscript"/>
              </w:rPr>
              <w:t xml:space="preserve">mol </w:t>
            </w:r>
            <w:r w:rsidRPr="00B43E2D">
              <w:rPr>
                <w:rFonts w:ascii="Times" w:hAnsi="Times" w:cs="Times"/>
                <w:sz w:val="20"/>
                <w:szCs w:val="20"/>
              </w:rPr>
              <w:t>: Extinktionskoeffizient (L/mol*cm)</w:t>
            </w:r>
          </w:p>
          <w:p w:rsidR="00F55F41" w:rsidRPr="00B43E2D" w:rsidRDefault="00F55F41" w:rsidP="00A9731D">
            <w:pPr>
              <w:spacing w:after="0" w:line="360" w:lineRule="auto"/>
              <w:jc w:val="center"/>
              <w:rPr>
                <w:rFonts w:ascii="Times" w:hAnsi="Times" w:cs="Times"/>
                <w:sz w:val="20"/>
                <w:szCs w:val="20"/>
              </w:rPr>
            </w:pPr>
            <w:r w:rsidRPr="00B43E2D">
              <w:rPr>
                <w:rFonts w:ascii="Times" w:hAnsi="Times" w:cs="Times"/>
                <w:sz w:val="20"/>
                <w:szCs w:val="20"/>
              </w:rPr>
              <w:t xml:space="preserve">c: Konzentration (mol / L) </w:t>
            </w:r>
          </w:p>
          <w:p w:rsidR="00F55F41" w:rsidRPr="00B43E2D" w:rsidRDefault="00F55F41" w:rsidP="00A9731D">
            <w:pPr>
              <w:spacing w:after="0" w:line="360" w:lineRule="auto"/>
              <w:jc w:val="center"/>
              <w:rPr>
                <w:sz w:val="20"/>
                <w:szCs w:val="20"/>
              </w:rPr>
            </w:pPr>
            <w:r w:rsidRPr="00B43E2D">
              <w:rPr>
                <w:sz w:val="20"/>
                <w:szCs w:val="20"/>
              </w:rPr>
              <w:t>d: Schichtdicke in cm</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Details: Abschn.,</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F55F41" w:rsidP="00A9731D">
            <w:pPr>
              <w:spacing w:after="0" w:line="360" w:lineRule="auto"/>
              <w:jc w:val="center"/>
              <w:rPr>
                <w:sz w:val="20"/>
                <w:szCs w:val="20"/>
              </w:rPr>
            </w:pPr>
            <w:r w:rsidRPr="00B43E2D">
              <w:rPr>
                <w:sz w:val="20"/>
                <w:szCs w:val="20"/>
              </w:rPr>
              <w:t>Niinemetz, jr – nii – 02, -08; keine direkten Bobachtungen</w:t>
            </w:r>
            <w:r w:rsidR="00B24C12" w:rsidRPr="00B43E2D">
              <w:rPr>
                <w:sz w:val="20"/>
                <w:szCs w:val="20"/>
              </w:rPr>
              <w:t xml:space="preserve">, nii – 04: </w:t>
            </w:r>
            <w:r w:rsidR="00B24C12" w:rsidRPr="00B43E2D">
              <w:rPr>
                <w:sz w:val="20"/>
                <w:szCs w:val="20"/>
                <w:highlight w:val="yellow"/>
              </w:rPr>
              <w:t xml:space="preserve">0,872 </w:t>
            </w:r>
            <w:r w:rsidR="00B24C12" w:rsidRPr="00B43E2D">
              <w:rPr>
                <w:sz w:val="20"/>
                <w:szCs w:val="20"/>
                <w:highlight w:val="yellow"/>
                <w:u w:val="single"/>
              </w:rPr>
              <w:t>+</w:t>
            </w:r>
            <w:r w:rsidR="00B24C12" w:rsidRPr="00B43E2D">
              <w:rPr>
                <w:sz w:val="20"/>
                <w:szCs w:val="20"/>
                <w:highlight w:val="yellow"/>
              </w:rPr>
              <w:t xml:space="preserve"> 0,009</w:t>
            </w:r>
            <w:r w:rsidR="00B24C12" w:rsidRPr="00B43E2D">
              <w:rPr>
                <w:sz w:val="20"/>
                <w:szCs w:val="20"/>
              </w:rPr>
              <w:t xml:space="preserve"> („leaf absorptance“)</w:t>
            </w:r>
          </w:p>
          <w:p w:rsidR="005353E2" w:rsidRPr="0092529E" w:rsidRDefault="002A7210" w:rsidP="00A9731D">
            <w:pPr>
              <w:spacing w:after="0" w:line="360" w:lineRule="auto"/>
              <w:jc w:val="center"/>
              <w:rPr>
                <w:sz w:val="20"/>
                <w:szCs w:val="20"/>
                <w:lang w:val="en-US"/>
              </w:rPr>
            </w:pPr>
            <w:r w:rsidRPr="0092529E">
              <w:rPr>
                <w:sz w:val="20"/>
                <w:szCs w:val="20"/>
                <w:lang w:val="en-US"/>
              </w:rPr>
              <w:t>Archibold &amp; Ripley 2004</w:t>
            </w:r>
          </w:p>
          <w:p w:rsidR="002A7210" w:rsidRPr="00B43E2D" w:rsidRDefault="002A7210" w:rsidP="00A9731D">
            <w:pPr>
              <w:spacing w:after="0" w:line="360" w:lineRule="auto"/>
              <w:jc w:val="center"/>
              <w:rPr>
                <w:sz w:val="20"/>
                <w:szCs w:val="20"/>
              </w:rPr>
            </w:pPr>
            <w:r w:rsidRPr="0092529E">
              <w:rPr>
                <w:sz w:val="20"/>
                <w:szCs w:val="20"/>
                <w:lang w:val="en-US"/>
              </w:rPr>
              <w:t xml:space="preserve">(Bel. Im Best. </w:t>
            </w:r>
            <w:r>
              <w:rPr>
                <w:sz w:val="20"/>
                <w:szCs w:val="20"/>
              </w:rPr>
              <w:t>= 25% von Freiland)</w:t>
            </w:r>
          </w:p>
          <w:p w:rsidR="0083086E" w:rsidRPr="00B43E2D" w:rsidRDefault="0083086E"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2A7210" w:rsidRPr="00B43E2D" w:rsidRDefault="002A7210" w:rsidP="002A7210">
            <w:pPr>
              <w:spacing w:after="0" w:line="360" w:lineRule="auto"/>
              <w:jc w:val="center"/>
              <w:rPr>
                <w:sz w:val="20"/>
                <w:szCs w:val="20"/>
              </w:rPr>
            </w:pPr>
            <w:r w:rsidRPr="00B43E2D">
              <w:rPr>
                <w:b/>
                <w:bCs/>
                <w:sz w:val="20"/>
                <w:szCs w:val="20"/>
              </w:rPr>
              <w:t>Gielen et al.</w:t>
            </w:r>
            <w:r w:rsidRPr="00B43E2D">
              <w:rPr>
                <w:sz w:val="20"/>
                <w:szCs w:val="20"/>
              </w:rPr>
              <w:t xml:space="preserve"> (2003, gie – 02): 2./3. Jahr; K(diff): 0,88</w:t>
            </w:r>
            <w:r w:rsidRPr="00B43E2D">
              <w:rPr>
                <w:sz w:val="20"/>
                <w:szCs w:val="20"/>
                <w:u w:val="single"/>
              </w:rPr>
              <w:t>+</w:t>
            </w:r>
            <w:r w:rsidRPr="00B43E2D">
              <w:rPr>
                <w:sz w:val="20"/>
                <w:szCs w:val="20"/>
              </w:rPr>
              <w:t>0,03 (P. alba), 0,65</w:t>
            </w:r>
            <w:r w:rsidRPr="00B43E2D">
              <w:rPr>
                <w:sz w:val="20"/>
                <w:szCs w:val="20"/>
                <w:u w:val="single"/>
              </w:rPr>
              <w:t>+</w:t>
            </w:r>
            <w:r w:rsidRPr="00B43E2D">
              <w:rPr>
                <w:sz w:val="20"/>
                <w:szCs w:val="20"/>
              </w:rPr>
              <w:t xml:space="preserve"> 0,02 / 0,62</w:t>
            </w:r>
            <w:r w:rsidRPr="00B43E2D">
              <w:rPr>
                <w:sz w:val="20"/>
                <w:szCs w:val="20"/>
                <w:u w:val="single"/>
              </w:rPr>
              <w:t>+</w:t>
            </w:r>
            <w:r w:rsidRPr="00B43E2D">
              <w:rPr>
                <w:sz w:val="20"/>
                <w:szCs w:val="20"/>
              </w:rPr>
              <w:t>0,09 (P. nigra), 0,65</w:t>
            </w:r>
            <w:r w:rsidRPr="00B43E2D">
              <w:rPr>
                <w:sz w:val="20"/>
                <w:szCs w:val="20"/>
                <w:u w:val="single"/>
              </w:rPr>
              <w:t>+</w:t>
            </w:r>
            <w:r w:rsidRPr="00B43E2D">
              <w:rPr>
                <w:sz w:val="20"/>
                <w:szCs w:val="20"/>
              </w:rPr>
              <w:t>0,27 / 0,67</w:t>
            </w:r>
            <w:r w:rsidRPr="00B43E2D">
              <w:rPr>
                <w:sz w:val="20"/>
                <w:szCs w:val="20"/>
                <w:u w:val="single"/>
              </w:rPr>
              <w:t>+</w:t>
            </w:r>
            <w:r w:rsidRPr="00B43E2D">
              <w:rPr>
                <w:sz w:val="20"/>
                <w:szCs w:val="20"/>
              </w:rPr>
              <w:t xml:space="preserve">0,13 (P.x euram.), K(dir.): 0,85-0,87 / 0,74-0,78 (P. alba), 0,30- 0,77 / 0,52-0,76 (P. nigra), 0,09-0,14 / 0,35-0,81 (P.x euram.) </w:t>
            </w:r>
          </w:p>
          <w:p w:rsidR="003F1C75" w:rsidRPr="0001528B" w:rsidRDefault="002A7210" w:rsidP="002A7210">
            <w:pPr>
              <w:spacing w:after="0" w:line="360" w:lineRule="auto"/>
              <w:jc w:val="center"/>
              <w:rPr>
                <w:sz w:val="20"/>
                <w:szCs w:val="20"/>
                <w:lang w:val="fr-FR"/>
              </w:rPr>
            </w:pPr>
            <w:r w:rsidRPr="0001528B">
              <w:rPr>
                <w:sz w:val="20"/>
                <w:szCs w:val="20"/>
                <w:lang w:val="fr-FR"/>
              </w:rPr>
              <w:t>Ceulemans et al. (1996, ceu-04): für Populus ca. 0.6</w:t>
            </w: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01528B" w:rsidRDefault="003F1C75" w:rsidP="00A9731D">
            <w:pPr>
              <w:spacing w:after="0" w:line="360" w:lineRule="auto"/>
              <w:jc w:val="center"/>
              <w:rPr>
                <w:color w:val="FF0000"/>
                <w:sz w:val="20"/>
                <w:szCs w:val="20"/>
                <w:lang w:val="fr-FR"/>
              </w:rPr>
            </w:pPr>
          </w:p>
        </w:tc>
        <w:tc>
          <w:tcPr>
            <w:tcW w:w="851" w:type="dxa"/>
            <w:tcBorders>
              <w:top w:val="single" w:sz="6" w:space="0" w:color="000000"/>
              <w:left w:val="single" w:sz="6" w:space="0" w:color="000000"/>
              <w:bottom w:val="single" w:sz="6" w:space="0" w:color="000000"/>
              <w:right w:val="single" w:sz="6" w:space="0" w:color="000000"/>
            </w:tcBorders>
          </w:tcPr>
          <w:p w:rsidR="003F1C75" w:rsidRPr="0001528B" w:rsidRDefault="003F1C75" w:rsidP="00A9731D">
            <w:pPr>
              <w:spacing w:after="0" w:line="360" w:lineRule="auto"/>
              <w:jc w:val="center"/>
              <w:rPr>
                <w:color w:val="000000"/>
                <w:sz w:val="20"/>
                <w:szCs w:val="20"/>
                <w:lang w:val="fr-FR"/>
              </w:rPr>
            </w:pP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3F1C75" w:rsidRPr="0001528B" w:rsidRDefault="003F1C75" w:rsidP="00A9731D">
            <w:pPr>
              <w:spacing w:after="0" w:line="360" w:lineRule="auto"/>
              <w:jc w:val="center"/>
              <w:rPr>
                <w:sz w:val="20"/>
                <w:szCs w:val="20"/>
                <w:lang w:val="fr-FR"/>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b/>
                <w:bCs/>
                <w:sz w:val="20"/>
                <w:szCs w:val="20"/>
              </w:rPr>
            </w:pPr>
            <w:r w:rsidRPr="00B43E2D">
              <w:rPr>
                <w:b/>
                <w:bCs/>
                <w:sz w:val="20"/>
                <w:szCs w:val="20"/>
              </w:rPr>
              <w:t>Physiologische Parameter</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01528B">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7B7456" w:rsidP="00A9731D">
            <w:pPr>
              <w:spacing w:after="0" w:line="360" w:lineRule="auto"/>
              <w:jc w:val="center"/>
              <w:rPr>
                <w:color w:val="FF0000"/>
                <w:sz w:val="20"/>
                <w:szCs w:val="20"/>
                <w:vertAlign w:val="subscript"/>
              </w:rPr>
            </w:pPr>
            <w:r>
              <w:rPr>
                <w:color w:val="FF0000"/>
                <w:sz w:val="20"/>
                <w:szCs w:val="20"/>
              </w:rPr>
              <w:t>Sigman</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color w:val="000000"/>
                <w:sz w:val="20"/>
                <w:szCs w:val="20"/>
              </w:rPr>
              <w:t>[kg N (kg Wurzel TM)</w:t>
            </w:r>
            <w:r w:rsidRPr="00B43E2D">
              <w:rPr>
                <w:color w:val="000000"/>
                <w:sz w:val="20"/>
                <w:szCs w:val="20"/>
                <w:vertAlign w:val="superscript"/>
              </w:rPr>
              <w:t xml:space="preserve">-1 </w:t>
            </w:r>
            <w:r w:rsidRPr="00B43E2D">
              <w:rPr>
                <w:color w:val="000000"/>
                <w:sz w:val="20"/>
                <w:szCs w:val="20"/>
              </w:rPr>
              <w:t>y</w:t>
            </w:r>
            <w:r w:rsidRPr="00B43E2D">
              <w:rPr>
                <w:color w:val="000000"/>
                <w:sz w:val="20"/>
                <w:szCs w:val="20"/>
                <w:vertAlign w:val="superscript"/>
              </w:rPr>
              <w:t>-1</w:t>
            </w:r>
            <w:r w:rsidRPr="00B43E2D">
              <w:rPr>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3F1C75" w:rsidRPr="00B43E2D" w:rsidRDefault="00F7088E" w:rsidP="00A9731D">
            <w:pPr>
              <w:spacing w:after="0" w:line="360" w:lineRule="auto"/>
              <w:jc w:val="center"/>
              <w:rPr>
                <w:sz w:val="20"/>
                <w:szCs w:val="20"/>
              </w:rPr>
            </w:pPr>
            <w:r>
              <w:rPr>
                <w:sz w:val="20"/>
                <w:szCs w:val="20"/>
              </w:rPr>
              <w:t>0,07508</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spezifische Aufnahmekapazität von Feinwurzeln für Stickstoff</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Details: Abschn.,</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F7088E" w:rsidP="00A9731D">
            <w:pPr>
              <w:spacing w:after="0" w:line="360" w:lineRule="auto"/>
              <w:jc w:val="center"/>
              <w:rPr>
                <w:sz w:val="20"/>
                <w:szCs w:val="20"/>
              </w:rPr>
            </w:pPr>
            <w:r>
              <w:rPr>
                <w:sz w:val="20"/>
                <w:szCs w:val="20"/>
              </w:rPr>
              <w:t>kru-05 (Werte aus Hydrokultur, P. trem. x P. alba)</w:t>
            </w:r>
          </w:p>
        </w:tc>
        <w:tc>
          <w:tcPr>
            <w:tcW w:w="2693" w:type="dxa"/>
            <w:tcBorders>
              <w:top w:val="single" w:sz="6" w:space="0" w:color="000000"/>
              <w:left w:val="single" w:sz="6" w:space="0" w:color="000000"/>
              <w:bottom w:val="single" w:sz="6" w:space="0" w:color="000000"/>
              <w:right w:val="single" w:sz="6" w:space="0" w:color="000000"/>
            </w:tcBorders>
          </w:tcPr>
          <w:p w:rsidR="003F1C75" w:rsidRPr="0001528B" w:rsidRDefault="009713E7" w:rsidP="00A9731D">
            <w:pPr>
              <w:spacing w:after="0" w:line="360" w:lineRule="auto"/>
              <w:jc w:val="center"/>
              <w:rPr>
                <w:sz w:val="20"/>
                <w:szCs w:val="20"/>
                <w:lang w:val="es-ES_tradnl"/>
              </w:rPr>
            </w:pPr>
            <w:r w:rsidRPr="0001528B">
              <w:rPr>
                <w:strike/>
                <w:sz w:val="20"/>
                <w:szCs w:val="20"/>
                <w:lang w:val="es-ES_tradnl"/>
              </w:rPr>
              <w:t>col-02</w:t>
            </w:r>
            <w:r w:rsidRPr="0001528B">
              <w:rPr>
                <w:sz w:val="20"/>
                <w:szCs w:val="20"/>
                <w:lang w:val="es-ES_tradnl"/>
              </w:rPr>
              <w:t xml:space="preserve">, </w:t>
            </w:r>
            <w:r w:rsidRPr="0001528B">
              <w:rPr>
                <w:strike/>
                <w:sz w:val="20"/>
                <w:szCs w:val="20"/>
                <w:lang w:val="es-ES_tradnl"/>
              </w:rPr>
              <w:t>des-01, han-06</w:t>
            </w:r>
            <w:r w:rsidRPr="0001528B">
              <w:rPr>
                <w:sz w:val="20"/>
                <w:szCs w:val="20"/>
                <w:lang w:val="es-ES_tradnl"/>
              </w:rPr>
              <w:t xml:space="preserve">, </w:t>
            </w:r>
            <w:r w:rsidRPr="0001528B">
              <w:rPr>
                <w:color w:val="FF0000"/>
                <w:sz w:val="20"/>
                <w:szCs w:val="20"/>
                <w:lang w:val="es-ES_tradnl"/>
              </w:rPr>
              <w:t>han-07</w:t>
            </w:r>
            <w:r w:rsidRPr="0001528B">
              <w:rPr>
                <w:sz w:val="20"/>
                <w:szCs w:val="20"/>
                <w:lang w:val="es-ES_tradnl"/>
              </w:rPr>
              <w:t>, kru-05</w:t>
            </w: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7B7456" w:rsidP="00A9731D">
            <w:pPr>
              <w:spacing w:after="0" w:line="360" w:lineRule="auto"/>
              <w:jc w:val="center"/>
              <w:rPr>
                <w:sz w:val="20"/>
                <w:szCs w:val="20"/>
              </w:rPr>
            </w:pPr>
            <w:r>
              <w:rPr>
                <w:sz w:val="20"/>
                <w:szCs w:val="20"/>
              </w:rPr>
              <w:t>Respcoeff</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r w:rsidRPr="00B43E2D">
              <w:rPr>
                <w:color w:val="000000"/>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3F1C75" w:rsidRPr="00B43E2D" w:rsidRDefault="0023045E" w:rsidP="00A9731D">
            <w:pPr>
              <w:spacing w:after="0" w:line="360" w:lineRule="auto"/>
              <w:jc w:val="center"/>
              <w:rPr>
                <w:sz w:val="20"/>
                <w:szCs w:val="20"/>
              </w:rPr>
            </w:pPr>
            <w:r>
              <w:rPr>
                <w:sz w:val="20"/>
                <w:szCs w:val="20"/>
              </w:rPr>
              <w:t>0.5</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highlight w:val="yellow"/>
              </w:rPr>
              <w:t>Fraktion der Brutt</w:t>
            </w:r>
            <w:r w:rsidR="00B24C12" w:rsidRPr="00B43E2D">
              <w:rPr>
                <w:sz w:val="20"/>
                <w:szCs w:val="20"/>
                <w:highlight w:val="yellow"/>
              </w:rPr>
              <w:t>o</w:t>
            </w:r>
            <w:r w:rsidRPr="00B43E2D">
              <w:rPr>
                <w:sz w:val="20"/>
                <w:szCs w:val="20"/>
                <w:highlight w:val="yellow"/>
              </w:rPr>
              <w:t>produktion, die von der Pflanze respiriert wird (autotrophe Respiration) für Modell in dem feste Fraktion angenommen wird (siehe z.B. Landsberg)</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Details: Abschn.,</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7B7456" w:rsidP="00A9731D">
            <w:pPr>
              <w:spacing w:after="0" w:line="360" w:lineRule="auto"/>
              <w:jc w:val="center"/>
              <w:rPr>
                <w:sz w:val="20"/>
                <w:szCs w:val="20"/>
              </w:rPr>
            </w:pPr>
            <w:r>
              <w:rPr>
                <w:sz w:val="20"/>
                <w:szCs w:val="20"/>
              </w:rPr>
              <w:lastRenderedPageBreak/>
              <w:t>Prg</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r w:rsidRPr="00B43E2D">
              <w:rPr>
                <w:color w:val="000000"/>
                <w:sz w:val="20"/>
                <w:szCs w:val="20"/>
              </w:rPr>
              <w:t>[-]</w:t>
            </w: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Fraktion des zum  Wachstum verwendeten Kohlenstoffs, die als Wachstumsrespiration verlorengeht (= Wachstumsatmung ohne Erhaltungsatmung)</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Details: Abschn.,</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7B7456" w:rsidP="00A9731D">
            <w:pPr>
              <w:spacing w:after="0" w:line="360" w:lineRule="auto"/>
              <w:jc w:val="center"/>
              <w:rPr>
                <w:sz w:val="20"/>
                <w:szCs w:val="20"/>
              </w:rPr>
            </w:pPr>
            <w:r>
              <w:rPr>
                <w:sz w:val="20"/>
                <w:szCs w:val="20"/>
              </w:rPr>
              <w:t>Prms</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r w:rsidRPr="00B43E2D">
              <w:rPr>
                <w:color w:val="000000"/>
                <w:sz w:val="20"/>
                <w:szCs w:val="20"/>
              </w:rPr>
              <w:t>[d</w:t>
            </w:r>
            <w:r w:rsidRPr="00B43E2D">
              <w:rPr>
                <w:color w:val="000000"/>
                <w:sz w:val="20"/>
                <w:szCs w:val="20"/>
                <w:vertAlign w:val="superscript"/>
              </w:rPr>
              <w:t>-1</w:t>
            </w:r>
            <w:r w:rsidRPr="00B43E2D">
              <w:rPr>
                <w:color w:val="000000"/>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071187" w:rsidRPr="00B43E2D" w:rsidRDefault="0036193E" w:rsidP="00A9731D">
            <w:pPr>
              <w:spacing w:after="0" w:line="360" w:lineRule="auto"/>
              <w:jc w:val="center"/>
              <w:rPr>
                <w:sz w:val="20"/>
                <w:szCs w:val="20"/>
              </w:rPr>
            </w:pPr>
            <w:r>
              <w:rPr>
                <w:sz w:val="20"/>
                <w:szCs w:val="20"/>
              </w:rPr>
              <w:t>0.0014</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spezifische Respirationsrate des Splintholzes (meist bei einer Basistemperatur von 15 °C, wenn andere Basistemperatur benutzt, diese und soweit Verfügbar Q10 angeben) = Fraktion der Masse die pro Tag für Erhaltung veratmet wird</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Details: Abschn.,</w:t>
            </w:r>
          </w:p>
        </w:tc>
        <w:tc>
          <w:tcPr>
            <w:tcW w:w="2693" w:type="dxa"/>
            <w:tcBorders>
              <w:top w:val="single" w:sz="6" w:space="0" w:color="000000"/>
              <w:left w:val="single" w:sz="6" w:space="0" w:color="000000"/>
              <w:bottom w:val="single" w:sz="6" w:space="0" w:color="000000"/>
              <w:right w:val="single" w:sz="6" w:space="0" w:color="000000"/>
            </w:tcBorders>
          </w:tcPr>
          <w:p w:rsidR="00071187" w:rsidRPr="00B43E2D" w:rsidRDefault="0036193E" w:rsidP="00A9731D">
            <w:pPr>
              <w:spacing w:after="0" w:line="360" w:lineRule="auto"/>
              <w:jc w:val="center"/>
              <w:rPr>
                <w:sz w:val="20"/>
                <w:szCs w:val="20"/>
                <w:lang w:val="en-US"/>
              </w:rPr>
            </w:pPr>
            <w:r w:rsidRPr="00B43E2D">
              <w:rPr>
                <w:sz w:val="20"/>
                <w:szCs w:val="20"/>
                <w:lang w:val="en-US"/>
              </w:rPr>
              <w:t>Gielen et al. 2003: P. alba: Q(15)</w:t>
            </w:r>
            <w:r w:rsidRPr="00B43E2D">
              <w:rPr>
                <w:sz w:val="20"/>
                <w:szCs w:val="20"/>
                <w:lang w:val="en-US"/>
              </w:rPr>
              <w:sym w:font="Symbol" w:char="F040"/>
            </w:r>
            <w:r w:rsidRPr="00B43E2D">
              <w:rPr>
                <w:sz w:val="20"/>
                <w:szCs w:val="20"/>
                <w:lang w:val="en-US"/>
              </w:rPr>
              <w:t>270</w:t>
            </w:r>
            <w:r w:rsidRPr="00B43E2D">
              <w:rPr>
                <w:sz w:val="20"/>
                <w:szCs w:val="20"/>
                <w:lang w:val="en-US"/>
              </w:rPr>
              <w:sym w:font="Symbol" w:char="F06D"/>
            </w:r>
            <w:r w:rsidRPr="00B43E2D">
              <w:rPr>
                <w:sz w:val="20"/>
                <w:szCs w:val="20"/>
                <w:lang w:val="en-US"/>
              </w:rPr>
              <w:t>mol m</w:t>
            </w:r>
            <w:r w:rsidRPr="00B43E2D">
              <w:rPr>
                <w:sz w:val="20"/>
                <w:szCs w:val="20"/>
                <w:vertAlign w:val="superscript"/>
                <w:lang w:val="en-US"/>
              </w:rPr>
              <w:t>-3</w:t>
            </w:r>
            <w:r w:rsidRPr="00B43E2D">
              <w:rPr>
                <w:sz w:val="20"/>
                <w:szCs w:val="20"/>
                <w:lang w:val="en-US"/>
              </w:rPr>
              <w:t xml:space="preserve"> s</w:t>
            </w:r>
            <w:r w:rsidRPr="00B43E2D">
              <w:rPr>
                <w:sz w:val="20"/>
                <w:szCs w:val="20"/>
                <w:vertAlign w:val="superscript"/>
                <w:lang w:val="en-US"/>
              </w:rPr>
              <w:t>-1</w:t>
            </w:r>
            <w:r w:rsidRPr="00B43E2D">
              <w:rPr>
                <w:sz w:val="20"/>
                <w:szCs w:val="20"/>
                <w:lang w:val="en-US"/>
              </w:rPr>
              <w:t>, Q(15)</w:t>
            </w:r>
            <w:r w:rsidRPr="00B43E2D">
              <w:rPr>
                <w:sz w:val="20"/>
                <w:szCs w:val="20"/>
                <w:lang w:val="en-US"/>
              </w:rPr>
              <w:sym w:font="Symbol" w:char="F040"/>
            </w:r>
            <w:r w:rsidRPr="00B43E2D">
              <w:rPr>
                <w:sz w:val="20"/>
                <w:szCs w:val="20"/>
                <w:lang w:val="en-US"/>
              </w:rPr>
              <w:t>2,9</w:t>
            </w:r>
            <w:r w:rsidRPr="00B43E2D">
              <w:rPr>
                <w:sz w:val="20"/>
                <w:szCs w:val="20"/>
                <w:lang w:val="en-US"/>
              </w:rPr>
              <w:sym w:font="Symbol" w:char="F06D"/>
            </w:r>
            <w:r w:rsidRPr="00B43E2D">
              <w:rPr>
                <w:sz w:val="20"/>
                <w:szCs w:val="20"/>
                <w:lang w:val="en-US"/>
              </w:rPr>
              <w:t>mol m</w:t>
            </w:r>
            <w:r w:rsidRPr="00B43E2D">
              <w:rPr>
                <w:sz w:val="20"/>
                <w:szCs w:val="20"/>
                <w:vertAlign w:val="superscript"/>
                <w:lang w:val="en-US"/>
              </w:rPr>
              <w:t>-2</w:t>
            </w:r>
            <w:r w:rsidRPr="00B43E2D">
              <w:rPr>
                <w:sz w:val="20"/>
                <w:szCs w:val="20"/>
                <w:lang w:val="en-US"/>
              </w:rPr>
              <w:t xml:space="preserve"> s</w:t>
            </w:r>
            <w:r w:rsidRPr="00B43E2D">
              <w:rPr>
                <w:sz w:val="20"/>
                <w:szCs w:val="20"/>
                <w:vertAlign w:val="superscript"/>
                <w:lang w:val="en-US"/>
              </w:rPr>
              <w:t>-1</w:t>
            </w:r>
          </w:p>
        </w:tc>
        <w:tc>
          <w:tcPr>
            <w:tcW w:w="2693" w:type="dxa"/>
            <w:tcBorders>
              <w:top w:val="single" w:sz="6" w:space="0" w:color="000000"/>
              <w:left w:val="single" w:sz="6" w:space="0" w:color="000000"/>
              <w:bottom w:val="single" w:sz="6" w:space="0" w:color="000000"/>
              <w:right w:val="single" w:sz="6" w:space="0" w:color="000000"/>
            </w:tcBorders>
          </w:tcPr>
          <w:p w:rsidR="0036193E" w:rsidRPr="00B43E2D" w:rsidRDefault="0036193E" w:rsidP="00A9731D">
            <w:pPr>
              <w:spacing w:after="0" w:line="360" w:lineRule="auto"/>
              <w:jc w:val="center"/>
              <w:rPr>
                <w:sz w:val="20"/>
                <w:szCs w:val="20"/>
                <w:lang w:val="en-US"/>
              </w:rPr>
            </w:pPr>
            <w:r w:rsidRPr="00B43E2D">
              <w:rPr>
                <w:sz w:val="20"/>
                <w:szCs w:val="20"/>
              </w:rPr>
              <w:t xml:space="preserve">Foote (1975): auf 1 Jahr bezogen, tagsueber 1361 mg CO2 / dm^2 respiration, 392 mg re-assimiliert, tägl. </w:t>
            </w:r>
            <w:r w:rsidRPr="00B43E2D">
              <w:rPr>
                <w:sz w:val="20"/>
                <w:szCs w:val="20"/>
                <w:lang w:val="en-US"/>
              </w:rPr>
              <w:t xml:space="preserve">Rate: 0.9875 mg CO2 / dm^2*h; bark assimilation = 17% bark  respiration = 1,5% total carbohydrate supply </w:t>
            </w:r>
          </w:p>
          <w:p w:rsidR="00DF067F" w:rsidRPr="00B43E2D" w:rsidRDefault="00DF067F" w:rsidP="00A9731D">
            <w:pPr>
              <w:spacing w:after="0" w:line="360" w:lineRule="auto"/>
              <w:jc w:val="center"/>
              <w:rPr>
                <w:sz w:val="20"/>
                <w:szCs w:val="20"/>
                <w:lang w:val="en-US"/>
              </w:rPr>
            </w:pP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7B7456" w:rsidP="00A9731D">
            <w:pPr>
              <w:spacing w:after="0" w:line="360" w:lineRule="auto"/>
              <w:jc w:val="center"/>
              <w:rPr>
                <w:sz w:val="20"/>
                <w:szCs w:val="20"/>
                <w:lang w:val="en-US"/>
              </w:rPr>
            </w:pPr>
            <w:r>
              <w:rPr>
                <w:sz w:val="20"/>
                <w:szCs w:val="20"/>
                <w:lang w:val="en-US"/>
              </w:rPr>
              <w:t>Prmr</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lang w:val="en-US"/>
              </w:rPr>
            </w:pPr>
            <w:r w:rsidRPr="00B43E2D">
              <w:rPr>
                <w:color w:val="000000"/>
                <w:sz w:val="20"/>
                <w:szCs w:val="20"/>
                <w:lang w:val="en-US"/>
              </w:rPr>
              <w:t>[d</w:t>
            </w:r>
            <w:r w:rsidRPr="00B43E2D">
              <w:rPr>
                <w:color w:val="000000"/>
                <w:sz w:val="20"/>
                <w:szCs w:val="20"/>
                <w:vertAlign w:val="superscript"/>
                <w:lang w:val="en-US"/>
              </w:rPr>
              <w:t>-1</w:t>
            </w:r>
            <w:r w:rsidRPr="00B43E2D">
              <w:rPr>
                <w:color w:val="000000"/>
                <w:sz w:val="20"/>
                <w:szCs w:val="20"/>
                <w:lang w:val="en-US"/>
              </w:rPr>
              <w:t>]</w:t>
            </w: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991A77" w:rsidRPr="00B43E2D" w:rsidRDefault="0036193E" w:rsidP="00A9731D">
            <w:pPr>
              <w:spacing w:after="0" w:line="360" w:lineRule="auto"/>
              <w:jc w:val="center"/>
              <w:rPr>
                <w:sz w:val="20"/>
                <w:szCs w:val="20"/>
                <w:lang w:val="en-US"/>
              </w:rPr>
            </w:pPr>
            <w:r>
              <w:rPr>
                <w:sz w:val="20"/>
                <w:szCs w:val="20"/>
                <w:lang w:val="en-US"/>
              </w:rPr>
              <w:t>0.0034</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highlight w:val="yellow"/>
              </w:rPr>
              <w:t>spezifische Respirationsrate der Feinwurzeln (meist bei einer Basistemperatur von 15 °C, wenn andere Basistemperatuiur benutzt, diese und soweit Verfügbar Q10 angeben) = Fraktion der Masse die pro Tag für Erhaltung veratmet wird</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Details: Abschn.,</w:t>
            </w:r>
          </w:p>
        </w:tc>
        <w:tc>
          <w:tcPr>
            <w:tcW w:w="2693" w:type="dxa"/>
            <w:tcBorders>
              <w:top w:val="single" w:sz="6" w:space="0" w:color="000000"/>
              <w:left w:val="single" w:sz="6" w:space="0" w:color="000000"/>
              <w:bottom w:val="single" w:sz="6" w:space="0" w:color="000000"/>
              <w:right w:val="single" w:sz="6" w:space="0" w:color="000000"/>
            </w:tcBorders>
          </w:tcPr>
          <w:p w:rsidR="00991A77" w:rsidRPr="00B43E2D" w:rsidRDefault="00991A77" w:rsidP="00A9731D">
            <w:pPr>
              <w:spacing w:after="0" w:line="360" w:lineRule="auto"/>
              <w:jc w:val="center"/>
              <w:rPr>
                <w:sz w:val="20"/>
                <w:szCs w:val="20"/>
              </w:rPr>
            </w:pPr>
            <w:r w:rsidRPr="00B43E2D">
              <w:rPr>
                <w:sz w:val="20"/>
                <w:szCs w:val="20"/>
              </w:rPr>
              <w:t>Desrochers et al.(Q10=3,90 für 5° – 15°, aber 2,19 für 15° – 25°</w:t>
            </w:r>
            <w:r w:rsidR="0036193E">
              <w:rPr>
                <w:sz w:val="20"/>
                <w:szCs w:val="20"/>
              </w:rPr>
              <w:t xml:space="preserve">;  </w:t>
            </w:r>
            <w:r w:rsidR="0036193E" w:rsidRPr="0001528B">
              <w:rPr>
                <w:sz w:val="20"/>
                <w:szCs w:val="20"/>
              </w:rPr>
              <w:t>0,5116 (660</w:t>
            </w:r>
            <w:r w:rsidR="0036193E" w:rsidRPr="00B43E2D">
              <w:rPr>
                <w:sz w:val="20"/>
                <w:szCs w:val="20"/>
              </w:rPr>
              <w:sym w:font="Symbol" w:char="F06D"/>
            </w:r>
            <w:r w:rsidR="0036193E" w:rsidRPr="0001528B">
              <w:rPr>
                <w:sz w:val="20"/>
                <w:szCs w:val="20"/>
              </w:rPr>
              <w:t>mol CO2/m^3*s in Dormanz, 1290</w:t>
            </w:r>
            <w:r w:rsidR="0036193E" w:rsidRPr="00B43E2D">
              <w:rPr>
                <w:sz w:val="20"/>
                <w:szCs w:val="20"/>
              </w:rPr>
              <w:sym w:font="Symbol" w:char="F06D"/>
            </w:r>
            <w:r w:rsidR="0036193E" w:rsidRPr="0001528B">
              <w:rPr>
                <w:sz w:val="20"/>
                <w:szCs w:val="20"/>
              </w:rPr>
              <w:t>mol CO2/m^3*sin growing period  )</w:t>
            </w:r>
          </w:p>
        </w:tc>
        <w:tc>
          <w:tcPr>
            <w:tcW w:w="2693" w:type="dxa"/>
            <w:tcBorders>
              <w:top w:val="single" w:sz="6" w:space="0" w:color="000000"/>
              <w:left w:val="single" w:sz="6" w:space="0" w:color="000000"/>
              <w:bottom w:val="single" w:sz="6" w:space="0" w:color="000000"/>
              <w:right w:val="single" w:sz="6" w:space="0" w:color="000000"/>
            </w:tcBorders>
          </w:tcPr>
          <w:p w:rsidR="0036193E" w:rsidRPr="00B43E2D" w:rsidRDefault="0036193E" w:rsidP="00A9731D">
            <w:pPr>
              <w:spacing w:after="0" w:line="360" w:lineRule="auto"/>
              <w:jc w:val="center"/>
              <w:rPr>
                <w:sz w:val="20"/>
                <w:szCs w:val="20"/>
              </w:rPr>
            </w:pPr>
            <w:r w:rsidRPr="00B43E2D">
              <w:rPr>
                <w:sz w:val="20"/>
                <w:szCs w:val="20"/>
              </w:rPr>
              <w:t>Köstler</w:t>
            </w:r>
            <w:r>
              <w:rPr>
                <w:sz w:val="20"/>
                <w:szCs w:val="20"/>
              </w:rPr>
              <w:t xml:space="preserve"> (</w:t>
            </w:r>
            <w:r w:rsidRPr="00B43E2D">
              <w:rPr>
                <w:sz w:val="20"/>
                <w:szCs w:val="20"/>
              </w:rPr>
              <w:t>75 mg/g bei 20° / 24h volle Belichtung</w:t>
            </w:r>
            <w:r>
              <w:rPr>
                <w:sz w:val="20"/>
                <w:szCs w:val="20"/>
              </w:rPr>
              <w:t>)</w:t>
            </w:r>
          </w:p>
          <w:p w:rsidR="003F1C75" w:rsidRPr="00B43E2D" w:rsidRDefault="003F1C75" w:rsidP="00A9731D">
            <w:pPr>
              <w:spacing w:after="0" w:line="360" w:lineRule="auto"/>
              <w:jc w:val="center"/>
              <w:rPr>
                <w:sz w:val="20"/>
                <w:szCs w:val="20"/>
              </w:rPr>
            </w:pP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7B7456" w:rsidP="00A9731D">
            <w:pPr>
              <w:spacing w:after="0" w:line="360" w:lineRule="auto"/>
              <w:jc w:val="center"/>
              <w:rPr>
                <w:sz w:val="20"/>
                <w:szCs w:val="20"/>
              </w:rPr>
            </w:pPr>
            <w:r>
              <w:rPr>
                <w:sz w:val="20"/>
                <w:szCs w:val="20"/>
              </w:rPr>
              <w:lastRenderedPageBreak/>
              <w:t>Psf</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r w:rsidRPr="00B43E2D">
              <w:rPr>
                <w:color w:val="000000"/>
                <w:sz w:val="20"/>
                <w:szCs w:val="20"/>
              </w:rPr>
              <w:t>[y</w:t>
            </w:r>
            <w:r w:rsidRPr="00B43E2D">
              <w:rPr>
                <w:color w:val="000000"/>
                <w:sz w:val="20"/>
                <w:szCs w:val="20"/>
                <w:vertAlign w:val="superscript"/>
              </w:rPr>
              <w:t>-1</w:t>
            </w:r>
            <w:r w:rsidRPr="00B43E2D">
              <w:rPr>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3F1C75" w:rsidRPr="00B43E2D" w:rsidRDefault="00B24C12" w:rsidP="00A9731D">
            <w:pPr>
              <w:spacing w:after="0" w:line="360" w:lineRule="auto"/>
              <w:jc w:val="center"/>
              <w:rPr>
                <w:sz w:val="20"/>
                <w:szCs w:val="20"/>
              </w:rPr>
            </w:pPr>
            <w:r w:rsidRPr="00B43E2D">
              <w:rPr>
                <w:sz w:val="20"/>
                <w:szCs w:val="20"/>
              </w:rPr>
              <w:t>1</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Seneszenzrate für die Blätter (= 1/Lebensdauer), im Falle von im Winter entlaubten Bäumen = 1</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Details: Abschn.,</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09129E">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7B7456" w:rsidP="00A9731D">
            <w:pPr>
              <w:spacing w:after="0" w:line="360" w:lineRule="auto"/>
              <w:jc w:val="center"/>
              <w:rPr>
                <w:sz w:val="20"/>
                <w:szCs w:val="20"/>
              </w:rPr>
            </w:pPr>
            <w:r>
              <w:rPr>
                <w:sz w:val="20"/>
                <w:szCs w:val="20"/>
              </w:rPr>
              <w:t>Pss</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r w:rsidRPr="00B43E2D">
              <w:rPr>
                <w:color w:val="000000"/>
                <w:sz w:val="20"/>
                <w:szCs w:val="20"/>
              </w:rPr>
              <w:t>[y</w:t>
            </w:r>
            <w:r w:rsidRPr="00B43E2D">
              <w:rPr>
                <w:color w:val="000000"/>
                <w:sz w:val="20"/>
                <w:szCs w:val="20"/>
                <w:vertAlign w:val="superscript"/>
              </w:rPr>
              <w:t>-1</w:t>
            </w:r>
            <w:r w:rsidRPr="00B43E2D">
              <w:rPr>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3F1C75" w:rsidRPr="00B43E2D" w:rsidRDefault="00A15696" w:rsidP="00A9731D">
            <w:pPr>
              <w:spacing w:after="0" w:line="360" w:lineRule="auto"/>
              <w:jc w:val="center"/>
              <w:rPr>
                <w:sz w:val="20"/>
                <w:szCs w:val="20"/>
              </w:rPr>
            </w:pPr>
            <w:r>
              <w:rPr>
                <w:sz w:val="20"/>
                <w:szCs w:val="20"/>
              </w:rPr>
              <w:t>0,025</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Seneszenzrate für das Splintholz (1/(Zeit bis Verlust der Wasserleitfähigkeit))</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 xml:space="preserve">Details: </w:t>
            </w:r>
            <w:r w:rsidR="0036193E">
              <w:rPr>
                <w:sz w:val="20"/>
                <w:szCs w:val="20"/>
              </w:rPr>
              <w:t>für EHPl uninteressant, für Baumwachstum in Beständen noch zu ermitteln</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A15696" w:rsidP="00A9731D">
            <w:pPr>
              <w:spacing w:after="0" w:line="360" w:lineRule="auto"/>
              <w:jc w:val="center"/>
              <w:rPr>
                <w:sz w:val="20"/>
                <w:szCs w:val="20"/>
              </w:rPr>
            </w:pPr>
            <w:r w:rsidRPr="009F3908">
              <w:rPr>
                <w:sz w:val="20"/>
                <w:szCs w:val="20"/>
              </w:rPr>
              <w:t xml:space="preserve">Ewers et al. </w:t>
            </w:r>
            <w:r>
              <w:rPr>
                <w:sz w:val="20"/>
                <w:szCs w:val="20"/>
              </w:rPr>
              <w:t>2002: As/Ab=0,5266 bei 11cm dbhund h=14,7m, age ~70yrs, lineares Wachstum angenommen</w:t>
            </w:r>
          </w:p>
        </w:tc>
        <w:tc>
          <w:tcPr>
            <w:tcW w:w="2693" w:type="dxa"/>
            <w:tcBorders>
              <w:top w:val="single" w:sz="6" w:space="0" w:color="000000"/>
              <w:left w:val="single" w:sz="6" w:space="0" w:color="000000"/>
              <w:bottom w:val="single" w:sz="6" w:space="0" w:color="000000"/>
              <w:right w:val="single" w:sz="6" w:space="0" w:color="000000"/>
            </w:tcBorders>
          </w:tcPr>
          <w:p w:rsidR="003F1C75" w:rsidRPr="0009129E" w:rsidRDefault="0001528B" w:rsidP="00A9731D">
            <w:pPr>
              <w:spacing w:after="0" w:line="360" w:lineRule="auto"/>
              <w:jc w:val="center"/>
              <w:rPr>
                <w:sz w:val="20"/>
                <w:szCs w:val="20"/>
                <w:lang w:val="fi-FI"/>
              </w:rPr>
            </w:pPr>
            <w:r w:rsidRPr="00683F61">
              <w:rPr>
                <w:sz w:val="20"/>
                <w:szCs w:val="20"/>
                <w:lang w:val="fi-FI"/>
              </w:rPr>
              <w:t xml:space="preserve">Pataki et al. </w:t>
            </w:r>
            <w:r w:rsidRPr="0009129E">
              <w:rPr>
                <w:sz w:val="20"/>
                <w:szCs w:val="20"/>
                <w:lang w:val="fi-FI"/>
              </w:rPr>
              <w:t>(2000): sapwood~4,6(+/-0,6)cm bei BHD ~15,6(+/-2,67)cm</w:t>
            </w:r>
          </w:p>
          <w:p w:rsidR="009F3908" w:rsidRPr="0009129E" w:rsidRDefault="009F3908" w:rsidP="00A9731D">
            <w:pPr>
              <w:spacing w:after="0" w:line="360" w:lineRule="auto"/>
              <w:jc w:val="center"/>
              <w:rPr>
                <w:sz w:val="20"/>
                <w:szCs w:val="20"/>
                <w:lang w:val="fi-FI"/>
              </w:rPr>
            </w:pP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7B7456" w:rsidP="00A9731D">
            <w:pPr>
              <w:spacing w:after="0" w:line="360" w:lineRule="auto"/>
              <w:jc w:val="center"/>
              <w:rPr>
                <w:sz w:val="20"/>
                <w:szCs w:val="20"/>
              </w:rPr>
            </w:pPr>
            <w:r>
              <w:rPr>
                <w:sz w:val="20"/>
                <w:szCs w:val="20"/>
              </w:rPr>
              <w:t>Psr</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r w:rsidRPr="00B43E2D">
              <w:rPr>
                <w:color w:val="000000"/>
                <w:sz w:val="20"/>
                <w:szCs w:val="20"/>
              </w:rPr>
              <w:t>[y</w:t>
            </w:r>
            <w:r w:rsidRPr="00B43E2D">
              <w:rPr>
                <w:color w:val="000000"/>
                <w:sz w:val="20"/>
                <w:szCs w:val="20"/>
                <w:vertAlign w:val="superscript"/>
              </w:rPr>
              <w:t>-1</w:t>
            </w:r>
            <w:r w:rsidRPr="00B43E2D">
              <w:rPr>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3F1C75" w:rsidRPr="00B43E2D" w:rsidRDefault="00636BE5" w:rsidP="00A9731D">
            <w:pPr>
              <w:spacing w:after="0" w:line="360" w:lineRule="auto"/>
              <w:jc w:val="center"/>
              <w:rPr>
                <w:sz w:val="20"/>
                <w:szCs w:val="20"/>
              </w:rPr>
            </w:pPr>
            <w:r w:rsidRPr="00B43E2D">
              <w:rPr>
                <w:sz w:val="20"/>
                <w:szCs w:val="20"/>
              </w:rPr>
              <w:t>1,8</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highlight w:val="yellow"/>
              </w:rPr>
              <w:t>Seneszenzrate für die Feinwurzeln (= 1/Lebensdauer)</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Details: Abschn.,</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636BE5" w:rsidP="00A9731D">
            <w:pPr>
              <w:spacing w:after="0" w:line="360" w:lineRule="auto"/>
              <w:jc w:val="center"/>
              <w:rPr>
                <w:sz w:val="20"/>
                <w:szCs w:val="20"/>
              </w:rPr>
            </w:pPr>
            <w:r w:rsidRPr="00B43E2D">
              <w:rPr>
                <w:sz w:val="20"/>
                <w:szCs w:val="20"/>
              </w:rPr>
              <w:t>Steele, Gower, Vogel &amp; Norman (1997) (jr – ste – 01)</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B24C12" w:rsidP="00A9731D">
            <w:pPr>
              <w:spacing w:after="0" w:line="360" w:lineRule="auto"/>
              <w:jc w:val="center"/>
              <w:rPr>
                <w:sz w:val="20"/>
                <w:szCs w:val="20"/>
              </w:rPr>
            </w:pPr>
            <w:r w:rsidRPr="00B43E2D">
              <w:rPr>
                <w:sz w:val="20"/>
                <w:szCs w:val="20"/>
              </w:rPr>
              <w:t xml:space="preserve"> </w:t>
            </w:r>
            <w:r w:rsidRPr="00B43E2D">
              <w:rPr>
                <w:b/>
                <w:bCs/>
                <w:color w:val="FF0000"/>
                <w:sz w:val="20"/>
                <w:szCs w:val="20"/>
              </w:rPr>
              <w:t xml:space="preserve">bau – 02, Ruark &amp; Bockheim </w:t>
            </w:r>
            <w:r w:rsidR="001550E4" w:rsidRPr="00B43E2D">
              <w:rPr>
                <w:b/>
                <w:bCs/>
                <w:color w:val="FF0000"/>
                <w:sz w:val="20"/>
                <w:szCs w:val="20"/>
              </w:rPr>
              <w:t>`87</w:t>
            </w: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7B7456" w:rsidP="00A9731D">
            <w:pPr>
              <w:spacing w:after="0" w:line="360" w:lineRule="auto"/>
              <w:jc w:val="center"/>
              <w:rPr>
                <w:color w:val="FF0000"/>
                <w:sz w:val="20"/>
                <w:szCs w:val="20"/>
              </w:rPr>
            </w:pPr>
            <w:r>
              <w:rPr>
                <w:color w:val="FF0000"/>
                <w:sz w:val="20"/>
                <w:szCs w:val="20"/>
              </w:rPr>
              <w:t>Pcnr</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r w:rsidRPr="00B43E2D">
              <w:rPr>
                <w:color w:val="000000"/>
                <w:sz w:val="20"/>
                <w:szCs w:val="20"/>
              </w:rPr>
              <w:t>[gN gC</w:t>
            </w:r>
            <w:r w:rsidRPr="00B43E2D">
              <w:rPr>
                <w:color w:val="000000"/>
                <w:sz w:val="20"/>
                <w:szCs w:val="20"/>
                <w:vertAlign w:val="superscript"/>
              </w:rPr>
              <w:t>-1</w:t>
            </w:r>
            <w:r w:rsidRPr="00B43E2D">
              <w:rPr>
                <w:color w:val="000000"/>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3F1C75" w:rsidRPr="00B43E2D" w:rsidRDefault="003F1C75"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Zur Berechnung werden gebraucht: Stickstoff und Kohlenstoffgehalte einzelner Organe und Massen der Organe, soweit möglich Alter und Grösse der Bäume mit angeben</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Details: Abschn.,</w:t>
            </w:r>
          </w:p>
        </w:tc>
        <w:tc>
          <w:tcPr>
            <w:tcW w:w="2693" w:type="dxa"/>
            <w:tcBorders>
              <w:top w:val="single" w:sz="6" w:space="0" w:color="000000"/>
              <w:left w:val="single" w:sz="6" w:space="0" w:color="000000"/>
              <w:bottom w:val="single" w:sz="6" w:space="0" w:color="000000"/>
              <w:right w:val="single" w:sz="6" w:space="0" w:color="000000"/>
            </w:tcBorders>
          </w:tcPr>
          <w:p w:rsidR="003F1C75" w:rsidRPr="0093306B"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A541BE" w:rsidRPr="00B43E2D" w:rsidRDefault="00A541BE" w:rsidP="00A9731D">
            <w:pPr>
              <w:spacing w:after="0" w:line="360" w:lineRule="auto"/>
              <w:jc w:val="center"/>
              <w:rPr>
                <w:sz w:val="20"/>
                <w:szCs w:val="20"/>
              </w:rPr>
            </w:pPr>
            <w:r w:rsidRPr="00B43E2D">
              <w:rPr>
                <w:sz w:val="20"/>
                <w:szCs w:val="20"/>
              </w:rPr>
              <w:t>MacLean &amp; Wein 1978</w:t>
            </w:r>
            <w:r w:rsidR="009713E7">
              <w:rPr>
                <w:sz w:val="20"/>
                <w:szCs w:val="20"/>
              </w:rPr>
              <w:t>, jug-02, gow-03, nii-03, nii-04</w:t>
            </w:r>
            <w:r w:rsidR="005977E9">
              <w:rPr>
                <w:sz w:val="20"/>
                <w:szCs w:val="20"/>
              </w:rPr>
              <w:t xml:space="preserve">, </w:t>
            </w:r>
            <w:r w:rsidR="00B07CAD" w:rsidRPr="00B07CAD">
              <w:rPr>
                <w:sz w:val="20"/>
                <w:szCs w:val="20"/>
              </w:rPr>
              <w:t xml:space="preserve">ryt-01, </w:t>
            </w:r>
            <w:r w:rsidR="005977E9">
              <w:rPr>
                <w:sz w:val="20"/>
                <w:szCs w:val="20"/>
              </w:rPr>
              <w:t>tri-02</w:t>
            </w:r>
            <w:r w:rsidR="0014744F" w:rsidRPr="00B43E2D">
              <w:rPr>
                <w:sz w:val="20"/>
                <w:szCs w:val="20"/>
              </w:rPr>
              <w:t xml:space="preserve"> </w:t>
            </w:r>
          </w:p>
        </w:tc>
      </w:tr>
      <w:tr w:rsidR="007B7456" w:rsidRPr="009713E7">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7B7456" w:rsidRDefault="007B7456" w:rsidP="00A9731D">
            <w:pPr>
              <w:spacing w:after="0" w:line="360" w:lineRule="auto"/>
              <w:jc w:val="center"/>
              <w:rPr>
                <w:color w:val="FF0000"/>
                <w:sz w:val="20"/>
                <w:szCs w:val="20"/>
              </w:rPr>
            </w:pPr>
            <w:r>
              <w:rPr>
                <w:color w:val="FF0000"/>
                <w:sz w:val="20"/>
                <w:szCs w:val="20"/>
              </w:rPr>
              <w:t>Ncon_fol</w:t>
            </w:r>
          </w:p>
        </w:tc>
        <w:tc>
          <w:tcPr>
            <w:tcW w:w="851" w:type="dxa"/>
            <w:tcBorders>
              <w:top w:val="single" w:sz="6" w:space="0" w:color="000000"/>
              <w:left w:val="single" w:sz="6" w:space="0" w:color="000000"/>
              <w:bottom w:val="single" w:sz="6" w:space="0" w:color="000000"/>
              <w:right w:val="single" w:sz="6" w:space="0" w:color="000000"/>
            </w:tcBorders>
          </w:tcPr>
          <w:p w:rsidR="007B7456" w:rsidRPr="00A641DA" w:rsidRDefault="007B7456" w:rsidP="00A9731D">
            <w:pPr>
              <w:spacing w:after="0"/>
              <w:rPr>
                <w:color w:val="000000"/>
                <w:sz w:val="20"/>
                <w:szCs w:val="20"/>
                <w:vertAlign w:val="superscript"/>
              </w:rPr>
            </w:pPr>
            <w:r w:rsidRPr="00A641DA">
              <w:rPr>
                <w:color w:val="000000"/>
                <w:sz w:val="20"/>
                <w:szCs w:val="20"/>
              </w:rPr>
              <w:t>[gN gC</w:t>
            </w:r>
            <w:r w:rsidRPr="00B43E2D">
              <w:rPr>
                <w:color w:val="000000"/>
                <w:sz w:val="20"/>
                <w:szCs w:val="20"/>
                <w:vertAlign w:val="superscript"/>
              </w:rPr>
              <w:t>-1</w:t>
            </w:r>
            <w:r w:rsidRPr="00B43E2D">
              <w:rPr>
                <w:color w:val="000000"/>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7B7456" w:rsidRDefault="00A0661C" w:rsidP="00A9731D">
            <w:pPr>
              <w:spacing w:after="0" w:line="360" w:lineRule="auto"/>
              <w:jc w:val="center"/>
              <w:rPr>
                <w:sz w:val="20"/>
                <w:szCs w:val="20"/>
              </w:rPr>
            </w:pPr>
            <w:r>
              <w:rPr>
                <w:sz w:val="20"/>
                <w:szCs w:val="20"/>
              </w:rPr>
              <w:t>0.04</w:t>
            </w:r>
            <w:r w:rsidR="00471EC4">
              <w:rPr>
                <w:sz w:val="20"/>
                <w:szCs w:val="20"/>
              </w:rPr>
              <w:t>762</w:t>
            </w:r>
          </w:p>
          <w:p w:rsidR="00C27758" w:rsidRDefault="00C27758" w:rsidP="00A9731D">
            <w:pPr>
              <w:spacing w:after="0" w:line="360" w:lineRule="auto"/>
              <w:jc w:val="center"/>
              <w:rPr>
                <w:sz w:val="20"/>
                <w:szCs w:val="20"/>
              </w:rPr>
            </w:pPr>
            <w:r>
              <w:rPr>
                <w:sz w:val="20"/>
                <w:szCs w:val="20"/>
              </w:rPr>
              <w:t>0.05</w:t>
            </w:r>
          </w:p>
          <w:p w:rsidR="00523B76" w:rsidRDefault="00523B76" w:rsidP="00A9731D">
            <w:pPr>
              <w:spacing w:after="0" w:line="360" w:lineRule="auto"/>
              <w:jc w:val="center"/>
              <w:rPr>
                <w:sz w:val="20"/>
                <w:szCs w:val="20"/>
              </w:rPr>
            </w:pPr>
            <w:r>
              <w:rPr>
                <w:sz w:val="20"/>
                <w:szCs w:val="20"/>
              </w:rPr>
              <w:t>0.0489</w:t>
            </w:r>
          </w:p>
          <w:p w:rsidR="00401881" w:rsidRPr="00B43E2D" w:rsidRDefault="008C3635" w:rsidP="00A9731D">
            <w:pPr>
              <w:spacing w:after="0" w:line="360" w:lineRule="auto"/>
              <w:jc w:val="center"/>
              <w:rPr>
                <w:sz w:val="20"/>
                <w:szCs w:val="20"/>
              </w:rPr>
            </w:pPr>
            <w:r>
              <w:rPr>
                <w:sz w:val="20"/>
                <w:szCs w:val="20"/>
              </w:rPr>
              <w:t>0.045 – 0.0833</w:t>
            </w:r>
          </w:p>
        </w:tc>
        <w:tc>
          <w:tcPr>
            <w:tcW w:w="3119" w:type="dxa"/>
            <w:tcBorders>
              <w:top w:val="single" w:sz="6" w:space="0" w:color="000000"/>
              <w:left w:val="single" w:sz="6" w:space="0" w:color="000000"/>
              <w:bottom w:val="single" w:sz="6" w:space="0" w:color="000000"/>
              <w:right w:val="single" w:sz="6" w:space="0" w:color="000000"/>
            </w:tcBorders>
          </w:tcPr>
          <w:p w:rsidR="007B7456" w:rsidRPr="00B43E2D" w:rsidRDefault="007B7456" w:rsidP="00A9731D">
            <w:pPr>
              <w:spacing w:after="0" w:line="360" w:lineRule="auto"/>
              <w:jc w:val="center"/>
              <w:rPr>
                <w:sz w:val="20"/>
                <w:szCs w:val="20"/>
              </w:rPr>
            </w:pPr>
            <w:r>
              <w:rPr>
                <w:sz w:val="20"/>
                <w:szCs w:val="20"/>
              </w:rPr>
              <w:t>N-Konzentration in Blättern</w:t>
            </w:r>
          </w:p>
        </w:tc>
        <w:tc>
          <w:tcPr>
            <w:tcW w:w="2693" w:type="dxa"/>
            <w:tcBorders>
              <w:top w:val="single" w:sz="6" w:space="0" w:color="000000"/>
              <w:left w:val="single" w:sz="6" w:space="0" w:color="000000"/>
              <w:bottom w:val="single" w:sz="6" w:space="0" w:color="000000"/>
              <w:right w:val="single" w:sz="6" w:space="0" w:color="000000"/>
            </w:tcBorders>
          </w:tcPr>
          <w:p w:rsidR="007B7456" w:rsidRPr="00B43E2D" w:rsidRDefault="007B7456"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7B7456" w:rsidRDefault="00A0661C" w:rsidP="00A9731D">
            <w:pPr>
              <w:spacing w:after="0" w:line="360" w:lineRule="auto"/>
              <w:jc w:val="center"/>
              <w:rPr>
                <w:sz w:val="20"/>
                <w:szCs w:val="20"/>
                <w:lang w:val="fi-FI"/>
              </w:rPr>
            </w:pPr>
            <w:r w:rsidRPr="009713E7">
              <w:rPr>
                <w:sz w:val="20"/>
                <w:szCs w:val="20"/>
                <w:lang w:val="fi-FI"/>
              </w:rPr>
              <w:t>Kin-03</w:t>
            </w:r>
          </w:p>
          <w:p w:rsidR="00C27758" w:rsidRDefault="00C27758" w:rsidP="00A9731D">
            <w:pPr>
              <w:spacing w:after="0" w:line="360" w:lineRule="auto"/>
              <w:jc w:val="center"/>
              <w:rPr>
                <w:sz w:val="20"/>
                <w:szCs w:val="20"/>
                <w:lang w:val="fi-FI"/>
              </w:rPr>
            </w:pPr>
            <w:r w:rsidRPr="009713E7">
              <w:rPr>
                <w:sz w:val="20"/>
                <w:szCs w:val="20"/>
                <w:lang w:val="fi-FI"/>
              </w:rPr>
              <w:t>gow-03</w:t>
            </w:r>
          </w:p>
          <w:p w:rsidR="00523B76" w:rsidRDefault="00523B76" w:rsidP="00A9731D">
            <w:pPr>
              <w:spacing w:after="0" w:line="360" w:lineRule="auto"/>
              <w:jc w:val="center"/>
              <w:rPr>
                <w:sz w:val="20"/>
                <w:szCs w:val="20"/>
                <w:lang w:val="fi-FI"/>
              </w:rPr>
            </w:pPr>
            <w:r w:rsidRPr="009713E7">
              <w:rPr>
                <w:sz w:val="20"/>
                <w:szCs w:val="20"/>
                <w:lang w:val="fi-FI"/>
              </w:rPr>
              <w:t>nii-03</w:t>
            </w:r>
          </w:p>
          <w:p w:rsidR="00401881" w:rsidRPr="00B43E2D" w:rsidRDefault="00401881" w:rsidP="00A9731D">
            <w:pPr>
              <w:spacing w:after="0" w:line="360" w:lineRule="auto"/>
              <w:jc w:val="center"/>
              <w:rPr>
                <w:sz w:val="20"/>
                <w:szCs w:val="20"/>
              </w:rPr>
            </w:pPr>
            <w:r>
              <w:rPr>
                <w:sz w:val="20"/>
                <w:szCs w:val="20"/>
                <w:lang w:val="fi-FI"/>
              </w:rPr>
              <w:t>kru-05</w:t>
            </w:r>
          </w:p>
        </w:tc>
        <w:tc>
          <w:tcPr>
            <w:tcW w:w="2693" w:type="dxa"/>
            <w:tcBorders>
              <w:top w:val="single" w:sz="6" w:space="0" w:color="000000"/>
              <w:left w:val="single" w:sz="6" w:space="0" w:color="000000"/>
              <w:bottom w:val="single" w:sz="6" w:space="0" w:color="000000"/>
              <w:right w:val="single" w:sz="6" w:space="0" w:color="000000"/>
            </w:tcBorders>
          </w:tcPr>
          <w:p w:rsidR="007B7456" w:rsidRPr="005977E9" w:rsidRDefault="00A0661C" w:rsidP="00A9731D">
            <w:pPr>
              <w:spacing w:after="0" w:line="360" w:lineRule="auto"/>
              <w:jc w:val="center"/>
              <w:rPr>
                <w:sz w:val="20"/>
                <w:szCs w:val="20"/>
                <w:lang w:val="fi-FI"/>
              </w:rPr>
            </w:pPr>
            <w:r w:rsidRPr="00A0661C">
              <w:rPr>
                <w:strike/>
                <w:sz w:val="20"/>
                <w:szCs w:val="20"/>
                <w:lang w:val="fi-FI"/>
              </w:rPr>
              <w:t>hol-03</w:t>
            </w:r>
            <w:r w:rsidRPr="009713E7">
              <w:rPr>
                <w:sz w:val="20"/>
                <w:szCs w:val="20"/>
                <w:lang w:val="fi-FI"/>
              </w:rPr>
              <w:t xml:space="preserve">, </w:t>
            </w:r>
            <w:r w:rsidR="009713E7" w:rsidRPr="009713E7">
              <w:rPr>
                <w:sz w:val="20"/>
                <w:szCs w:val="20"/>
                <w:lang w:val="fi-FI"/>
              </w:rPr>
              <w:t xml:space="preserve">Kin-03, </w:t>
            </w:r>
            <w:r w:rsidR="009713E7" w:rsidRPr="00471EC4">
              <w:rPr>
                <w:strike/>
                <w:sz w:val="20"/>
                <w:szCs w:val="20"/>
                <w:lang w:val="fi-FI"/>
              </w:rPr>
              <w:t>lin-08</w:t>
            </w:r>
            <w:r w:rsidR="009713E7" w:rsidRPr="009713E7">
              <w:rPr>
                <w:sz w:val="20"/>
                <w:szCs w:val="20"/>
                <w:lang w:val="fi-FI"/>
              </w:rPr>
              <w:t xml:space="preserve">, gow-03, </w:t>
            </w:r>
            <w:r w:rsidR="00401881" w:rsidRPr="00401881">
              <w:rPr>
                <w:sz w:val="20"/>
                <w:szCs w:val="20"/>
                <w:lang w:val="fi-FI"/>
              </w:rPr>
              <w:t xml:space="preserve">kru-05, </w:t>
            </w:r>
            <w:r w:rsidR="009713E7" w:rsidRPr="009713E7">
              <w:rPr>
                <w:sz w:val="20"/>
                <w:szCs w:val="20"/>
                <w:lang w:val="fi-FI"/>
              </w:rPr>
              <w:t>nii-03, nii-08, nii-10</w:t>
            </w:r>
            <w:r w:rsidR="005977E9">
              <w:rPr>
                <w:sz w:val="20"/>
                <w:szCs w:val="20"/>
                <w:lang w:val="fi-FI"/>
              </w:rPr>
              <w:t xml:space="preserve">, </w:t>
            </w:r>
            <w:r w:rsidR="005977E9" w:rsidRPr="00523B76">
              <w:rPr>
                <w:strike/>
                <w:sz w:val="20"/>
                <w:szCs w:val="20"/>
                <w:lang w:val="fi-FI"/>
              </w:rPr>
              <w:t>tri-02</w:t>
            </w:r>
          </w:p>
        </w:tc>
      </w:tr>
      <w:tr w:rsidR="007B7456" w:rsidRPr="0001528B">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7B7456" w:rsidRDefault="007B7456" w:rsidP="00A9731D">
            <w:pPr>
              <w:spacing w:after="0" w:line="360" w:lineRule="auto"/>
              <w:jc w:val="center"/>
              <w:rPr>
                <w:color w:val="FF0000"/>
                <w:sz w:val="20"/>
                <w:szCs w:val="20"/>
              </w:rPr>
            </w:pPr>
            <w:r>
              <w:rPr>
                <w:color w:val="FF0000"/>
                <w:sz w:val="20"/>
                <w:szCs w:val="20"/>
              </w:rPr>
              <w:lastRenderedPageBreak/>
              <w:t>Ncon_frt</w:t>
            </w:r>
          </w:p>
        </w:tc>
        <w:tc>
          <w:tcPr>
            <w:tcW w:w="851" w:type="dxa"/>
            <w:tcBorders>
              <w:top w:val="single" w:sz="6" w:space="0" w:color="000000"/>
              <w:left w:val="single" w:sz="6" w:space="0" w:color="000000"/>
              <w:bottom w:val="single" w:sz="6" w:space="0" w:color="000000"/>
              <w:right w:val="single" w:sz="6" w:space="0" w:color="000000"/>
            </w:tcBorders>
          </w:tcPr>
          <w:p w:rsidR="00AF1C3A" w:rsidRDefault="00AF1C3A" w:rsidP="00AF1C3A">
            <w:pPr>
              <w:spacing w:after="0"/>
              <w:rPr>
                <w:color w:val="000000"/>
                <w:sz w:val="20"/>
                <w:szCs w:val="20"/>
              </w:rPr>
            </w:pPr>
            <w:r w:rsidRPr="00A641DA">
              <w:rPr>
                <w:color w:val="000000"/>
                <w:sz w:val="20"/>
                <w:szCs w:val="20"/>
              </w:rPr>
              <w:t>[gN g</w:t>
            </w:r>
            <w:r>
              <w:rPr>
                <w:color w:val="000000"/>
                <w:sz w:val="20"/>
                <w:szCs w:val="20"/>
              </w:rPr>
              <w:t>TM</w:t>
            </w:r>
          </w:p>
          <w:p w:rsidR="007B7456" w:rsidRPr="00A641DA" w:rsidRDefault="00AF1C3A" w:rsidP="00AF1C3A">
            <w:pPr>
              <w:spacing w:after="0"/>
              <w:rPr>
                <w:color w:val="000000"/>
                <w:sz w:val="20"/>
                <w:szCs w:val="20"/>
                <w:vertAlign w:val="superscript"/>
              </w:rPr>
            </w:pPr>
            <w:r w:rsidRPr="00B43E2D">
              <w:rPr>
                <w:color w:val="000000"/>
                <w:sz w:val="20"/>
                <w:szCs w:val="20"/>
                <w:vertAlign w:val="superscript"/>
              </w:rPr>
              <w:t>-1</w:t>
            </w:r>
            <w:r w:rsidRPr="00B43E2D">
              <w:rPr>
                <w:color w:val="000000"/>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7B7456" w:rsidRDefault="00B42CD0" w:rsidP="00A9731D">
            <w:pPr>
              <w:spacing w:after="0" w:line="360" w:lineRule="auto"/>
              <w:jc w:val="center"/>
              <w:rPr>
                <w:sz w:val="20"/>
                <w:szCs w:val="20"/>
              </w:rPr>
            </w:pPr>
            <w:r>
              <w:rPr>
                <w:sz w:val="20"/>
                <w:szCs w:val="20"/>
              </w:rPr>
              <w:t>1</w:t>
            </w:r>
            <w:r w:rsidR="00AF1C3A">
              <w:rPr>
                <w:sz w:val="20"/>
                <w:szCs w:val="20"/>
              </w:rPr>
              <w:t>.</w:t>
            </w:r>
            <w:r>
              <w:rPr>
                <w:sz w:val="20"/>
                <w:szCs w:val="20"/>
              </w:rPr>
              <w:t>6</w:t>
            </w:r>
            <w:r w:rsidR="00AF1C3A">
              <w:rPr>
                <w:sz w:val="20"/>
                <w:szCs w:val="20"/>
              </w:rPr>
              <w:t>%</w:t>
            </w:r>
          </w:p>
          <w:p w:rsidR="008C3635" w:rsidRPr="00B43E2D" w:rsidRDefault="008C3635" w:rsidP="00A9731D">
            <w:pPr>
              <w:spacing w:after="0" w:line="360" w:lineRule="auto"/>
              <w:jc w:val="center"/>
              <w:rPr>
                <w:sz w:val="20"/>
                <w:szCs w:val="20"/>
              </w:rPr>
            </w:pPr>
            <w:r>
              <w:rPr>
                <w:sz w:val="20"/>
                <w:szCs w:val="20"/>
              </w:rPr>
              <w:t>0.066 – 0.023</w:t>
            </w:r>
            <w:r w:rsidR="00AF1C3A">
              <w:rPr>
                <w:sz w:val="20"/>
                <w:szCs w:val="20"/>
              </w:rPr>
              <w:t>[?]</w:t>
            </w:r>
          </w:p>
        </w:tc>
        <w:tc>
          <w:tcPr>
            <w:tcW w:w="3119" w:type="dxa"/>
            <w:tcBorders>
              <w:top w:val="single" w:sz="6" w:space="0" w:color="000000"/>
              <w:left w:val="single" w:sz="6" w:space="0" w:color="000000"/>
              <w:bottom w:val="single" w:sz="6" w:space="0" w:color="000000"/>
              <w:right w:val="single" w:sz="6" w:space="0" w:color="000000"/>
            </w:tcBorders>
          </w:tcPr>
          <w:p w:rsidR="007B7456" w:rsidRPr="00B43E2D" w:rsidRDefault="007B7456" w:rsidP="00A9731D">
            <w:pPr>
              <w:spacing w:after="0" w:line="360" w:lineRule="auto"/>
              <w:jc w:val="center"/>
              <w:rPr>
                <w:sz w:val="20"/>
                <w:szCs w:val="20"/>
              </w:rPr>
            </w:pPr>
            <w:r>
              <w:rPr>
                <w:sz w:val="20"/>
                <w:szCs w:val="20"/>
              </w:rPr>
              <w:t>N-Konzentration in Feinwurzeln</w:t>
            </w:r>
          </w:p>
        </w:tc>
        <w:tc>
          <w:tcPr>
            <w:tcW w:w="2693" w:type="dxa"/>
            <w:tcBorders>
              <w:top w:val="single" w:sz="6" w:space="0" w:color="000000"/>
              <w:left w:val="single" w:sz="6" w:space="0" w:color="000000"/>
              <w:bottom w:val="single" w:sz="6" w:space="0" w:color="000000"/>
              <w:right w:val="single" w:sz="6" w:space="0" w:color="000000"/>
            </w:tcBorders>
          </w:tcPr>
          <w:p w:rsidR="007B7456" w:rsidRPr="00B43E2D" w:rsidRDefault="007B7456"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7B7456" w:rsidRDefault="00B42CD0" w:rsidP="00A9731D">
            <w:pPr>
              <w:spacing w:after="0" w:line="360" w:lineRule="auto"/>
              <w:jc w:val="center"/>
              <w:rPr>
                <w:sz w:val="20"/>
                <w:szCs w:val="20"/>
              </w:rPr>
            </w:pPr>
            <w:r>
              <w:rPr>
                <w:sz w:val="20"/>
                <w:szCs w:val="20"/>
              </w:rPr>
              <w:t>Des-01</w:t>
            </w:r>
          </w:p>
          <w:p w:rsidR="008C3635" w:rsidRPr="00B43E2D" w:rsidRDefault="008C3635" w:rsidP="00A9731D">
            <w:pPr>
              <w:spacing w:after="0" w:line="360" w:lineRule="auto"/>
              <w:jc w:val="center"/>
              <w:rPr>
                <w:sz w:val="20"/>
                <w:szCs w:val="20"/>
              </w:rPr>
            </w:pPr>
            <w:r>
              <w:rPr>
                <w:sz w:val="20"/>
                <w:szCs w:val="20"/>
              </w:rPr>
              <w:t>Kru-05</w:t>
            </w:r>
          </w:p>
        </w:tc>
        <w:tc>
          <w:tcPr>
            <w:tcW w:w="2693" w:type="dxa"/>
            <w:tcBorders>
              <w:top w:val="single" w:sz="6" w:space="0" w:color="000000"/>
              <w:left w:val="single" w:sz="6" w:space="0" w:color="000000"/>
              <w:bottom w:val="single" w:sz="6" w:space="0" w:color="000000"/>
              <w:right w:val="single" w:sz="6" w:space="0" w:color="000000"/>
            </w:tcBorders>
          </w:tcPr>
          <w:p w:rsidR="007B7456" w:rsidRPr="0001528B" w:rsidRDefault="005977E9" w:rsidP="00A9731D">
            <w:pPr>
              <w:spacing w:after="0" w:line="360" w:lineRule="auto"/>
              <w:jc w:val="center"/>
              <w:rPr>
                <w:sz w:val="20"/>
                <w:szCs w:val="20"/>
                <w:lang w:val="fr-FR"/>
              </w:rPr>
            </w:pPr>
            <w:r w:rsidRPr="0001528B">
              <w:rPr>
                <w:strike/>
                <w:sz w:val="20"/>
                <w:szCs w:val="20"/>
                <w:lang w:val="fr-FR"/>
              </w:rPr>
              <w:t>Col-02</w:t>
            </w:r>
            <w:r w:rsidRPr="0001528B">
              <w:rPr>
                <w:sz w:val="20"/>
                <w:szCs w:val="20"/>
                <w:lang w:val="fr-FR"/>
              </w:rPr>
              <w:t xml:space="preserve">, Des-01, </w:t>
            </w:r>
            <w:r w:rsidRPr="0001528B">
              <w:rPr>
                <w:strike/>
                <w:sz w:val="20"/>
                <w:szCs w:val="20"/>
                <w:lang w:val="fr-FR"/>
              </w:rPr>
              <w:t>gow-03</w:t>
            </w:r>
            <w:r w:rsidRPr="0001528B">
              <w:rPr>
                <w:sz w:val="20"/>
                <w:szCs w:val="20"/>
                <w:lang w:val="fr-FR"/>
              </w:rPr>
              <w:t xml:space="preserve">, kru-05, </w:t>
            </w:r>
            <w:r w:rsidRPr="0001528B">
              <w:rPr>
                <w:strike/>
                <w:sz w:val="20"/>
                <w:szCs w:val="20"/>
                <w:lang w:val="fr-FR"/>
              </w:rPr>
              <w:t>lin-08</w:t>
            </w:r>
            <w:r w:rsidRPr="0001528B">
              <w:rPr>
                <w:sz w:val="20"/>
                <w:szCs w:val="20"/>
                <w:lang w:val="fr-FR"/>
              </w:rPr>
              <w:t xml:space="preserve">, </w:t>
            </w:r>
            <w:r w:rsidRPr="0001528B">
              <w:rPr>
                <w:strike/>
                <w:sz w:val="20"/>
                <w:szCs w:val="20"/>
                <w:lang w:val="fr-FR"/>
              </w:rPr>
              <w:t>mou-03</w:t>
            </w:r>
            <w:r w:rsidRPr="0001528B">
              <w:rPr>
                <w:sz w:val="20"/>
                <w:szCs w:val="20"/>
                <w:lang w:val="fr-FR"/>
              </w:rPr>
              <w:t>,</w:t>
            </w:r>
          </w:p>
        </w:tc>
      </w:tr>
      <w:tr w:rsidR="007B7456" w:rsidRPr="00AF1C3A">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7B7456" w:rsidRDefault="007B7456" w:rsidP="00A9731D">
            <w:pPr>
              <w:spacing w:after="0" w:line="360" w:lineRule="auto"/>
              <w:jc w:val="center"/>
              <w:rPr>
                <w:color w:val="FF0000"/>
                <w:sz w:val="20"/>
                <w:szCs w:val="20"/>
              </w:rPr>
            </w:pPr>
            <w:r>
              <w:rPr>
                <w:color w:val="FF0000"/>
                <w:sz w:val="20"/>
                <w:szCs w:val="20"/>
              </w:rPr>
              <w:t>Ncon_crt</w:t>
            </w:r>
          </w:p>
        </w:tc>
        <w:tc>
          <w:tcPr>
            <w:tcW w:w="851" w:type="dxa"/>
            <w:tcBorders>
              <w:top w:val="single" w:sz="6" w:space="0" w:color="000000"/>
              <w:left w:val="single" w:sz="6" w:space="0" w:color="000000"/>
              <w:bottom w:val="single" w:sz="6" w:space="0" w:color="000000"/>
              <w:right w:val="single" w:sz="6" w:space="0" w:color="000000"/>
            </w:tcBorders>
          </w:tcPr>
          <w:p w:rsidR="00AF1C3A" w:rsidRDefault="007B7456" w:rsidP="00A9731D">
            <w:pPr>
              <w:spacing w:after="0"/>
              <w:rPr>
                <w:color w:val="000000"/>
                <w:sz w:val="20"/>
                <w:szCs w:val="20"/>
              </w:rPr>
            </w:pPr>
            <w:r w:rsidRPr="00A641DA">
              <w:rPr>
                <w:color w:val="000000"/>
                <w:sz w:val="20"/>
                <w:szCs w:val="20"/>
              </w:rPr>
              <w:t>[gN g</w:t>
            </w:r>
            <w:r w:rsidR="00AF1C3A">
              <w:rPr>
                <w:color w:val="000000"/>
                <w:sz w:val="20"/>
                <w:szCs w:val="20"/>
              </w:rPr>
              <w:t>TM</w:t>
            </w:r>
          </w:p>
          <w:p w:rsidR="007B7456" w:rsidRPr="00A641DA" w:rsidRDefault="007B7456" w:rsidP="00A9731D">
            <w:pPr>
              <w:spacing w:after="0"/>
              <w:rPr>
                <w:color w:val="000000"/>
                <w:sz w:val="20"/>
                <w:szCs w:val="20"/>
                <w:vertAlign w:val="superscript"/>
              </w:rPr>
            </w:pPr>
            <w:r w:rsidRPr="00B43E2D">
              <w:rPr>
                <w:color w:val="000000"/>
                <w:sz w:val="20"/>
                <w:szCs w:val="20"/>
                <w:vertAlign w:val="superscript"/>
              </w:rPr>
              <w:t>-1</w:t>
            </w:r>
            <w:r w:rsidRPr="00B43E2D">
              <w:rPr>
                <w:color w:val="000000"/>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7B7456" w:rsidRPr="00B43E2D" w:rsidRDefault="00AF1C3A" w:rsidP="00A9731D">
            <w:pPr>
              <w:spacing w:after="0" w:line="360" w:lineRule="auto"/>
              <w:jc w:val="center"/>
              <w:rPr>
                <w:sz w:val="20"/>
                <w:szCs w:val="20"/>
              </w:rPr>
            </w:pPr>
            <w:r>
              <w:rPr>
                <w:sz w:val="20"/>
                <w:szCs w:val="20"/>
              </w:rPr>
              <w:t>0.4%</w:t>
            </w:r>
          </w:p>
        </w:tc>
        <w:tc>
          <w:tcPr>
            <w:tcW w:w="3119" w:type="dxa"/>
            <w:tcBorders>
              <w:top w:val="single" w:sz="6" w:space="0" w:color="000000"/>
              <w:left w:val="single" w:sz="6" w:space="0" w:color="000000"/>
              <w:bottom w:val="single" w:sz="6" w:space="0" w:color="000000"/>
              <w:right w:val="single" w:sz="6" w:space="0" w:color="000000"/>
            </w:tcBorders>
          </w:tcPr>
          <w:p w:rsidR="007B7456" w:rsidRPr="00B43E2D" w:rsidRDefault="007B7456" w:rsidP="00A9731D">
            <w:pPr>
              <w:spacing w:after="0" w:line="360" w:lineRule="auto"/>
              <w:jc w:val="center"/>
              <w:rPr>
                <w:sz w:val="20"/>
                <w:szCs w:val="20"/>
              </w:rPr>
            </w:pPr>
            <w:r>
              <w:rPr>
                <w:sz w:val="20"/>
                <w:szCs w:val="20"/>
              </w:rPr>
              <w:t>N-Konzentration in Grobwurzeln</w:t>
            </w:r>
          </w:p>
        </w:tc>
        <w:tc>
          <w:tcPr>
            <w:tcW w:w="2693" w:type="dxa"/>
            <w:tcBorders>
              <w:top w:val="single" w:sz="6" w:space="0" w:color="000000"/>
              <w:left w:val="single" w:sz="6" w:space="0" w:color="000000"/>
              <w:bottom w:val="single" w:sz="6" w:space="0" w:color="000000"/>
              <w:right w:val="single" w:sz="6" w:space="0" w:color="000000"/>
            </w:tcBorders>
          </w:tcPr>
          <w:p w:rsidR="007B7456" w:rsidRPr="00B43E2D" w:rsidRDefault="007B7456"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7B7456" w:rsidRPr="00B43E2D" w:rsidRDefault="00AF1C3A" w:rsidP="00A9731D">
            <w:pPr>
              <w:spacing w:after="0" w:line="360" w:lineRule="auto"/>
              <w:jc w:val="center"/>
              <w:rPr>
                <w:sz w:val="20"/>
                <w:szCs w:val="20"/>
              </w:rPr>
            </w:pPr>
            <w:r>
              <w:rPr>
                <w:sz w:val="20"/>
                <w:szCs w:val="20"/>
              </w:rPr>
              <w:t>Des-01</w:t>
            </w:r>
          </w:p>
        </w:tc>
        <w:tc>
          <w:tcPr>
            <w:tcW w:w="2693" w:type="dxa"/>
            <w:tcBorders>
              <w:top w:val="single" w:sz="6" w:space="0" w:color="000000"/>
              <w:left w:val="single" w:sz="6" w:space="0" w:color="000000"/>
              <w:bottom w:val="single" w:sz="6" w:space="0" w:color="000000"/>
              <w:right w:val="single" w:sz="6" w:space="0" w:color="000000"/>
            </w:tcBorders>
          </w:tcPr>
          <w:p w:rsidR="007B7456" w:rsidRPr="00AF1C3A" w:rsidRDefault="005977E9" w:rsidP="00A9731D">
            <w:pPr>
              <w:spacing w:after="0" w:line="360" w:lineRule="auto"/>
              <w:jc w:val="center"/>
              <w:rPr>
                <w:sz w:val="20"/>
                <w:szCs w:val="20"/>
                <w:lang w:val="en-US"/>
              </w:rPr>
            </w:pPr>
            <w:r w:rsidRPr="00AF1C3A">
              <w:rPr>
                <w:strike/>
                <w:sz w:val="20"/>
                <w:szCs w:val="20"/>
                <w:lang w:val="en-US"/>
              </w:rPr>
              <w:t xml:space="preserve">Col-02, </w:t>
            </w:r>
            <w:r w:rsidRPr="00AF1C3A">
              <w:rPr>
                <w:sz w:val="20"/>
                <w:szCs w:val="20"/>
                <w:lang w:val="en-US"/>
              </w:rPr>
              <w:t xml:space="preserve"> </w:t>
            </w:r>
            <w:r w:rsidRPr="00AF1C3A">
              <w:rPr>
                <w:strike/>
                <w:sz w:val="20"/>
                <w:szCs w:val="20"/>
                <w:lang w:val="en-US"/>
              </w:rPr>
              <w:t>gow-03</w:t>
            </w:r>
            <w:r w:rsidRPr="00AF1C3A">
              <w:rPr>
                <w:sz w:val="20"/>
                <w:szCs w:val="20"/>
                <w:lang w:val="en-US"/>
              </w:rPr>
              <w:t xml:space="preserve">, </w:t>
            </w:r>
            <w:r w:rsidRPr="00AF1C3A">
              <w:rPr>
                <w:strike/>
                <w:sz w:val="20"/>
                <w:szCs w:val="20"/>
                <w:lang w:val="en-US"/>
              </w:rPr>
              <w:t>kru-05</w:t>
            </w:r>
            <w:r w:rsidRPr="00AF1C3A">
              <w:rPr>
                <w:sz w:val="20"/>
                <w:szCs w:val="20"/>
                <w:lang w:val="en-US"/>
              </w:rPr>
              <w:t xml:space="preserve">, </w:t>
            </w:r>
            <w:r w:rsidRPr="00AF1C3A">
              <w:rPr>
                <w:strike/>
                <w:sz w:val="20"/>
                <w:szCs w:val="20"/>
                <w:lang w:val="en-US"/>
              </w:rPr>
              <w:t>lin-08</w:t>
            </w:r>
            <w:r w:rsidRPr="00AF1C3A">
              <w:rPr>
                <w:sz w:val="20"/>
                <w:szCs w:val="20"/>
                <w:lang w:val="en-US"/>
              </w:rPr>
              <w:t xml:space="preserve">, </w:t>
            </w:r>
            <w:r w:rsidRPr="00AF1C3A">
              <w:rPr>
                <w:strike/>
                <w:sz w:val="20"/>
                <w:szCs w:val="20"/>
                <w:lang w:val="en-US"/>
              </w:rPr>
              <w:t>mou-03</w:t>
            </w:r>
          </w:p>
        </w:tc>
      </w:tr>
      <w:tr w:rsidR="00AF1C3A"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AF1C3A" w:rsidRDefault="00AF1C3A" w:rsidP="00A9731D">
            <w:pPr>
              <w:spacing w:after="0" w:line="360" w:lineRule="auto"/>
              <w:jc w:val="center"/>
              <w:rPr>
                <w:color w:val="FF0000"/>
                <w:sz w:val="20"/>
                <w:szCs w:val="20"/>
              </w:rPr>
            </w:pPr>
            <w:r>
              <w:rPr>
                <w:color w:val="FF0000"/>
                <w:sz w:val="20"/>
                <w:szCs w:val="20"/>
              </w:rPr>
              <w:t>Ncon_tbc</w:t>
            </w:r>
          </w:p>
        </w:tc>
        <w:tc>
          <w:tcPr>
            <w:tcW w:w="851" w:type="dxa"/>
            <w:tcBorders>
              <w:top w:val="single" w:sz="6" w:space="0" w:color="000000"/>
              <w:left w:val="single" w:sz="6" w:space="0" w:color="000000"/>
              <w:bottom w:val="single" w:sz="6" w:space="0" w:color="000000"/>
              <w:right w:val="single" w:sz="6" w:space="0" w:color="000000"/>
            </w:tcBorders>
          </w:tcPr>
          <w:p w:rsidR="00AF1C3A" w:rsidRDefault="00AF1C3A" w:rsidP="00AF1C3A">
            <w:pPr>
              <w:spacing w:after="0"/>
              <w:rPr>
                <w:color w:val="000000"/>
                <w:sz w:val="20"/>
                <w:szCs w:val="20"/>
              </w:rPr>
            </w:pPr>
            <w:r w:rsidRPr="00A641DA">
              <w:rPr>
                <w:color w:val="000000"/>
                <w:sz w:val="20"/>
                <w:szCs w:val="20"/>
              </w:rPr>
              <w:t>[gN g</w:t>
            </w:r>
            <w:r>
              <w:rPr>
                <w:color w:val="000000"/>
                <w:sz w:val="20"/>
                <w:szCs w:val="20"/>
              </w:rPr>
              <w:t>TM</w:t>
            </w:r>
          </w:p>
          <w:p w:rsidR="00AF1C3A" w:rsidRPr="00712729" w:rsidRDefault="00AF1C3A" w:rsidP="00AF1C3A">
            <w:pPr>
              <w:rPr>
                <w:color w:val="000000"/>
                <w:sz w:val="20"/>
                <w:szCs w:val="20"/>
              </w:rPr>
            </w:pPr>
            <w:r w:rsidRPr="00B43E2D">
              <w:rPr>
                <w:color w:val="000000"/>
                <w:sz w:val="20"/>
                <w:szCs w:val="20"/>
                <w:vertAlign w:val="superscript"/>
              </w:rPr>
              <w:t>-1</w:t>
            </w:r>
            <w:r w:rsidRPr="00B43E2D">
              <w:rPr>
                <w:color w:val="000000"/>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AF1C3A" w:rsidRDefault="00AF1C3A" w:rsidP="00A9731D">
            <w:pPr>
              <w:spacing w:after="0" w:line="360" w:lineRule="auto"/>
              <w:jc w:val="center"/>
              <w:rPr>
                <w:sz w:val="20"/>
                <w:szCs w:val="20"/>
              </w:rPr>
            </w:pPr>
            <w:r>
              <w:rPr>
                <w:sz w:val="20"/>
                <w:szCs w:val="20"/>
              </w:rPr>
              <w:t>0.012</w:t>
            </w:r>
          </w:p>
          <w:p w:rsidR="00AF1C3A" w:rsidRPr="00B43E2D" w:rsidRDefault="00AF1C3A" w:rsidP="00A9731D">
            <w:pPr>
              <w:spacing w:after="0" w:line="360" w:lineRule="auto"/>
              <w:jc w:val="center"/>
              <w:rPr>
                <w:sz w:val="20"/>
                <w:szCs w:val="20"/>
              </w:rPr>
            </w:pPr>
            <w:r>
              <w:rPr>
                <w:sz w:val="20"/>
                <w:szCs w:val="20"/>
              </w:rPr>
              <w:t>0.008</w:t>
            </w:r>
          </w:p>
        </w:tc>
        <w:tc>
          <w:tcPr>
            <w:tcW w:w="3119" w:type="dxa"/>
            <w:tcBorders>
              <w:top w:val="single" w:sz="6" w:space="0" w:color="000000"/>
              <w:left w:val="single" w:sz="6" w:space="0" w:color="000000"/>
              <w:bottom w:val="single" w:sz="6" w:space="0" w:color="000000"/>
              <w:right w:val="single" w:sz="6" w:space="0" w:color="000000"/>
            </w:tcBorders>
          </w:tcPr>
          <w:p w:rsidR="00AF1C3A" w:rsidRPr="00B43E2D" w:rsidRDefault="00AF1C3A" w:rsidP="00A9731D">
            <w:pPr>
              <w:spacing w:after="0" w:line="360" w:lineRule="auto"/>
              <w:jc w:val="center"/>
              <w:rPr>
                <w:sz w:val="20"/>
                <w:szCs w:val="20"/>
              </w:rPr>
            </w:pPr>
            <w:r>
              <w:rPr>
                <w:sz w:val="20"/>
                <w:szCs w:val="20"/>
              </w:rPr>
              <w:t>N-Konzentration in Zweigen und Ästen</w:t>
            </w:r>
          </w:p>
        </w:tc>
        <w:tc>
          <w:tcPr>
            <w:tcW w:w="2693" w:type="dxa"/>
            <w:tcBorders>
              <w:top w:val="single" w:sz="6" w:space="0" w:color="000000"/>
              <w:left w:val="single" w:sz="6" w:space="0" w:color="000000"/>
              <w:bottom w:val="single" w:sz="6" w:space="0" w:color="000000"/>
              <w:right w:val="single" w:sz="6" w:space="0" w:color="000000"/>
            </w:tcBorders>
          </w:tcPr>
          <w:p w:rsidR="00AF1C3A" w:rsidRPr="00B43E2D" w:rsidRDefault="00AF1C3A"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AF1C3A" w:rsidRDefault="00AF1C3A" w:rsidP="00A9731D">
            <w:pPr>
              <w:spacing w:after="0" w:line="360" w:lineRule="auto"/>
              <w:jc w:val="center"/>
              <w:rPr>
                <w:sz w:val="20"/>
                <w:szCs w:val="20"/>
              </w:rPr>
            </w:pPr>
            <w:r>
              <w:rPr>
                <w:sz w:val="20"/>
                <w:szCs w:val="20"/>
              </w:rPr>
              <w:t>gow-03, southern site</w:t>
            </w:r>
          </w:p>
          <w:p w:rsidR="00AF1C3A" w:rsidRPr="00B43E2D" w:rsidRDefault="00AF1C3A" w:rsidP="00A9731D">
            <w:pPr>
              <w:spacing w:after="0" w:line="360" w:lineRule="auto"/>
              <w:jc w:val="center"/>
              <w:rPr>
                <w:sz w:val="20"/>
                <w:szCs w:val="20"/>
              </w:rPr>
            </w:pPr>
            <w:r>
              <w:rPr>
                <w:sz w:val="20"/>
                <w:szCs w:val="20"/>
              </w:rPr>
              <w:t>ROCK</w:t>
            </w:r>
          </w:p>
        </w:tc>
        <w:tc>
          <w:tcPr>
            <w:tcW w:w="2693" w:type="dxa"/>
            <w:tcBorders>
              <w:top w:val="single" w:sz="6" w:space="0" w:color="000000"/>
              <w:left w:val="single" w:sz="6" w:space="0" w:color="000000"/>
              <w:bottom w:val="single" w:sz="6" w:space="0" w:color="000000"/>
              <w:right w:val="single" w:sz="6" w:space="0" w:color="000000"/>
            </w:tcBorders>
          </w:tcPr>
          <w:p w:rsidR="00AF1C3A" w:rsidRPr="00B43E2D" w:rsidRDefault="00AF1C3A" w:rsidP="00A9731D">
            <w:pPr>
              <w:spacing w:after="0" w:line="360" w:lineRule="auto"/>
              <w:jc w:val="center"/>
              <w:rPr>
                <w:sz w:val="20"/>
                <w:szCs w:val="20"/>
              </w:rPr>
            </w:pPr>
            <w:r w:rsidRPr="00D446C6">
              <w:rPr>
                <w:strike/>
                <w:sz w:val="20"/>
                <w:szCs w:val="20"/>
              </w:rPr>
              <w:t>Tel-01</w:t>
            </w:r>
            <w:r>
              <w:rPr>
                <w:sz w:val="20"/>
                <w:szCs w:val="20"/>
              </w:rPr>
              <w:t>, gow-03, ROCK</w:t>
            </w:r>
          </w:p>
        </w:tc>
      </w:tr>
      <w:tr w:rsidR="00AF1C3A"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AF1C3A" w:rsidRDefault="00AF1C3A" w:rsidP="00A9731D">
            <w:pPr>
              <w:spacing w:after="0" w:line="360" w:lineRule="auto"/>
              <w:jc w:val="center"/>
              <w:rPr>
                <w:color w:val="FF0000"/>
                <w:sz w:val="20"/>
                <w:szCs w:val="20"/>
              </w:rPr>
            </w:pPr>
            <w:r>
              <w:rPr>
                <w:color w:val="FF0000"/>
                <w:sz w:val="20"/>
                <w:szCs w:val="20"/>
              </w:rPr>
              <w:t>Ncon_stem</w:t>
            </w:r>
          </w:p>
        </w:tc>
        <w:tc>
          <w:tcPr>
            <w:tcW w:w="851" w:type="dxa"/>
            <w:tcBorders>
              <w:top w:val="single" w:sz="6" w:space="0" w:color="000000"/>
              <w:left w:val="single" w:sz="6" w:space="0" w:color="000000"/>
              <w:bottom w:val="single" w:sz="6" w:space="0" w:color="000000"/>
              <w:right w:val="single" w:sz="6" w:space="0" w:color="000000"/>
            </w:tcBorders>
          </w:tcPr>
          <w:p w:rsidR="00AF1C3A" w:rsidRDefault="00AF1C3A" w:rsidP="00AF1C3A">
            <w:pPr>
              <w:spacing w:after="0"/>
              <w:rPr>
                <w:color w:val="000000"/>
                <w:sz w:val="20"/>
                <w:szCs w:val="20"/>
              </w:rPr>
            </w:pPr>
            <w:r w:rsidRPr="00A641DA">
              <w:rPr>
                <w:color w:val="000000"/>
                <w:sz w:val="20"/>
                <w:szCs w:val="20"/>
              </w:rPr>
              <w:t>[gN g</w:t>
            </w:r>
            <w:r>
              <w:rPr>
                <w:color w:val="000000"/>
                <w:sz w:val="20"/>
                <w:szCs w:val="20"/>
              </w:rPr>
              <w:t>TM</w:t>
            </w:r>
          </w:p>
          <w:p w:rsidR="00AF1C3A" w:rsidRDefault="00AF1C3A" w:rsidP="00AF1C3A">
            <w:r w:rsidRPr="00B43E2D">
              <w:rPr>
                <w:color w:val="000000"/>
                <w:sz w:val="20"/>
                <w:szCs w:val="20"/>
                <w:vertAlign w:val="superscript"/>
              </w:rPr>
              <w:t>-1</w:t>
            </w:r>
            <w:r w:rsidRPr="00B43E2D">
              <w:rPr>
                <w:color w:val="000000"/>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AF1C3A" w:rsidRDefault="00AF1C3A" w:rsidP="00A9731D">
            <w:pPr>
              <w:spacing w:after="0" w:line="360" w:lineRule="auto"/>
              <w:jc w:val="center"/>
              <w:rPr>
                <w:sz w:val="20"/>
                <w:szCs w:val="20"/>
              </w:rPr>
            </w:pPr>
            <w:r>
              <w:rPr>
                <w:sz w:val="20"/>
                <w:szCs w:val="20"/>
              </w:rPr>
              <w:t>0.0012</w:t>
            </w:r>
          </w:p>
          <w:p w:rsidR="00AF1C3A" w:rsidRPr="00B43E2D" w:rsidRDefault="00AF1C3A" w:rsidP="00A9731D">
            <w:pPr>
              <w:spacing w:after="0" w:line="360" w:lineRule="auto"/>
              <w:jc w:val="center"/>
              <w:rPr>
                <w:sz w:val="20"/>
                <w:szCs w:val="20"/>
              </w:rPr>
            </w:pPr>
            <w:r>
              <w:rPr>
                <w:sz w:val="20"/>
                <w:szCs w:val="20"/>
              </w:rPr>
              <w:t>0.0025</w:t>
            </w:r>
          </w:p>
        </w:tc>
        <w:tc>
          <w:tcPr>
            <w:tcW w:w="3119" w:type="dxa"/>
            <w:tcBorders>
              <w:top w:val="single" w:sz="6" w:space="0" w:color="000000"/>
              <w:left w:val="single" w:sz="6" w:space="0" w:color="000000"/>
              <w:bottom w:val="single" w:sz="6" w:space="0" w:color="000000"/>
              <w:right w:val="single" w:sz="6" w:space="0" w:color="000000"/>
            </w:tcBorders>
          </w:tcPr>
          <w:p w:rsidR="00AF1C3A" w:rsidRPr="00B43E2D" w:rsidRDefault="00AF1C3A" w:rsidP="00A9731D">
            <w:pPr>
              <w:spacing w:after="0" w:line="360" w:lineRule="auto"/>
              <w:jc w:val="center"/>
              <w:rPr>
                <w:sz w:val="20"/>
                <w:szCs w:val="20"/>
              </w:rPr>
            </w:pPr>
            <w:r>
              <w:rPr>
                <w:sz w:val="20"/>
                <w:szCs w:val="20"/>
              </w:rPr>
              <w:t>N-Konzentration in Stammholz</w:t>
            </w:r>
          </w:p>
        </w:tc>
        <w:tc>
          <w:tcPr>
            <w:tcW w:w="2693" w:type="dxa"/>
            <w:tcBorders>
              <w:top w:val="single" w:sz="6" w:space="0" w:color="000000"/>
              <w:left w:val="single" w:sz="6" w:space="0" w:color="000000"/>
              <w:bottom w:val="single" w:sz="6" w:space="0" w:color="000000"/>
              <w:right w:val="single" w:sz="6" w:space="0" w:color="000000"/>
            </w:tcBorders>
          </w:tcPr>
          <w:p w:rsidR="00AF1C3A" w:rsidRPr="00B43E2D" w:rsidRDefault="00AF1C3A"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AF1C3A" w:rsidRDefault="00AF1C3A" w:rsidP="00A9731D">
            <w:pPr>
              <w:spacing w:after="0" w:line="360" w:lineRule="auto"/>
              <w:jc w:val="center"/>
              <w:rPr>
                <w:sz w:val="20"/>
                <w:szCs w:val="20"/>
              </w:rPr>
            </w:pPr>
            <w:r>
              <w:rPr>
                <w:sz w:val="20"/>
                <w:szCs w:val="20"/>
              </w:rPr>
              <w:t>gow-03, southern site</w:t>
            </w:r>
          </w:p>
          <w:p w:rsidR="00AF1C3A" w:rsidRPr="00B43E2D" w:rsidRDefault="00AF1C3A" w:rsidP="00A9731D">
            <w:pPr>
              <w:spacing w:after="0" w:line="360" w:lineRule="auto"/>
              <w:jc w:val="center"/>
              <w:rPr>
                <w:sz w:val="20"/>
                <w:szCs w:val="20"/>
              </w:rPr>
            </w:pPr>
            <w:r>
              <w:rPr>
                <w:sz w:val="20"/>
                <w:szCs w:val="20"/>
              </w:rPr>
              <w:t>ROCK</w:t>
            </w:r>
          </w:p>
        </w:tc>
        <w:tc>
          <w:tcPr>
            <w:tcW w:w="2693" w:type="dxa"/>
            <w:tcBorders>
              <w:top w:val="single" w:sz="6" w:space="0" w:color="000000"/>
              <w:left w:val="single" w:sz="6" w:space="0" w:color="000000"/>
              <w:bottom w:val="single" w:sz="6" w:space="0" w:color="000000"/>
              <w:right w:val="single" w:sz="6" w:space="0" w:color="000000"/>
            </w:tcBorders>
          </w:tcPr>
          <w:p w:rsidR="00AF1C3A" w:rsidRPr="00B43E2D" w:rsidRDefault="00AF1C3A" w:rsidP="00A9731D">
            <w:pPr>
              <w:spacing w:after="0" w:line="360" w:lineRule="auto"/>
              <w:jc w:val="center"/>
              <w:rPr>
                <w:sz w:val="20"/>
                <w:szCs w:val="20"/>
              </w:rPr>
            </w:pPr>
            <w:r w:rsidRPr="00D446C6">
              <w:rPr>
                <w:strike/>
                <w:sz w:val="20"/>
                <w:szCs w:val="20"/>
              </w:rPr>
              <w:t>Tel-01</w:t>
            </w:r>
            <w:r>
              <w:rPr>
                <w:sz w:val="20"/>
                <w:szCs w:val="20"/>
              </w:rPr>
              <w:t>, gow-03, ROCK, jug-02, lee-02, tri-02</w:t>
            </w:r>
          </w:p>
        </w:tc>
      </w:tr>
      <w:tr w:rsidR="00B0659D"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B0659D" w:rsidRDefault="00B0659D" w:rsidP="00A9731D">
            <w:pPr>
              <w:spacing w:after="0" w:line="360" w:lineRule="auto"/>
              <w:jc w:val="center"/>
              <w:rPr>
                <w:color w:val="FF0000"/>
                <w:sz w:val="20"/>
                <w:szCs w:val="20"/>
              </w:rPr>
            </w:pPr>
            <w:r>
              <w:rPr>
                <w:color w:val="FF0000"/>
                <w:sz w:val="20"/>
                <w:szCs w:val="20"/>
              </w:rPr>
              <w:t>Reallo_fol</w:t>
            </w:r>
          </w:p>
        </w:tc>
        <w:tc>
          <w:tcPr>
            <w:tcW w:w="851" w:type="dxa"/>
            <w:tcBorders>
              <w:top w:val="single" w:sz="6" w:space="0" w:color="000000"/>
              <w:left w:val="single" w:sz="6" w:space="0" w:color="000000"/>
              <w:bottom w:val="single" w:sz="6" w:space="0" w:color="000000"/>
              <w:right w:val="single" w:sz="6" w:space="0" w:color="000000"/>
            </w:tcBorders>
          </w:tcPr>
          <w:p w:rsidR="00B0659D" w:rsidRPr="00A641DA" w:rsidRDefault="00B0659D" w:rsidP="00A9731D">
            <w:pPr>
              <w:spacing w:after="0"/>
              <w:jc w:val="center"/>
              <w:rPr>
                <w:color w:val="000000"/>
                <w:sz w:val="20"/>
                <w:szCs w:val="20"/>
              </w:rPr>
            </w:pPr>
            <w:r>
              <w:rPr>
                <w:color w:val="000000"/>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B0659D" w:rsidRPr="00B43E2D" w:rsidRDefault="00EC50DA" w:rsidP="00A9731D">
            <w:pPr>
              <w:spacing w:after="0" w:line="360" w:lineRule="auto"/>
              <w:jc w:val="center"/>
              <w:rPr>
                <w:sz w:val="20"/>
                <w:szCs w:val="20"/>
              </w:rPr>
            </w:pPr>
            <w:r>
              <w:rPr>
                <w:sz w:val="20"/>
                <w:szCs w:val="20"/>
              </w:rPr>
              <w:t>99.4</w:t>
            </w:r>
          </w:p>
        </w:tc>
        <w:tc>
          <w:tcPr>
            <w:tcW w:w="3119" w:type="dxa"/>
            <w:tcBorders>
              <w:top w:val="single" w:sz="6" w:space="0" w:color="000000"/>
              <w:left w:val="single" w:sz="6" w:space="0" w:color="000000"/>
              <w:bottom w:val="single" w:sz="6" w:space="0" w:color="000000"/>
              <w:right w:val="single" w:sz="6" w:space="0" w:color="000000"/>
            </w:tcBorders>
          </w:tcPr>
          <w:p w:rsidR="00B0659D" w:rsidRDefault="00B0659D" w:rsidP="00A9731D">
            <w:pPr>
              <w:spacing w:after="0" w:line="360" w:lineRule="auto"/>
              <w:jc w:val="center"/>
              <w:rPr>
                <w:sz w:val="20"/>
                <w:szCs w:val="20"/>
              </w:rPr>
            </w:pPr>
            <w:r>
              <w:rPr>
                <w:sz w:val="20"/>
                <w:szCs w:val="20"/>
              </w:rPr>
              <w:t>Reallokationsparameter für Blätter</w:t>
            </w:r>
          </w:p>
        </w:tc>
        <w:tc>
          <w:tcPr>
            <w:tcW w:w="2693" w:type="dxa"/>
            <w:tcBorders>
              <w:top w:val="single" w:sz="6" w:space="0" w:color="000000"/>
              <w:left w:val="single" w:sz="6" w:space="0" w:color="000000"/>
              <w:bottom w:val="single" w:sz="6" w:space="0" w:color="000000"/>
              <w:right w:val="single" w:sz="6" w:space="0" w:color="000000"/>
            </w:tcBorders>
          </w:tcPr>
          <w:p w:rsidR="00B0659D" w:rsidRPr="00B43E2D" w:rsidRDefault="00B0659D"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B0659D" w:rsidRPr="00B43E2D" w:rsidRDefault="00EC50DA" w:rsidP="00A9731D">
            <w:pPr>
              <w:spacing w:after="0" w:line="360" w:lineRule="auto"/>
              <w:jc w:val="center"/>
              <w:rPr>
                <w:sz w:val="20"/>
                <w:szCs w:val="20"/>
              </w:rPr>
            </w:pPr>
            <w:r>
              <w:rPr>
                <w:sz w:val="20"/>
                <w:szCs w:val="20"/>
              </w:rPr>
              <w:t>gow-03</w:t>
            </w:r>
          </w:p>
        </w:tc>
        <w:tc>
          <w:tcPr>
            <w:tcW w:w="2693" w:type="dxa"/>
            <w:tcBorders>
              <w:top w:val="single" w:sz="6" w:space="0" w:color="000000"/>
              <w:left w:val="single" w:sz="6" w:space="0" w:color="000000"/>
              <w:bottom w:val="single" w:sz="6" w:space="0" w:color="000000"/>
              <w:right w:val="single" w:sz="6" w:space="0" w:color="000000"/>
            </w:tcBorders>
          </w:tcPr>
          <w:p w:rsidR="00B0659D" w:rsidRPr="00B43E2D" w:rsidRDefault="0092529E" w:rsidP="00A9731D">
            <w:pPr>
              <w:spacing w:after="0" w:line="360" w:lineRule="auto"/>
              <w:jc w:val="center"/>
              <w:rPr>
                <w:sz w:val="20"/>
                <w:szCs w:val="20"/>
              </w:rPr>
            </w:pPr>
            <w:r>
              <w:rPr>
                <w:sz w:val="20"/>
                <w:szCs w:val="20"/>
              </w:rPr>
              <w:t xml:space="preserve">gow-03, </w:t>
            </w:r>
            <w:r w:rsidRPr="00DC0E0A">
              <w:rPr>
                <w:strike/>
                <w:sz w:val="20"/>
                <w:szCs w:val="20"/>
              </w:rPr>
              <w:t>kin – 03</w:t>
            </w:r>
            <w:r>
              <w:rPr>
                <w:sz w:val="20"/>
                <w:szCs w:val="20"/>
              </w:rPr>
              <w:t xml:space="preserve">, </w:t>
            </w:r>
            <w:r w:rsidRPr="00DC0E0A">
              <w:rPr>
                <w:strike/>
                <w:sz w:val="20"/>
                <w:szCs w:val="20"/>
              </w:rPr>
              <w:t>köc - 01</w:t>
            </w:r>
          </w:p>
        </w:tc>
      </w:tr>
      <w:tr w:rsidR="00B0659D"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B0659D" w:rsidRDefault="00B0659D" w:rsidP="00A9731D">
            <w:pPr>
              <w:spacing w:after="0" w:line="360" w:lineRule="auto"/>
              <w:jc w:val="center"/>
              <w:rPr>
                <w:color w:val="FF0000"/>
                <w:sz w:val="20"/>
                <w:szCs w:val="20"/>
              </w:rPr>
            </w:pPr>
            <w:r>
              <w:rPr>
                <w:color w:val="FF0000"/>
                <w:sz w:val="20"/>
                <w:szCs w:val="20"/>
              </w:rPr>
              <w:t>Reallo_frt</w:t>
            </w:r>
          </w:p>
        </w:tc>
        <w:tc>
          <w:tcPr>
            <w:tcW w:w="851" w:type="dxa"/>
            <w:tcBorders>
              <w:top w:val="single" w:sz="6" w:space="0" w:color="000000"/>
              <w:left w:val="single" w:sz="6" w:space="0" w:color="000000"/>
              <w:bottom w:val="single" w:sz="6" w:space="0" w:color="000000"/>
              <w:right w:val="single" w:sz="6" w:space="0" w:color="000000"/>
            </w:tcBorders>
          </w:tcPr>
          <w:p w:rsidR="00B0659D" w:rsidRPr="00A641DA" w:rsidRDefault="00B0659D" w:rsidP="00A9731D">
            <w:pPr>
              <w:spacing w:after="0"/>
              <w:jc w:val="center"/>
              <w:rPr>
                <w:color w:val="000000"/>
                <w:sz w:val="20"/>
                <w:szCs w:val="20"/>
              </w:rPr>
            </w:pPr>
            <w:r>
              <w:rPr>
                <w:color w:val="000000"/>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B0659D" w:rsidRPr="00B43E2D" w:rsidRDefault="00B0659D"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B0659D" w:rsidRDefault="00B0659D" w:rsidP="00A9731D">
            <w:pPr>
              <w:spacing w:after="0" w:line="360" w:lineRule="auto"/>
              <w:jc w:val="center"/>
              <w:rPr>
                <w:sz w:val="20"/>
                <w:szCs w:val="20"/>
              </w:rPr>
            </w:pPr>
            <w:r>
              <w:rPr>
                <w:sz w:val="20"/>
                <w:szCs w:val="20"/>
              </w:rPr>
              <w:t>Reallokationsparameter für Feinwurzeln</w:t>
            </w:r>
          </w:p>
        </w:tc>
        <w:tc>
          <w:tcPr>
            <w:tcW w:w="2693" w:type="dxa"/>
            <w:tcBorders>
              <w:top w:val="single" w:sz="6" w:space="0" w:color="000000"/>
              <w:left w:val="single" w:sz="6" w:space="0" w:color="000000"/>
              <w:bottom w:val="single" w:sz="6" w:space="0" w:color="000000"/>
              <w:right w:val="single" w:sz="6" w:space="0" w:color="000000"/>
            </w:tcBorders>
          </w:tcPr>
          <w:p w:rsidR="00B0659D" w:rsidRPr="00B43E2D" w:rsidRDefault="00B0659D"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B0659D" w:rsidRPr="00B43E2D" w:rsidRDefault="00B0659D"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B0659D" w:rsidRPr="00B43E2D" w:rsidRDefault="00B0659D" w:rsidP="00A9731D">
            <w:pPr>
              <w:spacing w:after="0" w:line="360" w:lineRule="auto"/>
              <w:jc w:val="center"/>
              <w:rPr>
                <w:sz w:val="20"/>
                <w:szCs w:val="20"/>
              </w:rPr>
            </w:pP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7B7456" w:rsidP="00A9731D">
            <w:pPr>
              <w:spacing w:after="0" w:line="360" w:lineRule="auto"/>
              <w:jc w:val="center"/>
              <w:rPr>
                <w:sz w:val="20"/>
                <w:szCs w:val="20"/>
              </w:rPr>
            </w:pPr>
            <w:r>
              <w:rPr>
                <w:sz w:val="20"/>
                <w:szCs w:val="20"/>
              </w:rPr>
              <w:lastRenderedPageBreak/>
              <w:t>Alphac</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r w:rsidRPr="00B43E2D">
              <w:rPr>
                <w:color w:val="000000"/>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3F1C75" w:rsidRPr="00B43E2D" w:rsidRDefault="00022DD9" w:rsidP="00A9731D">
            <w:pPr>
              <w:spacing w:after="0" w:line="360" w:lineRule="auto"/>
              <w:jc w:val="center"/>
              <w:rPr>
                <w:sz w:val="20"/>
                <w:szCs w:val="20"/>
              </w:rPr>
            </w:pPr>
            <w:r w:rsidRPr="00B43E2D">
              <w:rPr>
                <w:sz w:val="20"/>
                <w:szCs w:val="20"/>
              </w:rPr>
              <w:t>Kronen-TM/Derbholz-TM: 0,224</w:t>
            </w:r>
          </w:p>
          <w:p w:rsidR="003A1E09" w:rsidRPr="00B43E2D" w:rsidRDefault="003A1E09" w:rsidP="00A9731D">
            <w:pPr>
              <w:spacing w:after="0" w:line="360" w:lineRule="auto"/>
              <w:jc w:val="center"/>
              <w:rPr>
                <w:sz w:val="20"/>
                <w:szCs w:val="20"/>
              </w:rPr>
            </w:pPr>
            <w:r w:rsidRPr="00B43E2D">
              <w:rPr>
                <w:sz w:val="20"/>
                <w:szCs w:val="20"/>
              </w:rPr>
              <w:t>Aspe 4: 58:30:12, Aspe 9: 55:30:15, Aspe 13: 50:32:18</w:t>
            </w:r>
          </w:p>
          <w:p w:rsidR="003A1E09" w:rsidRDefault="006C1CC0" w:rsidP="00A9731D">
            <w:pPr>
              <w:spacing w:after="0" w:line="360" w:lineRule="auto"/>
              <w:jc w:val="center"/>
              <w:rPr>
                <w:sz w:val="20"/>
                <w:szCs w:val="20"/>
                <w:vertAlign w:val="superscript"/>
                <w:lang w:val="en-US"/>
              </w:rPr>
            </w:pPr>
            <w:r w:rsidRPr="006C1CC0">
              <w:rPr>
                <w:sz w:val="20"/>
                <w:szCs w:val="20"/>
                <w:lang w:val="en-US"/>
              </w:rPr>
              <w:t>R:S-ratio: y = 1,8305</w:t>
            </w:r>
            <w:r>
              <w:rPr>
                <w:sz w:val="20"/>
                <w:szCs w:val="20"/>
                <w:lang w:val="en-US"/>
              </w:rPr>
              <w:t xml:space="preserve"> * </w:t>
            </w:r>
            <w:r w:rsidRPr="006C1CC0">
              <w:rPr>
                <w:sz w:val="20"/>
                <w:szCs w:val="20"/>
                <w:lang w:val="en-US"/>
              </w:rPr>
              <w:t>age</w:t>
            </w:r>
            <w:r w:rsidRPr="006C1CC0">
              <w:rPr>
                <w:sz w:val="20"/>
                <w:szCs w:val="20"/>
                <w:vertAlign w:val="superscript"/>
                <w:lang w:val="en-US"/>
              </w:rPr>
              <w:t>-0,5841</w:t>
            </w:r>
          </w:p>
          <w:p w:rsidR="007263E5" w:rsidRPr="007263E5" w:rsidRDefault="007263E5" w:rsidP="00A9731D">
            <w:pPr>
              <w:spacing w:after="0" w:line="360" w:lineRule="auto"/>
              <w:jc w:val="center"/>
              <w:rPr>
                <w:sz w:val="20"/>
                <w:szCs w:val="20"/>
                <w:lang w:val="en-US"/>
              </w:rPr>
            </w:pPr>
            <w:r>
              <w:rPr>
                <w:sz w:val="20"/>
                <w:szCs w:val="20"/>
                <w:lang w:val="en-US"/>
              </w:rPr>
              <w:t>0.84 (EHPl)</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highlight w:val="yellow"/>
              </w:rPr>
              <w:t>durchschnittlicher  Zuwachs an Ästen, Zweigen und Grobwurzeln im Verhältnis zum Zuwachs des Splintholzes</w:t>
            </w:r>
            <w:r w:rsidRPr="00B43E2D">
              <w:rPr>
                <w:sz w:val="20"/>
                <w:szCs w:val="20"/>
              </w:rPr>
              <w:t xml:space="preserve"> </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Details: Abschn.,</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022DD9" w:rsidP="00A9731D">
            <w:pPr>
              <w:spacing w:after="0" w:line="360" w:lineRule="auto"/>
              <w:jc w:val="center"/>
              <w:rPr>
                <w:sz w:val="20"/>
                <w:szCs w:val="20"/>
              </w:rPr>
            </w:pPr>
            <w:r w:rsidRPr="00B43E2D">
              <w:rPr>
                <w:sz w:val="20"/>
                <w:szCs w:val="20"/>
              </w:rPr>
              <w:t>Rock</w:t>
            </w:r>
          </w:p>
          <w:p w:rsidR="003A1E09" w:rsidRPr="00B43E2D" w:rsidRDefault="003A1E09" w:rsidP="00A9731D">
            <w:pPr>
              <w:spacing w:after="0" w:line="360" w:lineRule="auto"/>
              <w:jc w:val="center"/>
              <w:rPr>
                <w:sz w:val="20"/>
                <w:szCs w:val="20"/>
              </w:rPr>
            </w:pPr>
          </w:p>
          <w:p w:rsidR="003A1E09" w:rsidRPr="00B43E2D" w:rsidRDefault="003A1E09" w:rsidP="00A9731D">
            <w:pPr>
              <w:spacing w:after="0" w:line="360" w:lineRule="auto"/>
              <w:jc w:val="center"/>
              <w:rPr>
                <w:sz w:val="20"/>
                <w:szCs w:val="20"/>
              </w:rPr>
            </w:pPr>
          </w:p>
          <w:p w:rsidR="003A1E09" w:rsidRPr="00B43E2D" w:rsidRDefault="003A1E09" w:rsidP="00A9731D">
            <w:pPr>
              <w:spacing w:after="0" w:line="360" w:lineRule="auto"/>
              <w:jc w:val="center"/>
              <w:rPr>
                <w:sz w:val="20"/>
                <w:szCs w:val="20"/>
              </w:rPr>
            </w:pPr>
            <w:r w:rsidRPr="00B43E2D">
              <w:rPr>
                <w:sz w:val="20"/>
                <w:szCs w:val="20"/>
              </w:rPr>
              <w:t>Bungart 1999 (Aspen, nach 3 Jahren, Stamm:Äste:Wurzeln)</w:t>
            </w:r>
          </w:p>
          <w:p w:rsidR="002274DB" w:rsidRPr="00B43E2D" w:rsidRDefault="002274DB" w:rsidP="00A9731D">
            <w:pPr>
              <w:spacing w:after="0" w:line="360" w:lineRule="auto"/>
              <w:jc w:val="center"/>
              <w:rPr>
                <w:sz w:val="20"/>
                <w:szCs w:val="20"/>
              </w:rPr>
            </w:pPr>
          </w:p>
          <w:p w:rsidR="002274DB" w:rsidRPr="00B43E2D" w:rsidRDefault="002274DB" w:rsidP="00A9731D">
            <w:pPr>
              <w:spacing w:after="0" w:line="360" w:lineRule="auto"/>
              <w:jc w:val="center"/>
              <w:rPr>
                <w:sz w:val="20"/>
                <w:szCs w:val="20"/>
              </w:rPr>
            </w:pPr>
          </w:p>
          <w:p w:rsidR="002274DB" w:rsidRPr="00B43E2D" w:rsidRDefault="006C1CC0" w:rsidP="00A9731D">
            <w:pPr>
              <w:spacing w:after="0" w:line="360" w:lineRule="auto"/>
              <w:jc w:val="center"/>
              <w:rPr>
                <w:sz w:val="20"/>
                <w:szCs w:val="20"/>
              </w:rPr>
            </w:pPr>
            <w:r>
              <w:rPr>
                <w:sz w:val="20"/>
                <w:szCs w:val="20"/>
              </w:rPr>
              <w:t>Ruark &amp; Bockheim (1987)</w:t>
            </w:r>
          </w:p>
          <w:p w:rsidR="002274DB" w:rsidRDefault="002274DB" w:rsidP="00A9731D">
            <w:pPr>
              <w:spacing w:after="0" w:line="360" w:lineRule="auto"/>
              <w:jc w:val="center"/>
              <w:rPr>
                <w:sz w:val="20"/>
                <w:szCs w:val="20"/>
              </w:rPr>
            </w:pPr>
          </w:p>
          <w:p w:rsidR="007263E5" w:rsidRDefault="007263E5" w:rsidP="00A9731D">
            <w:pPr>
              <w:spacing w:after="0" w:line="360" w:lineRule="auto"/>
              <w:jc w:val="center"/>
              <w:rPr>
                <w:sz w:val="20"/>
                <w:szCs w:val="20"/>
              </w:rPr>
            </w:pPr>
            <w:r>
              <w:rPr>
                <w:sz w:val="20"/>
                <w:szCs w:val="20"/>
              </w:rPr>
              <w:t>Bungart</w:t>
            </w:r>
          </w:p>
          <w:p w:rsidR="007263E5" w:rsidRPr="00B43E2D" w:rsidRDefault="007263E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1550E4" w:rsidP="00A9731D">
            <w:pPr>
              <w:spacing w:after="0" w:line="360" w:lineRule="auto"/>
              <w:jc w:val="center"/>
              <w:rPr>
                <w:sz w:val="20"/>
                <w:szCs w:val="20"/>
              </w:rPr>
            </w:pPr>
            <w:r w:rsidRPr="00B43E2D">
              <w:rPr>
                <w:sz w:val="20"/>
                <w:szCs w:val="20"/>
              </w:rPr>
              <w:t>Rademacher / NFV</w:t>
            </w:r>
          </w:p>
          <w:p w:rsidR="001550E4" w:rsidRPr="0001528B" w:rsidRDefault="001550E4" w:rsidP="00A9731D">
            <w:pPr>
              <w:spacing w:after="0" w:line="360" w:lineRule="auto"/>
              <w:jc w:val="center"/>
              <w:rPr>
                <w:sz w:val="20"/>
                <w:szCs w:val="20"/>
              </w:rPr>
            </w:pPr>
            <w:r w:rsidRPr="00B43E2D">
              <w:rPr>
                <w:sz w:val="20"/>
                <w:szCs w:val="20"/>
              </w:rPr>
              <w:t xml:space="preserve">Eigene Daten (Aspenfläche, Verh. </w:t>
            </w:r>
            <w:r w:rsidRPr="0001528B">
              <w:rPr>
                <w:sz w:val="20"/>
                <w:szCs w:val="20"/>
              </w:rPr>
              <w:t>Stamm:Äste)</w:t>
            </w:r>
          </w:p>
          <w:p w:rsidR="00135664" w:rsidRPr="0001528B" w:rsidRDefault="00135664" w:rsidP="00A9731D">
            <w:pPr>
              <w:spacing w:after="0" w:line="360" w:lineRule="auto"/>
              <w:jc w:val="center"/>
              <w:rPr>
                <w:sz w:val="20"/>
                <w:szCs w:val="20"/>
              </w:rPr>
            </w:pPr>
            <w:r w:rsidRPr="0001528B">
              <w:rPr>
                <w:sz w:val="20"/>
                <w:szCs w:val="20"/>
              </w:rPr>
              <w:t>Johansson 1999</w:t>
            </w:r>
          </w:p>
          <w:p w:rsidR="000F3932" w:rsidRPr="0001528B" w:rsidRDefault="000F3932" w:rsidP="00A9731D">
            <w:pPr>
              <w:spacing w:after="0" w:line="360" w:lineRule="auto"/>
              <w:jc w:val="center"/>
              <w:rPr>
                <w:sz w:val="20"/>
                <w:szCs w:val="20"/>
              </w:rPr>
            </w:pPr>
            <w:r w:rsidRPr="0001528B">
              <w:rPr>
                <w:sz w:val="20"/>
                <w:szCs w:val="20"/>
              </w:rPr>
              <w:t>Bassman et al. 2001 (P. deltoides)</w:t>
            </w:r>
          </w:p>
          <w:p w:rsidR="00F70DDC" w:rsidRPr="00B43E2D" w:rsidRDefault="00F70DDC" w:rsidP="00A9731D">
            <w:pPr>
              <w:spacing w:after="0" w:line="360" w:lineRule="auto"/>
              <w:jc w:val="center"/>
              <w:rPr>
                <w:sz w:val="20"/>
                <w:szCs w:val="20"/>
              </w:rPr>
            </w:pPr>
            <w:r w:rsidRPr="00B43E2D">
              <w:rPr>
                <w:sz w:val="20"/>
                <w:szCs w:val="20"/>
              </w:rPr>
              <w:t>Pastor &amp; Bockheim (1981), P. tremuloides, mit Ast- u. Blattwerten</w:t>
            </w:r>
          </w:p>
          <w:p w:rsidR="000F3932" w:rsidRPr="00B43E2D" w:rsidRDefault="007D25E3" w:rsidP="00A9731D">
            <w:pPr>
              <w:spacing w:after="0" w:line="360" w:lineRule="auto"/>
              <w:jc w:val="center"/>
              <w:rPr>
                <w:sz w:val="20"/>
                <w:szCs w:val="20"/>
              </w:rPr>
            </w:pPr>
            <w:r w:rsidRPr="00B43E2D">
              <w:rPr>
                <w:sz w:val="20"/>
                <w:szCs w:val="20"/>
              </w:rPr>
              <w:t>Ruark et al. 1987 (rua – 01)</w:t>
            </w:r>
          </w:p>
          <w:p w:rsidR="002274DB" w:rsidRPr="00B43E2D" w:rsidRDefault="002274DB" w:rsidP="00A9731D">
            <w:pPr>
              <w:spacing w:after="0" w:line="360" w:lineRule="auto"/>
              <w:jc w:val="center"/>
              <w:rPr>
                <w:sz w:val="20"/>
                <w:szCs w:val="20"/>
              </w:rPr>
            </w:pPr>
            <w:r w:rsidRPr="00B43E2D">
              <w:rPr>
                <w:sz w:val="20"/>
                <w:szCs w:val="20"/>
              </w:rPr>
              <w:t>Grigal &amp; Ohmann (1977), Telfer (1969), nach Smith &amp; Brand (1983)</w:t>
            </w:r>
          </w:p>
          <w:p w:rsidR="00D8560A" w:rsidRPr="00B43E2D" w:rsidRDefault="00D8560A" w:rsidP="00A9731D">
            <w:pPr>
              <w:spacing w:after="0" w:line="360" w:lineRule="auto"/>
              <w:jc w:val="center"/>
              <w:rPr>
                <w:sz w:val="20"/>
                <w:szCs w:val="20"/>
              </w:rPr>
            </w:pPr>
            <w:r w:rsidRPr="00B43E2D">
              <w:rPr>
                <w:sz w:val="20"/>
                <w:szCs w:val="20"/>
              </w:rPr>
              <w:t>Liesebach et al. 1999</w:t>
            </w:r>
          </w:p>
          <w:p w:rsidR="00D8560A" w:rsidRPr="00B43E2D" w:rsidRDefault="00D8560A" w:rsidP="00A9731D">
            <w:pPr>
              <w:spacing w:after="0" w:line="360" w:lineRule="auto"/>
              <w:jc w:val="center"/>
              <w:rPr>
                <w:sz w:val="20"/>
                <w:szCs w:val="20"/>
              </w:rPr>
            </w:pPr>
            <w:r w:rsidRPr="00B43E2D">
              <w:rPr>
                <w:sz w:val="20"/>
                <w:szCs w:val="20"/>
              </w:rPr>
              <w:t>Korsmo (1995)</w:t>
            </w:r>
          </w:p>
        </w:tc>
      </w:tr>
      <w:tr w:rsidR="00B0659D"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B0659D" w:rsidRDefault="00B0659D" w:rsidP="00A9731D">
            <w:pPr>
              <w:spacing w:after="0" w:line="360" w:lineRule="auto"/>
              <w:jc w:val="center"/>
              <w:rPr>
                <w:sz w:val="20"/>
                <w:szCs w:val="20"/>
              </w:rPr>
            </w:pPr>
            <w:r>
              <w:rPr>
                <w:sz w:val="20"/>
                <w:szCs w:val="20"/>
              </w:rPr>
              <w:t>Cr_frac</w:t>
            </w:r>
          </w:p>
        </w:tc>
        <w:tc>
          <w:tcPr>
            <w:tcW w:w="851" w:type="dxa"/>
            <w:tcBorders>
              <w:top w:val="single" w:sz="6" w:space="0" w:color="000000"/>
              <w:left w:val="single" w:sz="6" w:space="0" w:color="000000"/>
              <w:bottom w:val="single" w:sz="6" w:space="0" w:color="000000"/>
              <w:right w:val="single" w:sz="6" w:space="0" w:color="000000"/>
            </w:tcBorders>
          </w:tcPr>
          <w:p w:rsidR="00B0659D" w:rsidRPr="00B43E2D" w:rsidRDefault="00B0659D"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B0659D" w:rsidRPr="00B43E2D" w:rsidRDefault="007263E5" w:rsidP="00A9731D">
            <w:pPr>
              <w:spacing w:after="0" w:line="360" w:lineRule="auto"/>
              <w:jc w:val="center"/>
              <w:rPr>
                <w:sz w:val="20"/>
                <w:szCs w:val="20"/>
              </w:rPr>
            </w:pPr>
            <w:r>
              <w:rPr>
                <w:sz w:val="20"/>
                <w:szCs w:val="20"/>
              </w:rPr>
              <w:t>0.328 (EHPl)</w:t>
            </w:r>
          </w:p>
        </w:tc>
        <w:tc>
          <w:tcPr>
            <w:tcW w:w="3119" w:type="dxa"/>
            <w:tcBorders>
              <w:top w:val="single" w:sz="6" w:space="0" w:color="000000"/>
              <w:left w:val="single" w:sz="6" w:space="0" w:color="000000"/>
              <w:bottom w:val="single" w:sz="6" w:space="0" w:color="000000"/>
              <w:right w:val="single" w:sz="6" w:space="0" w:color="000000"/>
            </w:tcBorders>
          </w:tcPr>
          <w:p w:rsidR="00B0659D" w:rsidRPr="00B43E2D" w:rsidRDefault="00B0659D" w:rsidP="00A9731D">
            <w:pPr>
              <w:spacing w:after="0" w:line="360" w:lineRule="auto"/>
              <w:jc w:val="center"/>
              <w:rPr>
                <w:sz w:val="20"/>
                <w:szCs w:val="20"/>
              </w:rPr>
            </w:pPr>
            <w:r>
              <w:rPr>
                <w:color w:val="000000"/>
                <w:sz w:val="20"/>
                <w:szCs w:val="20"/>
              </w:rPr>
              <w:t>Fraktion von tbc (twigs, branches, coarse roots), das die Grobwurzeln ausmachen</w:t>
            </w:r>
          </w:p>
        </w:tc>
        <w:tc>
          <w:tcPr>
            <w:tcW w:w="2693" w:type="dxa"/>
            <w:tcBorders>
              <w:top w:val="single" w:sz="6" w:space="0" w:color="000000"/>
              <w:left w:val="single" w:sz="6" w:space="0" w:color="000000"/>
              <w:bottom w:val="single" w:sz="6" w:space="0" w:color="000000"/>
              <w:right w:val="single" w:sz="6" w:space="0" w:color="000000"/>
            </w:tcBorders>
          </w:tcPr>
          <w:p w:rsidR="00B0659D" w:rsidRPr="00B43E2D" w:rsidRDefault="00B0659D"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B0659D" w:rsidRPr="00B43E2D" w:rsidRDefault="007263E5" w:rsidP="00A9731D">
            <w:pPr>
              <w:spacing w:after="0" w:line="360" w:lineRule="auto"/>
              <w:jc w:val="center"/>
              <w:rPr>
                <w:sz w:val="20"/>
                <w:szCs w:val="20"/>
              </w:rPr>
            </w:pPr>
            <w:r>
              <w:rPr>
                <w:sz w:val="20"/>
                <w:szCs w:val="20"/>
              </w:rPr>
              <w:t>Bungart</w:t>
            </w:r>
          </w:p>
        </w:tc>
        <w:tc>
          <w:tcPr>
            <w:tcW w:w="2693" w:type="dxa"/>
            <w:tcBorders>
              <w:top w:val="single" w:sz="6" w:space="0" w:color="000000"/>
              <w:left w:val="single" w:sz="6" w:space="0" w:color="000000"/>
              <w:bottom w:val="single" w:sz="6" w:space="0" w:color="000000"/>
              <w:right w:val="single" w:sz="6" w:space="0" w:color="000000"/>
            </w:tcBorders>
          </w:tcPr>
          <w:p w:rsidR="00B0659D" w:rsidRPr="00B43E2D" w:rsidRDefault="00B0659D" w:rsidP="00A9731D">
            <w:pPr>
              <w:spacing w:after="0" w:line="360" w:lineRule="auto"/>
              <w:jc w:val="center"/>
              <w:rPr>
                <w:sz w:val="20"/>
                <w:szCs w:val="20"/>
              </w:rPr>
            </w:pP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B0659D" w:rsidP="00A9731D">
            <w:pPr>
              <w:spacing w:after="0" w:line="360" w:lineRule="auto"/>
              <w:jc w:val="center"/>
              <w:rPr>
                <w:sz w:val="20"/>
                <w:szCs w:val="20"/>
              </w:rPr>
            </w:pPr>
            <w:r>
              <w:rPr>
                <w:sz w:val="20"/>
                <w:szCs w:val="20"/>
              </w:rPr>
              <w:lastRenderedPageBreak/>
              <w:t>Prhos</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r w:rsidRPr="00B43E2D">
              <w:rPr>
                <w:color w:val="000000"/>
                <w:sz w:val="20"/>
                <w:szCs w:val="20"/>
              </w:rPr>
              <w:t>kg TM cm</w:t>
            </w:r>
            <w:r w:rsidRPr="00B43E2D">
              <w:rPr>
                <w:color w:val="000000"/>
                <w:sz w:val="20"/>
                <w:szCs w:val="20"/>
                <w:vertAlign w:val="superscript"/>
              </w:rPr>
              <w:t>3</w:t>
            </w:r>
            <w:r w:rsidRPr="00B43E2D">
              <w:rPr>
                <w:color w:val="000000"/>
                <w:sz w:val="20"/>
                <w:szCs w:val="20"/>
              </w:rPr>
              <w:t xml:space="preserve"> </w:t>
            </w:r>
            <w:r w:rsidRPr="00B43E2D">
              <w:rPr>
                <w:color w:val="FF0000"/>
                <w:sz w:val="20"/>
                <w:szCs w:val="20"/>
              </w:rPr>
              <w:t>Frischvolumen</w:t>
            </w: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3F1C75" w:rsidRPr="00B43E2D" w:rsidRDefault="001550E4" w:rsidP="00A9731D">
            <w:pPr>
              <w:spacing w:after="0" w:line="360" w:lineRule="auto"/>
              <w:jc w:val="center"/>
              <w:rPr>
                <w:sz w:val="20"/>
                <w:szCs w:val="20"/>
              </w:rPr>
            </w:pPr>
            <w:r w:rsidRPr="00B43E2D">
              <w:rPr>
                <w:sz w:val="20"/>
                <w:szCs w:val="20"/>
              </w:rPr>
              <w:t>0,000402</w:t>
            </w:r>
          </w:p>
          <w:p w:rsidR="00745D1A" w:rsidRPr="00B43E2D" w:rsidRDefault="00745D1A"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Dichte des Splintholzes</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Details: Abschn., Werte fü</w:t>
            </w:r>
            <w:r w:rsidR="00745D1A" w:rsidRPr="00B43E2D">
              <w:rPr>
                <w:sz w:val="20"/>
                <w:szCs w:val="20"/>
              </w:rPr>
              <w:t xml:space="preserve">r Trockenmasse pro </w:t>
            </w:r>
            <w:r w:rsidR="00745D1A" w:rsidRPr="00B43E2D">
              <w:rPr>
                <w:color w:val="FF0000"/>
                <w:sz w:val="20"/>
                <w:szCs w:val="20"/>
              </w:rPr>
              <w:t>T</w:t>
            </w:r>
            <w:r w:rsidRPr="00B43E2D">
              <w:rPr>
                <w:color w:val="FF0000"/>
                <w:sz w:val="20"/>
                <w:szCs w:val="20"/>
              </w:rPr>
              <w:t>rockenvolumen</w:t>
            </w:r>
            <w:r w:rsidRPr="00B43E2D">
              <w:rPr>
                <w:sz w:val="20"/>
                <w:szCs w:val="20"/>
              </w:rPr>
              <w:t xml:space="preserve"> für viele Baumarten zum Vergleich in parameterize.xls</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1550E4" w:rsidP="00A9731D">
            <w:pPr>
              <w:spacing w:after="0" w:line="360" w:lineRule="auto"/>
              <w:jc w:val="center"/>
              <w:rPr>
                <w:sz w:val="20"/>
                <w:szCs w:val="20"/>
              </w:rPr>
            </w:pPr>
            <w:r w:rsidRPr="00B43E2D">
              <w:rPr>
                <w:sz w:val="20"/>
                <w:szCs w:val="20"/>
              </w:rPr>
              <w:t>CMA</w:t>
            </w:r>
          </w:p>
          <w:p w:rsidR="00745D1A" w:rsidRPr="00B43E2D" w:rsidRDefault="00745D1A" w:rsidP="00A9731D">
            <w:pPr>
              <w:spacing w:after="0" w:line="360" w:lineRule="auto"/>
              <w:jc w:val="center"/>
              <w:rPr>
                <w:sz w:val="20"/>
                <w:szCs w:val="20"/>
              </w:rPr>
            </w:pPr>
            <w:r w:rsidRPr="00B43E2D">
              <w:rPr>
                <w:sz w:val="20"/>
                <w:szCs w:val="20"/>
              </w:rPr>
              <w:t>Rock</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1550E4" w:rsidP="00A9731D">
            <w:pPr>
              <w:spacing w:after="0" w:line="360" w:lineRule="auto"/>
              <w:jc w:val="center"/>
              <w:rPr>
                <w:sz w:val="20"/>
                <w:szCs w:val="20"/>
              </w:rPr>
            </w:pPr>
            <w:r w:rsidRPr="00B43E2D">
              <w:rPr>
                <w:sz w:val="20"/>
                <w:szCs w:val="20"/>
              </w:rPr>
              <w:t>Eigene Daten</w:t>
            </w:r>
          </w:p>
          <w:p w:rsidR="00745D1A" w:rsidRPr="00B43E2D" w:rsidRDefault="00745D1A" w:rsidP="00A9731D">
            <w:pPr>
              <w:spacing w:after="0" w:line="360" w:lineRule="auto"/>
              <w:jc w:val="center"/>
              <w:rPr>
                <w:sz w:val="20"/>
                <w:szCs w:val="20"/>
              </w:rPr>
            </w:pPr>
            <w:r w:rsidRPr="00B43E2D">
              <w:rPr>
                <w:sz w:val="20"/>
                <w:szCs w:val="20"/>
              </w:rPr>
              <w:t>Trocken- oder Frischvolumen???</w:t>
            </w: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7263E5" w:rsidP="00A9731D">
            <w:pPr>
              <w:spacing w:after="0" w:line="360" w:lineRule="auto"/>
              <w:jc w:val="center"/>
              <w:rPr>
                <w:sz w:val="20"/>
                <w:szCs w:val="20"/>
              </w:rPr>
            </w:pPr>
            <w:r>
              <w:rPr>
                <w:sz w:val="20"/>
                <w:szCs w:val="20"/>
              </w:rPr>
              <w:t>Pnus</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r w:rsidRPr="00B43E2D">
              <w:rPr>
                <w:color w:val="000000"/>
                <w:sz w:val="20"/>
                <w:szCs w:val="20"/>
              </w:rPr>
              <w:t>[kg DM cm</w:t>
            </w:r>
            <w:r w:rsidRPr="00B43E2D">
              <w:rPr>
                <w:color w:val="000000"/>
                <w:sz w:val="20"/>
                <w:szCs w:val="20"/>
                <w:vertAlign w:val="superscript"/>
              </w:rPr>
              <w:t>2</w:t>
            </w:r>
            <w:r w:rsidRPr="00B43E2D">
              <w:rPr>
                <w:color w:val="000000"/>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3F1C75" w:rsidRPr="00B43E2D" w:rsidRDefault="0093477A" w:rsidP="00A9731D">
            <w:pPr>
              <w:spacing w:after="0" w:line="360" w:lineRule="auto"/>
              <w:jc w:val="center"/>
              <w:rPr>
                <w:sz w:val="20"/>
                <w:szCs w:val="20"/>
                <w:lang w:val="en-US"/>
              </w:rPr>
            </w:pPr>
            <w:r w:rsidRPr="00B43E2D">
              <w:rPr>
                <w:sz w:val="20"/>
                <w:szCs w:val="20"/>
                <w:lang w:val="en-US"/>
              </w:rPr>
              <w:t>10,19 – 21,42</w:t>
            </w:r>
          </w:p>
          <w:p w:rsidR="006724FA" w:rsidRPr="00B43E2D" w:rsidRDefault="006724FA" w:rsidP="00A9731D">
            <w:pPr>
              <w:spacing w:after="0" w:line="360" w:lineRule="auto"/>
              <w:jc w:val="center"/>
              <w:rPr>
                <w:sz w:val="20"/>
                <w:szCs w:val="20"/>
                <w:lang w:val="en-US"/>
              </w:rPr>
            </w:pPr>
            <w:r w:rsidRPr="00B43E2D">
              <w:rPr>
                <w:sz w:val="20"/>
                <w:szCs w:val="20"/>
                <w:lang w:val="en-US"/>
              </w:rPr>
              <w:t>Mass(leaves, grams) = 11.74*DB^2.235</w:t>
            </w:r>
            <w:r w:rsidR="00712D06" w:rsidRPr="00B43E2D">
              <w:rPr>
                <w:sz w:val="20"/>
                <w:szCs w:val="20"/>
                <w:lang w:val="en-US"/>
              </w:rPr>
              <w:t>; =0,2 für 5cm D</w:t>
            </w:r>
          </w:p>
          <w:p w:rsidR="006724FA" w:rsidRPr="00B43E2D" w:rsidRDefault="006724FA" w:rsidP="00A9731D">
            <w:pPr>
              <w:spacing w:after="0" w:line="360" w:lineRule="auto"/>
              <w:jc w:val="center"/>
              <w:rPr>
                <w:sz w:val="20"/>
                <w:szCs w:val="20"/>
                <w:lang w:val="en-US"/>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highlight w:val="yellow"/>
              </w:rPr>
              <w:t>Blattmasse zu Splintholzquerschnittsfläche (Blattmasse des Gesamtbaumes und Splintholzquerschnittsfläche unterhalb des Kronenansatzes)</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Details: Abschn.,</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0E4D43" w:rsidP="00A9731D">
            <w:pPr>
              <w:spacing w:after="0" w:line="360" w:lineRule="auto"/>
              <w:jc w:val="center"/>
              <w:rPr>
                <w:sz w:val="20"/>
                <w:szCs w:val="20"/>
                <w:lang w:val="en-US"/>
              </w:rPr>
            </w:pPr>
            <w:r w:rsidRPr="00B43E2D">
              <w:rPr>
                <w:sz w:val="20"/>
                <w:szCs w:val="20"/>
                <w:lang w:val="en-US"/>
              </w:rPr>
              <w:t>Johansson 1999</w:t>
            </w:r>
          </w:p>
          <w:p w:rsidR="006724FA" w:rsidRPr="00B43E2D" w:rsidRDefault="006724FA" w:rsidP="00A9731D">
            <w:pPr>
              <w:spacing w:after="0" w:line="360" w:lineRule="auto"/>
              <w:jc w:val="center"/>
              <w:rPr>
                <w:sz w:val="20"/>
                <w:szCs w:val="20"/>
                <w:lang w:val="en-US"/>
              </w:rPr>
            </w:pPr>
          </w:p>
          <w:p w:rsidR="006724FA" w:rsidRPr="00B43E2D" w:rsidRDefault="006724FA" w:rsidP="00A9731D">
            <w:pPr>
              <w:spacing w:after="0" w:line="360" w:lineRule="auto"/>
              <w:jc w:val="center"/>
              <w:rPr>
                <w:sz w:val="20"/>
                <w:szCs w:val="20"/>
                <w:lang w:val="en-US"/>
              </w:rPr>
            </w:pPr>
            <w:r w:rsidRPr="00B43E2D">
              <w:rPr>
                <w:sz w:val="20"/>
                <w:szCs w:val="20"/>
                <w:lang w:val="en-US"/>
              </w:rPr>
              <w:t>Osawa &amp; Kurachi, 2004 (am. Aspe, DB: diameter at crown base)</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B622C2" w:rsidP="00A9731D">
            <w:pPr>
              <w:spacing w:after="0" w:line="360" w:lineRule="auto"/>
              <w:jc w:val="center"/>
              <w:rPr>
                <w:sz w:val="20"/>
                <w:szCs w:val="20"/>
                <w:lang w:val="en-US"/>
              </w:rPr>
            </w:pPr>
            <w:r>
              <w:rPr>
                <w:sz w:val="20"/>
                <w:szCs w:val="20"/>
                <w:lang w:val="en-US"/>
              </w:rPr>
              <w:t>Zavitkovski 1971</w:t>
            </w: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US"/>
              </w:rPr>
            </w:pP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lang w:val="en-US"/>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US"/>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b/>
                <w:bCs/>
                <w:sz w:val="20"/>
                <w:szCs w:val="20"/>
              </w:rPr>
            </w:pPr>
            <w:r w:rsidRPr="00B43E2D">
              <w:rPr>
                <w:b/>
                <w:bCs/>
                <w:sz w:val="20"/>
                <w:szCs w:val="20"/>
              </w:rPr>
              <w:t>iso- und allometrische Relationen</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7263E5" w:rsidP="00A9731D">
            <w:pPr>
              <w:spacing w:after="0" w:line="360" w:lineRule="auto"/>
              <w:jc w:val="center"/>
              <w:rPr>
                <w:sz w:val="20"/>
                <w:szCs w:val="20"/>
              </w:rPr>
            </w:pPr>
            <w:r>
              <w:rPr>
                <w:sz w:val="20"/>
                <w:szCs w:val="20"/>
              </w:rPr>
              <w:lastRenderedPageBreak/>
              <w:t>Pha</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r w:rsidRPr="00B43E2D">
              <w:rPr>
                <w:color w:val="000000"/>
                <w:sz w:val="20"/>
                <w:szCs w:val="20"/>
              </w:rPr>
              <w:t>[cm kg</w:t>
            </w:r>
            <w:r w:rsidRPr="00B43E2D">
              <w:rPr>
                <w:color w:val="000000"/>
                <w:sz w:val="20"/>
                <w:szCs w:val="20"/>
                <w:vertAlign w:val="superscript"/>
              </w:rPr>
              <w:t>-1</w:t>
            </w:r>
            <w:r w:rsidRPr="00B43E2D">
              <w:rPr>
                <w:color w:val="000000"/>
                <w:sz w:val="20"/>
                <w:szCs w:val="20"/>
              </w:rPr>
              <w:t>]</w:t>
            </w: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93477A" w:rsidP="00A9731D">
            <w:pPr>
              <w:spacing w:after="0" w:line="360" w:lineRule="auto"/>
              <w:jc w:val="center"/>
              <w:rPr>
                <w:sz w:val="20"/>
                <w:szCs w:val="20"/>
              </w:rPr>
            </w:pPr>
            <w:r w:rsidRPr="00B43E2D">
              <w:rPr>
                <w:sz w:val="20"/>
                <w:szCs w:val="20"/>
              </w:rPr>
              <w:t>1,67 – 2,92</w:t>
            </w:r>
          </w:p>
          <w:p w:rsidR="00461E5F" w:rsidRPr="00B43E2D" w:rsidRDefault="00461E5F" w:rsidP="00A9731D">
            <w:pPr>
              <w:spacing w:after="0" w:line="360" w:lineRule="auto"/>
              <w:jc w:val="center"/>
              <w:rPr>
                <w:sz w:val="20"/>
                <w:szCs w:val="20"/>
              </w:rPr>
            </w:pPr>
          </w:p>
          <w:p w:rsidR="00461E5F" w:rsidRPr="00B43E2D" w:rsidRDefault="00461E5F" w:rsidP="00A9731D">
            <w:pPr>
              <w:spacing w:after="0" w:line="360" w:lineRule="auto"/>
              <w:jc w:val="center"/>
              <w:rPr>
                <w:sz w:val="20"/>
                <w:szCs w:val="20"/>
              </w:rPr>
            </w:pPr>
            <w:r w:rsidRPr="00B43E2D">
              <w:rPr>
                <w:sz w:val="20"/>
                <w:szCs w:val="20"/>
              </w:rPr>
              <w:t>489 – 1100cm / 0,38 – 4,5kg</w:t>
            </w:r>
          </w:p>
          <w:p w:rsidR="001A1BCF" w:rsidRPr="00B43E2D" w:rsidRDefault="001A1BCF" w:rsidP="00A9731D">
            <w:pPr>
              <w:spacing w:after="0" w:line="360" w:lineRule="auto"/>
              <w:jc w:val="center"/>
              <w:rPr>
                <w:sz w:val="20"/>
                <w:szCs w:val="20"/>
              </w:rPr>
            </w:pPr>
            <w:r w:rsidRPr="00B43E2D">
              <w:rPr>
                <w:sz w:val="20"/>
                <w:szCs w:val="20"/>
              </w:rPr>
              <w:t>DM (foliage)=2,227*D(15cm)^4,258</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für Bestimmung aller pha Parameter werden Datensätze von Blattmasse und Höhe möglichst vieler Einzelbäume benötigt, Fit erfolgt später</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Details: Abschn.,</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93477A" w:rsidP="00A9731D">
            <w:pPr>
              <w:spacing w:after="0" w:line="360" w:lineRule="auto"/>
              <w:jc w:val="center"/>
              <w:rPr>
                <w:sz w:val="20"/>
                <w:szCs w:val="20"/>
              </w:rPr>
            </w:pPr>
            <w:r w:rsidRPr="00B43E2D">
              <w:rPr>
                <w:sz w:val="20"/>
                <w:szCs w:val="20"/>
              </w:rPr>
              <w:t>Johansson 1999</w:t>
            </w:r>
          </w:p>
          <w:p w:rsidR="00461E5F" w:rsidRPr="00B43E2D" w:rsidRDefault="00461E5F" w:rsidP="00A9731D">
            <w:pPr>
              <w:spacing w:after="0" w:line="360" w:lineRule="auto"/>
              <w:jc w:val="center"/>
              <w:rPr>
                <w:sz w:val="20"/>
                <w:szCs w:val="20"/>
              </w:rPr>
            </w:pPr>
          </w:p>
          <w:p w:rsidR="00461E5F" w:rsidRPr="00683F61" w:rsidRDefault="00461E5F" w:rsidP="00A9731D">
            <w:pPr>
              <w:spacing w:after="0" w:line="360" w:lineRule="auto"/>
              <w:jc w:val="center"/>
              <w:rPr>
                <w:sz w:val="20"/>
                <w:szCs w:val="20"/>
              </w:rPr>
            </w:pPr>
            <w:r w:rsidRPr="00B43E2D">
              <w:rPr>
                <w:sz w:val="20"/>
                <w:szCs w:val="20"/>
              </w:rPr>
              <w:t>Osawa &amp; Kurachi, 2004 (am. Aspe)</w:t>
            </w:r>
            <w:r w:rsidR="00683F61">
              <w:rPr>
                <w:sz w:val="20"/>
                <w:szCs w:val="20"/>
              </w:rPr>
              <w:t xml:space="preserve"> </w:t>
            </w:r>
            <w:r w:rsidR="00683F61" w:rsidRPr="00683F61">
              <w:rPr>
                <w:sz w:val="20"/>
                <w:szCs w:val="20"/>
              </w:rPr>
              <w:t>foliage mass = 11,74 * dbh^2,235</w:t>
            </w:r>
          </w:p>
          <w:p w:rsidR="001A1BCF" w:rsidRPr="00B43E2D" w:rsidRDefault="001A1BCF" w:rsidP="00A9731D">
            <w:pPr>
              <w:spacing w:after="0" w:line="360" w:lineRule="auto"/>
              <w:jc w:val="center"/>
              <w:rPr>
                <w:sz w:val="20"/>
                <w:szCs w:val="20"/>
              </w:rPr>
            </w:pPr>
          </w:p>
          <w:p w:rsidR="001A1BCF" w:rsidRPr="00B43E2D" w:rsidRDefault="001A1BCF" w:rsidP="00A9731D">
            <w:pPr>
              <w:spacing w:after="0" w:line="360" w:lineRule="auto"/>
              <w:jc w:val="center"/>
              <w:rPr>
                <w:sz w:val="20"/>
                <w:szCs w:val="20"/>
              </w:rPr>
            </w:pPr>
            <w:r w:rsidRPr="00B43E2D">
              <w:rPr>
                <w:sz w:val="20"/>
                <w:szCs w:val="20"/>
              </w:rPr>
              <w:t>Grigal &amp; Ohmann (1977, nach Smith &amp; Brand 1983)</w:t>
            </w:r>
          </w:p>
        </w:tc>
        <w:tc>
          <w:tcPr>
            <w:tcW w:w="2693" w:type="dxa"/>
            <w:tcBorders>
              <w:top w:val="single" w:sz="6" w:space="0" w:color="000000"/>
              <w:left w:val="single" w:sz="6" w:space="0" w:color="000000"/>
              <w:bottom w:val="single" w:sz="6" w:space="0" w:color="000000"/>
              <w:right w:val="single" w:sz="6" w:space="0" w:color="000000"/>
            </w:tcBorders>
          </w:tcPr>
          <w:p w:rsidR="003F1C75" w:rsidRPr="001B6844" w:rsidRDefault="00523C26" w:rsidP="00A9731D">
            <w:pPr>
              <w:spacing w:after="0" w:line="360" w:lineRule="auto"/>
              <w:jc w:val="center"/>
              <w:rPr>
                <w:color w:val="FF0000"/>
                <w:sz w:val="20"/>
                <w:szCs w:val="20"/>
              </w:rPr>
            </w:pPr>
            <w:r w:rsidRPr="001B6844">
              <w:rPr>
                <w:color w:val="FF0000"/>
                <w:sz w:val="20"/>
                <w:szCs w:val="20"/>
              </w:rPr>
              <w:t>Ewers et al. (2002, 2005), Hogg &amp; Hurdle (1997)</w:t>
            </w:r>
          </w:p>
        </w:tc>
      </w:tr>
      <w:tr w:rsidR="003F1C75" w:rsidRPr="009F5D67">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7263E5" w:rsidP="00A9731D">
            <w:pPr>
              <w:spacing w:after="0" w:line="360" w:lineRule="auto"/>
              <w:jc w:val="center"/>
              <w:rPr>
                <w:sz w:val="20"/>
                <w:szCs w:val="20"/>
              </w:rPr>
            </w:pPr>
            <w:r>
              <w:rPr>
                <w:sz w:val="20"/>
                <w:szCs w:val="20"/>
              </w:rPr>
              <w:t>Pha_coeff1</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683F61" w:rsidRDefault="00683F61" w:rsidP="00A9731D">
            <w:pPr>
              <w:spacing w:after="0" w:line="360" w:lineRule="auto"/>
              <w:jc w:val="center"/>
              <w:rPr>
                <w:sz w:val="20"/>
                <w:szCs w:val="20"/>
                <w:highlight w:val="yellow"/>
              </w:rPr>
            </w:pPr>
            <w:r w:rsidRPr="00683F61">
              <w:rPr>
                <w:sz w:val="20"/>
                <w:szCs w:val="20"/>
                <w:highlight w:val="yellow"/>
              </w:rPr>
              <w:t>11,74</w:t>
            </w:r>
          </w:p>
        </w:tc>
        <w:tc>
          <w:tcPr>
            <w:tcW w:w="3119" w:type="dxa"/>
            <w:tcBorders>
              <w:top w:val="single" w:sz="6" w:space="0" w:color="000000"/>
              <w:left w:val="single" w:sz="6" w:space="0" w:color="000000"/>
              <w:bottom w:val="single" w:sz="6" w:space="0" w:color="000000"/>
              <w:right w:val="single" w:sz="6" w:space="0" w:color="000000"/>
            </w:tcBorders>
          </w:tcPr>
          <w:p w:rsidR="003F1C75" w:rsidRPr="009F5D67" w:rsidRDefault="003F1C75" w:rsidP="00A9731D">
            <w:pPr>
              <w:spacing w:after="0" w:line="360" w:lineRule="auto"/>
              <w:jc w:val="center"/>
              <w:rPr>
                <w:sz w:val="20"/>
                <w:szCs w:val="20"/>
                <w:lang w:val="en-US"/>
              </w:rPr>
            </w:pPr>
          </w:p>
        </w:tc>
        <w:tc>
          <w:tcPr>
            <w:tcW w:w="2693" w:type="dxa"/>
            <w:tcBorders>
              <w:top w:val="single" w:sz="6" w:space="0" w:color="000000"/>
              <w:left w:val="single" w:sz="6" w:space="0" w:color="000000"/>
              <w:bottom w:val="single" w:sz="6" w:space="0" w:color="000000"/>
              <w:right w:val="single" w:sz="6" w:space="0" w:color="000000"/>
            </w:tcBorders>
          </w:tcPr>
          <w:p w:rsidR="003F1C75" w:rsidRPr="009F5D67" w:rsidRDefault="003F1C75" w:rsidP="00A9731D">
            <w:pPr>
              <w:spacing w:after="0" w:line="360" w:lineRule="auto"/>
              <w:jc w:val="center"/>
              <w:rPr>
                <w:sz w:val="20"/>
                <w:szCs w:val="20"/>
                <w:lang w:val="en-US"/>
              </w:rPr>
            </w:pPr>
          </w:p>
        </w:tc>
        <w:tc>
          <w:tcPr>
            <w:tcW w:w="2693" w:type="dxa"/>
            <w:tcBorders>
              <w:top w:val="single" w:sz="6" w:space="0" w:color="000000"/>
              <w:left w:val="single" w:sz="6" w:space="0" w:color="000000"/>
              <w:bottom w:val="single" w:sz="6" w:space="0" w:color="000000"/>
              <w:right w:val="single" w:sz="6" w:space="0" w:color="000000"/>
            </w:tcBorders>
          </w:tcPr>
          <w:p w:rsidR="003F1C75" w:rsidRPr="009F5D67" w:rsidRDefault="00683F61" w:rsidP="00A9731D">
            <w:pPr>
              <w:spacing w:after="0" w:line="360" w:lineRule="auto"/>
              <w:jc w:val="center"/>
              <w:rPr>
                <w:sz w:val="20"/>
                <w:szCs w:val="20"/>
                <w:lang w:val="en-US"/>
              </w:rPr>
            </w:pPr>
            <w:r w:rsidRPr="00B43E2D">
              <w:rPr>
                <w:sz w:val="20"/>
                <w:szCs w:val="20"/>
              </w:rPr>
              <w:t>Osawa &amp; Kurachi, 2004</w:t>
            </w:r>
          </w:p>
        </w:tc>
        <w:tc>
          <w:tcPr>
            <w:tcW w:w="2693" w:type="dxa"/>
            <w:tcBorders>
              <w:top w:val="single" w:sz="6" w:space="0" w:color="000000"/>
              <w:left w:val="single" w:sz="6" w:space="0" w:color="000000"/>
              <w:bottom w:val="single" w:sz="6" w:space="0" w:color="000000"/>
              <w:right w:val="single" w:sz="6" w:space="0" w:color="000000"/>
            </w:tcBorders>
          </w:tcPr>
          <w:p w:rsidR="003F1C75" w:rsidRPr="009F5D67" w:rsidRDefault="003F1C75" w:rsidP="00A9731D">
            <w:pPr>
              <w:spacing w:after="0" w:line="360" w:lineRule="auto"/>
              <w:jc w:val="center"/>
              <w:rPr>
                <w:sz w:val="20"/>
                <w:szCs w:val="20"/>
                <w:lang w:val="en-US"/>
              </w:rPr>
            </w:pP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7263E5" w:rsidP="00A9731D">
            <w:pPr>
              <w:spacing w:after="0" w:line="360" w:lineRule="auto"/>
              <w:jc w:val="center"/>
              <w:rPr>
                <w:sz w:val="20"/>
                <w:szCs w:val="20"/>
              </w:rPr>
            </w:pPr>
            <w:r>
              <w:rPr>
                <w:sz w:val="20"/>
                <w:szCs w:val="20"/>
              </w:rPr>
              <w:t>Pha_coeff2</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683F61" w:rsidRDefault="00683F61" w:rsidP="00A9731D">
            <w:pPr>
              <w:spacing w:after="0" w:line="360" w:lineRule="auto"/>
              <w:jc w:val="center"/>
              <w:rPr>
                <w:sz w:val="20"/>
                <w:szCs w:val="20"/>
                <w:highlight w:val="yellow"/>
              </w:rPr>
            </w:pPr>
            <w:r w:rsidRPr="00683F61">
              <w:rPr>
                <w:sz w:val="20"/>
                <w:szCs w:val="20"/>
                <w:highlight w:val="yellow"/>
              </w:rPr>
              <w:t>2,235</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683F61" w:rsidP="00A9731D">
            <w:pPr>
              <w:spacing w:after="0" w:line="360" w:lineRule="auto"/>
              <w:jc w:val="center"/>
              <w:rPr>
                <w:sz w:val="20"/>
                <w:szCs w:val="20"/>
              </w:rPr>
            </w:pPr>
            <w:r w:rsidRPr="00B43E2D">
              <w:rPr>
                <w:sz w:val="20"/>
                <w:szCs w:val="20"/>
              </w:rPr>
              <w:t>Osawa &amp; Kurachi, 2004</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9F5D67">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9F5D67" w:rsidP="00A9731D">
            <w:pPr>
              <w:spacing w:after="0" w:line="360" w:lineRule="auto"/>
              <w:jc w:val="center"/>
              <w:rPr>
                <w:sz w:val="20"/>
                <w:szCs w:val="20"/>
              </w:rPr>
            </w:pPr>
            <w:r>
              <w:rPr>
                <w:sz w:val="20"/>
                <w:szCs w:val="20"/>
              </w:rPr>
              <w:t>Pha_v1</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9F5D67" w:rsidRDefault="009F5D67" w:rsidP="00A9731D">
            <w:pPr>
              <w:spacing w:after="0" w:line="360" w:lineRule="auto"/>
              <w:jc w:val="center"/>
              <w:rPr>
                <w:sz w:val="20"/>
                <w:szCs w:val="20"/>
                <w:lang w:val="en-US"/>
              </w:rPr>
            </w:pPr>
            <w:r w:rsidRPr="009F5D67">
              <w:rPr>
                <w:sz w:val="20"/>
                <w:szCs w:val="20"/>
                <w:lang w:val="en-US"/>
              </w:rPr>
              <w:t>Height growth parameter 1 for non-linear foliage-height-relationship</w:t>
            </w:r>
          </w:p>
        </w:tc>
        <w:tc>
          <w:tcPr>
            <w:tcW w:w="2693" w:type="dxa"/>
            <w:tcBorders>
              <w:top w:val="single" w:sz="6" w:space="0" w:color="000000"/>
              <w:left w:val="single" w:sz="6" w:space="0" w:color="000000"/>
              <w:bottom w:val="single" w:sz="6" w:space="0" w:color="000000"/>
              <w:right w:val="single" w:sz="6" w:space="0" w:color="000000"/>
            </w:tcBorders>
          </w:tcPr>
          <w:p w:rsidR="003F1C75" w:rsidRPr="009F5D67" w:rsidRDefault="003F1C75" w:rsidP="00A9731D">
            <w:pPr>
              <w:spacing w:after="0" w:line="360" w:lineRule="auto"/>
              <w:jc w:val="center"/>
              <w:rPr>
                <w:sz w:val="20"/>
                <w:szCs w:val="20"/>
                <w:lang w:val="en-US"/>
              </w:rPr>
            </w:pPr>
          </w:p>
        </w:tc>
        <w:tc>
          <w:tcPr>
            <w:tcW w:w="2693" w:type="dxa"/>
            <w:tcBorders>
              <w:top w:val="single" w:sz="6" w:space="0" w:color="000000"/>
              <w:left w:val="single" w:sz="6" w:space="0" w:color="000000"/>
              <w:bottom w:val="single" w:sz="6" w:space="0" w:color="000000"/>
              <w:right w:val="single" w:sz="6" w:space="0" w:color="000000"/>
            </w:tcBorders>
          </w:tcPr>
          <w:p w:rsidR="003F1C75" w:rsidRPr="009F5D67" w:rsidRDefault="003F1C75" w:rsidP="00A9731D">
            <w:pPr>
              <w:spacing w:after="0" w:line="360" w:lineRule="auto"/>
              <w:jc w:val="center"/>
              <w:rPr>
                <w:sz w:val="20"/>
                <w:szCs w:val="20"/>
                <w:lang w:val="en-US"/>
              </w:rPr>
            </w:pPr>
          </w:p>
        </w:tc>
        <w:tc>
          <w:tcPr>
            <w:tcW w:w="2693" w:type="dxa"/>
            <w:tcBorders>
              <w:top w:val="single" w:sz="6" w:space="0" w:color="000000"/>
              <w:left w:val="single" w:sz="6" w:space="0" w:color="000000"/>
              <w:bottom w:val="single" w:sz="6" w:space="0" w:color="000000"/>
              <w:right w:val="single" w:sz="6" w:space="0" w:color="000000"/>
            </w:tcBorders>
          </w:tcPr>
          <w:p w:rsidR="003F1C75" w:rsidRPr="009F5D67" w:rsidRDefault="003F1C75" w:rsidP="00A9731D">
            <w:pPr>
              <w:spacing w:after="0" w:line="360" w:lineRule="auto"/>
              <w:jc w:val="center"/>
              <w:rPr>
                <w:sz w:val="20"/>
                <w:szCs w:val="20"/>
                <w:lang w:val="en-US"/>
              </w:rPr>
            </w:pPr>
          </w:p>
        </w:tc>
      </w:tr>
      <w:tr w:rsidR="003F1C75" w:rsidRPr="009F5D67">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9F5D67" w:rsidP="00A9731D">
            <w:pPr>
              <w:spacing w:after="0" w:line="360" w:lineRule="auto"/>
              <w:jc w:val="center"/>
              <w:rPr>
                <w:sz w:val="20"/>
                <w:szCs w:val="20"/>
              </w:rPr>
            </w:pPr>
            <w:r>
              <w:rPr>
                <w:sz w:val="20"/>
                <w:szCs w:val="20"/>
              </w:rPr>
              <w:t>Pha_v2</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9F5D67" w:rsidRDefault="009F5D67" w:rsidP="00A9731D">
            <w:pPr>
              <w:spacing w:after="0" w:line="360" w:lineRule="auto"/>
              <w:rPr>
                <w:sz w:val="20"/>
                <w:szCs w:val="20"/>
                <w:lang w:val="en-US"/>
              </w:rPr>
            </w:pPr>
            <w:r w:rsidRPr="009F5D67">
              <w:rPr>
                <w:sz w:val="20"/>
                <w:szCs w:val="20"/>
                <w:lang w:val="en-US"/>
              </w:rPr>
              <w:t xml:space="preserve">Height growth parameter </w:t>
            </w:r>
            <w:r>
              <w:rPr>
                <w:sz w:val="20"/>
                <w:szCs w:val="20"/>
                <w:lang w:val="en-US"/>
              </w:rPr>
              <w:t>2</w:t>
            </w:r>
            <w:r w:rsidRPr="009F5D67">
              <w:rPr>
                <w:sz w:val="20"/>
                <w:szCs w:val="20"/>
                <w:lang w:val="en-US"/>
              </w:rPr>
              <w:t xml:space="preserve"> for non-linear foliage-height-relationship</w:t>
            </w:r>
          </w:p>
        </w:tc>
        <w:tc>
          <w:tcPr>
            <w:tcW w:w="2693" w:type="dxa"/>
            <w:tcBorders>
              <w:top w:val="single" w:sz="6" w:space="0" w:color="000000"/>
              <w:left w:val="single" w:sz="6" w:space="0" w:color="000000"/>
              <w:bottom w:val="single" w:sz="6" w:space="0" w:color="000000"/>
              <w:right w:val="single" w:sz="6" w:space="0" w:color="000000"/>
            </w:tcBorders>
          </w:tcPr>
          <w:p w:rsidR="003F1C75" w:rsidRPr="009F5D67" w:rsidRDefault="003F1C75" w:rsidP="00A9731D">
            <w:pPr>
              <w:spacing w:after="0" w:line="360" w:lineRule="auto"/>
              <w:jc w:val="center"/>
              <w:rPr>
                <w:sz w:val="20"/>
                <w:szCs w:val="20"/>
                <w:lang w:val="en-US"/>
              </w:rPr>
            </w:pPr>
          </w:p>
        </w:tc>
        <w:tc>
          <w:tcPr>
            <w:tcW w:w="2693" w:type="dxa"/>
            <w:tcBorders>
              <w:top w:val="single" w:sz="6" w:space="0" w:color="000000"/>
              <w:left w:val="single" w:sz="6" w:space="0" w:color="000000"/>
              <w:bottom w:val="single" w:sz="6" w:space="0" w:color="000000"/>
              <w:right w:val="single" w:sz="6" w:space="0" w:color="000000"/>
            </w:tcBorders>
          </w:tcPr>
          <w:p w:rsidR="003F1C75" w:rsidRPr="009F5D67" w:rsidRDefault="003F1C75" w:rsidP="00A9731D">
            <w:pPr>
              <w:spacing w:after="0" w:line="360" w:lineRule="auto"/>
              <w:jc w:val="center"/>
              <w:rPr>
                <w:sz w:val="20"/>
                <w:szCs w:val="20"/>
                <w:lang w:val="en-US"/>
              </w:rPr>
            </w:pPr>
          </w:p>
        </w:tc>
        <w:tc>
          <w:tcPr>
            <w:tcW w:w="2693" w:type="dxa"/>
            <w:tcBorders>
              <w:top w:val="single" w:sz="6" w:space="0" w:color="000000"/>
              <w:left w:val="single" w:sz="6" w:space="0" w:color="000000"/>
              <w:bottom w:val="single" w:sz="6" w:space="0" w:color="000000"/>
              <w:right w:val="single" w:sz="6" w:space="0" w:color="000000"/>
            </w:tcBorders>
          </w:tcPr>
          <w:p w:rsidR="003F1C75" w:rsidRPr="009F5D67" w:rsidRDefault="003F1C75" w:rsidP="00A9731D">
            <w:pPr>
              <w:spacing w:after="0" w:line="360" w:lineRule="auto"/>
              <w:jc w:val="center"/>
              <w:rPr>
                <w:sz w:val="20"/>
                <w:szCs w:val="20"/>
                <w:lang w:val="en-US"/>
              </w:rPr>
            </w:pPr>
          </w:p>
        </w:tc>
      </w:tr>
      <w:tr w:rsidR="003F1C75" w:rsidRPr="009F5D67">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9F5D67" w:rsidP="00A9731D">
            <w:pPr>
              <w:spacing w:after="0" w:line="360" w:lineRule="auto"/>
              <w:jc w:val="center"/>
              <w:rPr>
                <w:sz w:val="20"/>
                <w:szCs w:val="20"/>
              </w:rPr>
            </w:pPr>
            <w:r>
              <w:rPr>
                <w:sz w:val="20"/>
                <w:szCs w:val="20"/>
              </w:rPr>
              <w:t>Pha_v3</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9F5D67" w:rsidRDefault="009F5D67" w:rsidP="00A9731D">
            <w:pPr>
              <w:spacing w:after="0" w:line="360" w:lineRule="auto"/>
              <w:jc w:val="center"/>
              <w:rPr>
                <w:sz w:val="20"/>
                <w:szCs w:val="20"/>
                <w:lang w:val="en-US"/>
              </w:rPr>
            </w:pPr>
            <w:r w:rsidRPr="009F5D67">
              <w:rPr>
                <w:sz w:val="20"/>
                <w:szCs w:val="20"/>
                <w:lang w:val="en-US"/>
              </w:rPr>
              <w:t xml:space="preserve">Height </w:t>
            </w:r>
            <w:r>
              <w:rPr>
                <w:sz w:val="20"/>
                <w:szCs w:val="20"/>
                <w:lang w:val="en-US"/>
              </w:rPr>
              <w:t>growth parameter 3</w:t>
            </w:r>
            <w:r w:rsidRPr="009F5D67">
              <w:rPr>
                <w:sz w:val="20"/>
                <w:szCs w:val="20"/>
                <w:lang w:val="en-US"/>
              </w:rPr>
              <w:t xml:space="preserve"> for non-linear foliage-height-relationship</w:t>
            </w:r>
          </w:p>
        </w:tc>
        <w:tc>
          <w:tcPr>
            <w:tcW w:w="2693" w:type="dxa"/>
            <w:tcBorders>
              <w:top w:val="single" w:sz="6" w:space="0" w:color="000000"/>
              <w:left w:val="single" w:sz="6" w:space="0" w:color="000000"/>
              <w:bottom w:val="single" w:sz="6" w:space="0" w:color="000000"/>
              <w:right w:val="single" w:sz="6" w:space="0" w:color="000000"/>
            </w:tcBorders>
          </w:tcPr>
          <w:p w:rsidR="003F1C75" w:rsidRPr="009F5D67" w:rsidRDefault="003F1C75" w:rsidP="00A9731D">
            <w:pPr>
              <w:spacing w:after="0" w:line="360" w:lineRule="auto"/>
              <w:jc w:val="center"/>
              <w:rPr>
                <w:sz w:val="20"/>
                <w:szCs w:val="20"/>
                <w:lang w:val="en-US"/>
              </w:rPr>
            </w:pPr>
          </w:p>
        </w:tc>
        <w:tc>
          <w:tcPr>
            <w:tcW w:w="2693" w:type="dxa"/>
            <w:tcBorders>
              <w:top w:val="single" w:sz="6" w:space="0" w:color="000000"/>
              <w:left w:val="single" w:sz="6" w:space="0" w:color="000000"/>
              <w:bottom w:val="single" w:sz="6" w:space="0" w:color="000000"/>
              <w:right w:val="single" w:sz="6" w:space="0" w:color="000000"/>
            </w:tcBorders>
          </w:tcPr>
          <w:p w:rsidR="003F1C75" w:rsidRPr="009F5D67" w:rsidRDefault="003F1C75" w:rsidP="00A9731D">
            <w:pPr>
              <w:spacing w:after="0" w:line="360" w:lineRule="auto"/>
              <w:jc w:val="center"/>
              <w:rPr>
                <w:sz w:val="20"/>
                <w:szCs w:val="20"/>
                <w:lang w:val="en-US"/>
              </w:rPr>
            </w:pPr>
          </w:p>
        </w:tc>
        <w:tc>
          <w:tcPr>
            <w:tcW w:w="2693" w:type="dxa"/>
            <w:tcBorders>
              <w:top w:val="single" w:sz="6" w:space="0" w:color="000000"/>
              <w:left w:val="single" w:sz="6" w:space="0" w:color="000000"/>
              <w:bottom w:val="single" w:sz="6" w:space="0" w:color="000000"/>
              <w:right w:val="single" w:sz="6" w:space="0" w:color="000000"/>
            </w:tcBorders>
          </w:tcPr>
          <w:p w:rsidR="003F1C75" w:rsidRPr="009F5D67" w:rsidRDefault="003F1C75" w:rsidP="00A9731D">
            <w:pPr>
              <w:spacing w:after="0" w:line="360" w:lineRule="auto"/>
              <w:jc w:val="center"/>
              <w:rPr>
                <w:sz w:val="20"/>
                <w:szCs w:val="20"/>
                <w:lang w:val="en-US"/>
              </w:rPr>
            </w:pP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Default="009F5D67" w:rsidP="00A9731D">
            <w:pPr>
              <w:spacing w:after="0" w:line="360" w:lineRule="auto"/>
              <w:jc w:val="center"/>
              <w:rPr>
                <w:sz w:val="20"/>
                <w:szCs w:val="20"/>
                <w:lang w:val="en-US"/>
              </w:rPr>
            </w:pPr>
            <w:r>
              <w:rPr>
                <w:sz w:val="20"/>
                <w:szCs w:val="20"/>
                <w:lang w:val="en-US"/>
              </w:rPr>
              <w:lastRenderedPageBreak/>
              <w:t>Crown_a</w:t>
            </w:r>
          </w:p>
          <w:p w:rsidR="009F5D67" w:rsidRPr="009F5D67" w:rsidRDefault="009F5D67" w:rsidP="00A9731D">
            <w:pPr>
              <w:spacing w:after="0" w:line="360" w:lineRule="auto"/>
              <w:jc w:val="center"/>
              <w:rPr>
                <w:sz w:val="20"/>
                <w:szCs w:val="20"/>
                <w:lang w:val="en-US"/>
              </w:rPr>
            </w:pPr>
          </w:p>
        </w:tc>
        <w:tc>
          <w:tcPr>
            <w:tcW w:w="851" w:type="dxa"/>
            <w:tcBorders>
              <w:top w:val="single" w:sz="6" w:space="0" w:color="000000"/>
              <w:left w:val="single" w:sz="6" w:space="0" w:color="000000"/>
              <w:bottom w:val="single" w:sz="6" w:space="0" w:color="000000"/>
              <w:right w:val="single" w:sz="6" w:space="0" w:color="000000"/>
            </w:tcBorders>
          </w:tcPr>
          <w:p w:rsidR="003F1C75" w:rsidRPr="009F5D67" w:rsidRDefault="009F5D67" w:rsidP="00A9731D">
            <w:pPr>
              <w:spacing w:after="0" w:line="360" w:lineRule="auto"/>
              <w:jc w:val="center"/>
              <w:rPr>
                <w:color w:val="000000"/>
                <w:sz w:val="20"/>
                <w:szCs w:val="20"/>
                <w:lang w:val="en-US"/>
              </w:rPr>
            </w:pPr>
            <w:r>
              <w:rPr>
                <w:color w:val="000000"/>
                <w:sz w:val="20"/>
                <w:szCs w:val="20"/>
                <w:lang w:val="en-US"/>
              </w:rPr>
              <w:t>[m cm</w:t>
            </w:r>
            <w:r w:rsidRPr="009F5D67">
              <w:rPr>
                <w:color w:val="000000"/>
                <w:sz w:val="20"/>
                <w:szCs w:val="20"/>
                <w:vertAlign w:val="superscript"/>
                <w:lang w:val="en-US"/>
              </w:rPr>
              <w:t>-1</w:t>
            </w:r>
            <w:r>
              <w:rPr>
                <w:color w:val="000000"/>
                <w:sz w:val="20"/>
                <w:szCs w:val="20"/>
                <w:lang w:val="en-US"/>
              </w:rPr>
              <w:t>]</w:t>
            </w: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F73ADE" w:rsidP="00A9731D">
            <w:pPr>
              <w:spacing w:after="0" w:line="360" w:lineRule="auto"/>
              <w:jc w:val="center"/>
              <w:rPr>
                <w:sz w:val="20"/>
                <w:szCs w:val="20"/>
              </w:rPr>
            </w:pPr>
            <w:r w:rsidRPr="00B43E2D">
              <w:rPr>
                <w:sz w:val="20"/>
                <w:szCs w:val="20"/>
              </w:rPr>
              <w:t>F(d) = 11.600*B(d)^0,79*(t+1)^-1,64</w:t>
            </w:r>
          </w:p>
          <w:p w:rsidR="00F73ADE" w:rsidRPr="00B43E2D" w:rsidRDefault="00F73ADE" w:rsidP="00A9731D">
            <w:pPr>
              <w:spacing w:after="0" w:line="360" w:lineRule="auto"/>
              <w:jc w:val="center"/>
              <w:rPr>
                <w:sz w:val="20"/>
                <w:szCs w:val="20"/>
              </w:rPr>
            </w:pPr>
          </w:p>
          <w:p w:rsidR="00F73ADE" w:rsidRPr="00152A95" w:rsidRDefault="00C36C01" w:rsidP="00A9731D">
            <w:pPr>
              <w:spacing w:after="0" w:line="360" w:lineRule="auto"/>
              <w:jc w:val="center"/>
              <w:rPr>
                <w:color w:val="FF0000"/>
                <w:sz w:val="20"/>
                <w:szCs w:val="20"/>
              </w:rPr>
            </w:pPr>
            <w:r w:rsidRPr="00152A95">
              <w:rPr>
                <w:color w:val="FF0000"/>
                <w:sz w:val="20"/>
                <w:szCs w:val="20"/>
              </w:rPr>
              <w:t>CW = 4.6305+1.2798*bhd(´´)</w:t>
            </w:r>
          </w:p>
          <w:p w:rsidR="00C36C01" w:rsidRPr="00B43E2D" w:rsidRDefault="003643AB" w:rsidP="00A9731D">
            <w:pPr>
              <w:spacing w:after="0" w:line="360" w:lineRule="auto"/>
              <w:jc w:val="center"/>
              <w:rPr>
                <w:sz w:val="20"/>
                <w:szCs w:val="20"/>
              </w:rPr>
            </w:pPr>
            <w:r w:rsidRPr="00B43E2D">
              <w:rPr>
                <w:sz w:val="20"/>
                <w:szCs w:val="20"/>
              </w:rPr>
              <w:t>CW = 2.5515+1.2029*bhd(´´)</w:t>
            </w:r>
          </w:p>
          <w:p w:rsidR="000F26A5" w:rsidRPr="00B43E2D" w:rsidRDefault="000F26A5" w:rsidP="00A9731D">
            <w:pPr>
              <w:spacing w:after="0" w:line="360" w:lineRule="auto"/>
              <w:jc w:val="center"/>
              <w:rPr>
                <w:sz w:val="20"/>
                <w:szCs w:val="20"/>
              </w:rPr>
            </w:pPr>
          </w:p>
          <w:p w:rsidR="000F26A5" w:rsidRPr="00B43E2D" w:rsidRDefault="000F26A5" w:rsidP="00A9731D">
            <w:pPr>
              <w:spacing w:after="0" w:line="360" w:lineRule="auto"/>
              <w:jc w:val="center"/>
              <w:rPr>
                <w:sz w:val="20"/>
                <w:szCs w:val="20"/>
              </w:rPr>
            </w:pPr>
            <w:r w:rsidRPr="00B43E2D">
              <w:rPr>
                <w:sz w:val="20"/>
                <w:szCs w:val="20"/>
              </w:rPr>
              <w:t>0,1395</w:t>
            </w:r>
          </w:p>
          <w:p w:rsidR="00B43E2D" w:rsidRDefault="00B43E2D" w:rsidP="00A9731D">
            <w:pPr>
              <w:spacing w:after="0" w:line="360" w:lineRule="auto"/>
              <w:jc w:val="center"/>
              <w:rPr>
                <w:sz w:val="20"/>
                <w:szCs w:val="20"/>
              </w:rPr>
            </w:pPr>
            <w:r w:rsidRPr="00B43E2D">
              <w:rPr>
                <w:sz w:val="20"/>
                <w:szCs w:val="20"/>
              </w:rPr>
              <w:t>CW (m) = 0,6528 * bdbh</w:t>
            </w:r>
            <w:r w:rsidRPr="00B43E2D">
              <w:rPr>
                <w:sz w:val="20"/>
                <w:szCs w:val="20"/>
                <w:vertAlign w:val="superscript"/>
              </w:rPr>
              <w:t>0,4989</w:t>
            </w:r>
          </w:p>
          <w:p w:rsidR="00683F61" w:rsidRPr="00683F61" w:rsidRDefault="00683F61" w:rsidP="00A9731D">
            <w:pPr>
              <w:spacing w:after="0" w:line="360" w:lineRule="auto"/>
              <w:jc w:val="center"/>
              <w:rPr>
                <w:sz w:val="20"/>
                <w:szCs w:val="20"/>
              </w:rPr>
            </w:pPr>
            <w:r w:rsidRPr="00683F61">
              <w:rPr>
                <w:sz w:val="20"/>
                <w:szCs w:val="20"/>
                <w:highlight w:val="yellow"/>
              </w:rPr>
              <w:t>1,4114</w:t>
            </w:r>
          </w:p>
        </w:tc>
        <w:tc>
          <w:tcPr>
            <w:tcW w:w="3119" w:type="dxa"/>
            <w:tcBorders>
              <w:top w:val="single" w:sz="6" w:space="0" w:color="000000"/>
              <w:left w:val="single" w:sz="6" w:space="0" w:color="000000"/>
              <w:bottom w:val="single" w:sz="6" w:space="0" w:color="000000"/>
              <w:right w:val="single" w:sz="6" w:space="0" w:color="000000"/>
            </w:tcBorders>
          </w:tcPr>
          <w:p w:rsidR="003F1C75" w:rsidRDefault="003F1C75" w:rsidP="00A9731D">
            <w:pPr>
              <w:spacing w:after="0" w:line="360" w:lineRule="auto"/>
              <w:jc w:val="center"/>
              <w:rPr>
                <w:sz w:val="20"/>
                <w:szCs w:val="20"/>
              </w:rPr>
            </w:pPr>
            <w:r w:rsidRPr="00B43E2D">
              <w:rPr>
                <w:sz w:val="20"/>
                <w:szCs w:val="20"/>
                <w:highlight w:val="yellow"/>
              </w:rPr>
              <w:t>für Bestimmung der Parameter der Kronendurchmesser/BHD-Relation werden Datensätze von Kronendurchmesser oder Kronenprojektionsfläche und Brusthöhendurchmesser möglichst vieler Einzelbäume benötigt, Fit erfolgt später</w:t>
            </w:r>
          </w:p>
          <w:p w:rsidR="009F5D67" w:rsidRPr="00B43E2D" w:rsidRDefault="009F5D67" w:rsidP="00A9731D">
            <w:pPr>
              <w:spacing w:after="0" w:line="360" w:lineRule="auto"/>
              <w:jc w:val="center"/>
              <w:rPr>
                <w:sz w:val="20"/>
                <w:szCs w:val="20"/>
              </w:rPr>
            </w:pPr>
            <w:r>
              <w:rPr>
                <w:sz w:val="20"/>
                <w:szCs w:val="20"/>
              </w:rPr>
              <w:t>lineare Gleichung!</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AC6419" w:rsidP="00A9731D">
            <w:pPr>
              <w:spacing w:after="0" w:line="360" w:lineRule="auto"/>
              <w:jc w:val="center"/>
              <w:rPr>
                <w:sz w:val="20"/>
                <w:szCs w:val="20"/>
              </w:rPr>
            </w:pPr>
            <w:r w:rsidRPr="00B43E2D">
              <w:rPr>
                <w:sz w:val="20"/>
                <w:szCs w:val="20"/>
              </w:rPr>
              <w:t>Greene &amp; Johnson 1999: F(d) = 11.600*B(d)^0,79*(t+1)^-1,64 (Verj. Nach Feuer)</w:t>
            </w:r>
          </w:p>
          <w:p w:rsidR="00F73ADE" w:rsidRPr="00B43E2D" w:rsidRDefault="00F73ADE" w:rsidP="00A9731D">
            <w:pPr>
              <w:spacing w:after="0" w:line="360" w:lineRule="auto"/>
              <w:jc w:val="center"/>
              <w:rPr>
                <w:sz w:val="20"/>
                <w:szCs w:val="20"/>
              </w:rPr>
            </w:pPr>
          </w:p>
          <w:p w:rsidR="00F73ADE" w:rsidRPr="00152A95" w:rsidRDefault="00F73ADE" w:rsidP="00A9731D">
            <w:pPr>
              <w:spacing w:after="0" w:line="360" w:lineRule="auto"/>
              <w:jc w:val="center"/>
              <w:rPr>
                <w:color w:val="FF0000"/>
                <w:sz w:val="20"/>
                <w:szCs w:val="20"/>
              </w:rPr>
            </w:pPr>
            <w:r w:rsidRPr="00152A95">
              <w:rPr>
                <w:color w:val="FF0000"/>
                <w:sz w:val="20"/>
                <w:szCs w:val="20"/>
              </w:rPr>
              <w:t>Bechtold (2003</w:t>
            </w:r>
            <w:r w:rsidR="00C36C01" w:rsidRPr="00152A95">
              <w:rPr>
                <w:color w:val="FF0000"/>
                <w:sz w:val="20"/>
                <w:szCs w:val="20"/>
              </w:rPr>
              <w:t xml:space="preserve">, </w:t>
            </w:r>
            <w:r w:rsidR="003643AB" w:rsidRPr="00152A95">
              <w:rPr>
                <w:color w:val="FF0000"/>
                <w:sz w:val="20"/>
                <w:szCs w:val="20"/>
              </w:rPr>
              <w:t>freistehende Bäume</w:t>
            </w:r>
            <w:r w:rsidR="00C36C01" w:rsidRPr="00152A95">
              <w:rPr>
                <w:color w:val="FF0000"/>
                <w:sz w:val="20"/>
                <w:szCs w:val="20"/>
              </w:rPr>
              <w:t>, NE USA, Bäume ab 12,5cm BHD</w:t>
            </w:r>
            <w:r w:rsidRPr="00152A95">
              <w:rPr>
                <w:color w:val="FF0000"/>
                <w:sz w:val="20"/>
                <w:szCs w:val="20"/>
              </w:rPr>
              <w:t>)</w:t>
            </w:r>
          </w:p>
          <w:p w:rsidR="003643AB" w:rsidRPr="00B43E2D" w:rsidRDefault="003643AB" w:rsidP="00A9731D">
            <w:pPr>
              <w:spacing w:after="0" w:line="360" w:lineRule="auto"/>
              <w:jc w:val="center"/>
              <w:rPr>
                <w:sz w:val="20"/>
                <w:szCs w:val="20"/>
              </w:rPr>
            </w:pPr>
          </w:p>
          <w:p w:rsidR="00C36C01" w:rsidRPr="00B43E2D" w:rsidRDefault="003643AB" w:rsidP="00A9731D">
            <w:pPr>
              <w:spacing w:after="0" w:line="360" w:lineRule="auto"/>
              <w:jc w:val="center"/>
              <w:rPr>
                <w:sz w:val="20"/>
                <w:szCs w:val="20"/>
              </w:rPr>
            </w:pPr>
            <w:r w:rsidRPr="00B43E2D">
              <w:rPr>
                <w:sz w:val="20"/>
                <w:szCs w:val="20"/>
              </w:rPr>
              <w:t>Bechtold (2004, im Bestand, ab 12,5cm BHD)</w:t>
            </w:r>
          </w:p>
          <w:p w:rsidR="000F26A5" w:rsidRPr="00B43E2D" w:rsidRDefault="000F26A5" w:rsidP="00A9731D">
            <w:pPr>
              <w:spacing w:after="0" w:line="360" w:lineRule="auto"/>
              <w:jc w:val="center"/>
              <w:rPr>
                <w:sz w:val="20"/>
                <w:szCs w:val="20"/>
              </w:rPr>
            </w:pPr>
          </w:p>
          <w:p w:rsidR="000F26A5" w:rsidRPr="00B43E2D" w:rsidRDefault="000F26A5" w:rsidP="00A9731D">
            <w:pPr>
              <w:spacing w:after="0" w:line="360" w:lineRule="auto"/>
              <w:jc w:val="center"/>
              <w:rPr>
                <w:sz w:val="20"/>
                <w:szCs w:val="20"/>
              </w:rPr>
            </w:pPr>
            <w:r w:rsidRPr="00B43E2D">
              <w:rPr>
                <w:sz w:val="20"/>
                <w:szCs w:val="20"/>
              </w:rPr>
              <w:t>Rätzel (ET Pappel, arith. Mittel über alle, siehe aspe.xsl)</w:t>
            </w:r>
          </w:p>
          <w:p w:rsidR="00C36C01" w:rsidRDefault="00B43E2D" w:rsidP="00A9731D">
            <w:pPr>
              <w:spacing w:after="0" w:line="360" w:lineRule="auto"/>
              <w:jc w:val="center"/>
              <w:rPr>
                <w:sz w:val="20"/>
                <w:szCs w:val="20"/>
              </w:rPr>
            </w:pPr>
            <w:r w:rsidRPr="00B43E2D">
              <w:rPr>
                <w:sz w:val="20"/>
                <w:szCs w:val="20"/>
              </w:rPr>
              <w:t>Beetle (1974, nach DeByle &amp; Winkur 1985)</w:t>
            </w:r>
          </w:p>
          <w:p w:rsidR="00683F61" w:rsidRDefault="00683F61" w:rsidP="00A9731D">
            <w:pPr>
              <w:spacing w:after="0" w:line="360" w:lineRule="auto"/>
              <w:jc w:val="center"/>
              <w:rPr>
                <w:sz w:val="20"/>
                <w:szCs w:val="20"/>
              </w:rPr>
            </w:pPr>
          </w:p>
          <w:p w:rsidR="00683F61" w:rsidRPr="00B43E2D" w:rsidRDefault="00683F61" w:rsidP="00A9731D">
            <w:pPr>
              <w:spacing w:after="0" w:line="360" w:lineRule="auto"/>
              <w:jc w:val="center"/>
              <w:rPr>
                <w:sz w:val="20"/>
                <w:szCs w:val="20"/>
              </w:rPr>
            </w:pPr>
            <w:r w:rsidRPr="00152A95">
              <w:rPr>
                <w:color w:val="FF0000"/>
                <w:sz w:val="20"/>
                <w:szCs w:val="20"/>
              </w:rPr>
              <w:t>Bechtold (2003</w:t>
            </w:r>
            <w:r>
              <w:rPr>
                <w:color w:val="FF0000"/>
                <w:sz w:val="20"/>
                <w:szCs w:val="20"/>
              </w:rPr>
              <w:t>)</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D26195" w:rsidP="00A9731D">
            <w:pPr>
              <w:spacing w:after="0" w:line="360" w:lineRule="auto"/>
              <w:jc w:val="center"/>
              <w:rPr>
                <w:sz w:val="20"/>
                <w:szCs w:val="20"/>
              </w:rPr>
            </w:pPr>
            <w:r w:rsidRPr="00B43E2D">
              <w:rPr>
                <w:sz w:val="20"/>
                <w:szCs w:val="20"/>
              </w:rPr>
              <w:t>CASELLA 2003</w:t>
            </w:r>
            <w:r w:rsidR="00683F61">
              <w:rPr>
                <w:sz w:val="20"/>
                <w:szCs w:val="20"/>
              </w:rPr>
              <w:t>, Pinno et al. 2001</w:t>
            </w: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9F5D67" w:rsidP="00A9731D">
            <w:pPr>
              <w:spacing w:after="0" w:line="360" w:lineRule="auto"/>
              <w:jc w:val="center"/>
              <w:rPr>
                <w:sz w:val="20"/>
                <w:szCs w:val="20"/>
              </w:rPr>
            </w:pPr>
            <w:r>
              <w:rPr>
                <w:sz w:val="20"/>
                <w:szCs w:val="20"/>
                <w:lang w:val="en-US"/>
              </w:rPr>
              <w:t>Crown_b</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9F5D67" w:rsidP="00A9731D">
            <w:pPr>
              <w:spacing w:after="0" w:line="360" w:lineRule="auto"/>
              <w:jc w:val="center"/>
              <w:rPr>
                <w:color w:val="000000"/>
                <w:sz w:val="20"/>
                <w:szCs w:val="20"/>
              </w:rPr>
            </w:pPr>
            <w:r>
              <w:rPr>
                <w:color w:val="000000"/>
                <w:sz w:val="20"/>
                <w:szCs w:val="20"/>
              </w:rPr>
              <w:t>[m]</w:t>
            </w: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683F61" w:rsidP="00A9731D">
            <w:pPr>
              <w:spacing w:after="0" w:line="360" w:lineRule="auto"/>
              <w:jc w:val="center"/>
              <w:rPr>
                <w:sz w:val="20"/>
                <w:szCs w:val="20"/>
              </w:rPr>
            </w:pPr>
            <w:r w:rsidRPr="00683F61">
              <w:rPr>
                <w:sz w:val="20"/>
                <w:szCs w:val="20"/>
                <w:highlight w:val="yellow"/>
              </w:rPr>
              <w:t>0,1536</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9F5D67" w:rsidP="00A9731D">
            <w:pPr>
              <w:spacing w:after="0" w:line="360" w:lineRule="auto"/>
              <w:jc w:val="center"/>
              <w:rPr>
                <w:sz w:val="20"/>
                <w:szCs w:val="20"/>
              </w:rPr>
            </w:pPr>
            <w:r>
              <w:rPr>
                <w:sz w:val="20"/>
                <w:szCs w:val="20"/>
              </w:rPr>
              <w:t>„</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683F61" w:rsidP="00A9731D">
            <w:pPr>
              <w:spacing w:after="0" w:line="360" w:lineRule="auto"/>
              <w:jc w:val="center"/>
              <w:rPr>
                <w:sz w:val="20"/>
                <w:szCs w:val="20"/>
              </w:rPr>
            </w:pPr>
            <w:r w:rsidRPr="00152A95">
              <w:rPr>
                <w:color w:val="FF0000"/>
                <w:sz w:val="20"/>
                <w:szCs w:val="20"/>
              </w:rPr>
              <w:t>Bechtold (2003</w:t>
            </w:r>
            <w:r>
              <w:rPr>
                <w:color w:val="FF0000"/>
                <w:sz w:val="20"/>
                <w:szCs w:val="20"/>
              </w:rPr>
              <w:t>)</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9F5D67" w:rsidRDefault="009F5D67" w:rsidP="00A9731D">
            <w:pPr>
              <w:spacing w:after="0" w:line="360" w:lineRule="auto"/>
              <w:jc w:val="center"/>
              <w:rPr>
                <w:sz w:val="20"/>
                <w:szCs w:val="20"/>
                <w:lang w:val="en-US"/>
              </w:rPr>
            </w:pPr>
          </w:p>
          <w:p w:rsidR="003F1C75" w:rsidRPr="00B43E2D" w:rsidRDefault="009F5D67" w:rsidP="00A9731D">
            <w:pPr>
              <w:spacing w:after="0" w:line="360" w:lineRule="auto"/>
              <w:jc w:val="center"/>
              <w:rPr>
                <w:sz w:val="20"/>
                <w:szCs w:val="20"/>
              </w:rPr>
            </w:pPr>
            <w:r>
              <w:rPr>
                <w:sz w:val="20"/>
                <w:szCs w:val="20"/>
                <w:lang w:val="en-US"/>
              </w:rPr>
              <w:t>Crown_c</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9F5D67" w:rsidP="00A9731D">
            <w:pPr>
              <w:spacing w:after="0" w:line="360" w:lineRule="auto"/>
              <w:jc w:val="center"/>
              <w:rPr>
                <w:color w:val="000000"/>
                <w:sz w:val="20"/>
                <w:szCs w:val="20"/>
              </w:rPr>
            </w:pPr>
            <w:r>
              <w:rPr>
                <w:color w:val="000000"/>
                <w:sz w:val="20"/>
                <w:szCs w:val="20"/>
              </w:rPr>
              <w:t>[m]</w:t>
            </w: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683F61" w:rsidP="00A9731D">
            <w:pPr>
              <w:spacing w:after="0" w:line="360" w:lineRule="auto"/>
              <w:jc w:val="center"/>
              <w:rPr>
                <w:sz w:val="20"/>
                <w:szCs w:val="20"/>
              </w:rPr>
            </w:pPr>
            <w:r>
              <w:rPr>
                <w:sz w:val="20"/>
                <w:szCs w:val="20"/>
              </w:rPr>
              <w:t>6</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772DBC">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B61395" w:rsidP="00A9731D">
            <w:pPr>
              <w:spacing w:after="0" w:line="360" w:lineRule="auto"/>
              <w:jc w:val="center"/>
              <w:rPr>
                <w:sz w:val="20"/>
                <w:szCs w:val="20"/>
              </w:rPr>
            </w:pPr>
            <w:r>
              <w:rPr>
                <w:sz w:val="20"/>
                <w:szCs w:val="20"/>
              </w:rPr>
              <w:lastRenderedPageBreak/>
              <w:t>Psla_min</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r w:rsidRPr="00B43E2D">
              <w:rPr>
                <w:color w:val="000000"/>
                <w:sz w:val="20"/>
                <w:szCs w:val="20"/>
              </w:rPr>
              <w:t>[m</w:t>
            </w:r>
            <w:r w:rsidRPr="00B43E2D">
              <w:rPr>
                <w:color w:val="000000"/>
                <w:sz w:val="20"/>
                <w:szCs w:val="20"/>
                <w:vertAlign w:val="superscript"/>
              </w:rPr>
              <w:t>2</w:t>
            </w:r>
            <w:r w:rsidRPr="00B43E2D">
              <w:rPr>
                <w:color w:val="000000"/>
                <w:sz w:val="20"/>
                <w:szCs w:val="20"/>
              </w:rPr>
              <w:t xml:space="preserve"> kg</w:t>
            </w:r>
            <w:r w:rsidRPr="00B43E2D">
              <w:rPr>
                <w:color w:val="000000"/>
                <w:sz w:val="20"/>
                <w:szCs w:val="20"/>
                <w:vertAlign w:val="superscript"/>
              </w:rPr>
              <w:t>-1</w:t>
            </w:r>
            <w:r w:rsidRPr="00B43E2D">
              <w:rPr>
                <w:color w:val="000000"/>
                <w:sz w:val="20"/>
                <w:szCs w:val="20"/>
              </w:rPr>
              <w:t xml:space="preserve"> TM]</w:t>
            </w: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5F1049" w:rsidP="00A9731D">
            <w:pPr>
              <w:spacing w:after="0" w:line="360" w:lineRule="auto"/>
              <w:jc w:val="center"/>
              <w:rPr>
                <w:sz w:val="20"/>
                <w:szCs w:val="20"/>
              </w:rPr>
            </w:pPr>
            <w:r w:rsidRPr="00B43E2D">
              <w:rPr>
                <w:sz w:val="20"/>
                <w:szCs w:val="20"/>
              </w:rPr>
              <w:t>39,1</w:t>
            </w:r>
            <w:r w:rsidRPr="00B43E2D">
              <w:rPr>
                <w:sz w:val="20"/>
                <w:szCs w:val="20"/>
                <w:u w:val="single"/>
              </w:rPr>
              <w:t>+</w:t>
            </w:r>
            <w:r w:rsidRPr="00B43E2D">
              <w:rPr>
                <w:sz w:val="20"/>
                <w:szCs w:val="20"/>
              </w:rPr>
              <w:t>0,7 – 46,4</w:t>
            </w:r>
            <w:r w:rsidRPr="00B43E2D">
              <w:rPr>
                <w:sz w:val="20"/>
                <w:szCs w:val="20"/>
                <w:u w:val="single"/>
              </w:rPr>
              <w:t>+</w:t>
            </w:r>
            <w:r w:rsidRPr="00B43E2D">
              <w:rPr>
                <w:sz w:val="20"/>
                <w:szCs w:val="20"/>
              </w:rPr>
              <w:t>0,7</w:t>
            </w:r>
          </w:p>
          <w:p w:rsidR="00152706" w:rsidRPr="00B43E2D" w:rsidRDefault="00152706" w:rsidP="00A9731D">
            <w:pPr>
              <w:spacing w:after="0" w:line="360" w:lineRule="auto"/>
              <w:jc w:val="center"/>
              <w:rPr>
                <w:sz w:val="20"/>
                <w:szCs w:val="20"/>
              </w:rPr>
            </w:pPr>
            <w:r w:rsidRPr="00B43E2D">
              <w:rPr>
                <w:sz w:val="20"/>
                <w:szCs w:val="20"/>
              </w:rPr>
              <w:t>17,42</w:t>
            </w:r>
            <w:r w:rsidRPr="00B43E2D">
              <w:rPr>
                <w:sz w:val="20"/>
                <w:szCs w:val="20"/>
                <w:u w:val="single"/>
              </w:rPr>
              <w:t>+</w:t>
            </w:r>
            <w:r w:rsidRPr="00B43E2D">
              <w:rPr>
                <w:sz w:val="20"/>
                <w:szCs w:val="20"/>
              </w:rPr>
              <w:t>2,21</w:t>
            </w:r>
          </w:p>
          <w:p w:rsidR="00A53F20" w:rsidRPr="00B43E2D" w:rsidRDefault="00A53F20" w:rsidP="00A9731D">
            <w:pPr>
              <w:spacing w:after="0" w:line="360" w:lineRule="auto"/>
              <w:jc w:val="center"/>
              <w:rPr>
                <w:sz w:val="20"/>
                <w:szCs w:val="20"/>
              </w:rPr>
            </w:pPr>
          </w:p>
          <w:p w:rsidR="00A53F20" w:rsidRDefault="00A53F20" w:rsidP="00A9731D">
            <w:pPr>
              <w:spacing w:after="0" w:line="360" w:lineRule="auto"/>
              <w:jc w:val="center"/>
              <w:rPr>
                <w:sz w:val="20"/>
                <w:szCs w:val="20"/>
              </w:rPr>
            </w:pPr>
            <w:r w:rsidRPr="00AD5A30">
              <w:rPr>
                <w:sz w:val="20"/>
                <w:szCs w:val="20"/>
              </w:rPr>
              <w:t>9,4</w:t>
            </w:r>
          </w:p>
          <w:p w:rsidR="006C1DC5" w:rsidRDefault="005E6166" w:rsidP="00A9731D">
            <w:pPr>
              <w:spacing w:after="0" w:line="360" w:lineRule="auto"/>
              <w:jc w:val="center"/>
              <w:rPr>
                <w:sz w:val="20"/>
                <w:szCs w:val="20"/>
              </w:rPr>
            </w:pPr>
            <w:r>
              <w:rPr>
                <w:sz w:val="20"/>
                <w:szCs w:val="20"/>
              </w:rPr>
              <w:t>10</w:t>
            </w:r>
            <w:r w:rsidR="006C1DC5">
              <w:rPr>
                <w:sz w:val="20"/>
                <w:szCs w:val="20"/>
              </w:rPr>
              <w:t xml:space="preserve"> </w:t>
            </w:r>
            <w:r w:rsidR="00B62387">
              <w:rPr>
                <w:sz w:val="20"/>
                <w:szCs w:val="20"/>
              </w:rPr>
              <w:t>–</w:t>
            </w:r>
            <w:r w:rsidR="006C1DC5">
              <w:rPr>
                <w:sz w:val="20"/>
                <w:szCs w:val="20"/>
              </w:rPr>
              <w:t xml:space="preserve"> 15</w:t>
            </w:r>
          </w:p>
          <w:p w:rsidR="00B62387" w:rsidRPr="00B43E2D" w:rsidRDefault="008A4594" w:rsidP="00A9731D">
            <w:pPr>
              <w:spacing w:after="0" w:line="360" w:lineRule="auto"/>
              <w:jc w:val="center"/>
              <w:rPr>
                <w:sz w:val="20"/>
                <w:szCs w:val="20"/>
              </w:rPr>
            </w:pPr>
            <w:r w:rsidRPr="00AD5A30">
              <w:rPr>
                <w:sz w:val="20"/>
                <w:szCs w:val="20"/>
                <w:highlight w:val="yellow"/>
              </w:rPr>
              <w:t xml:space="preserve">7.2 – 11,6 / </w:t>
            </w:r>
            <w:r w:rsidR="00B62387" w:rsidRPr="00AD5A30">
              <w:rPr>
                <w:sz w:val="20"/>
                <w:szCs w:val="20"/>
                <w:highlight w:val="yellow"/>
              </w:rPr>
              <w:t>9.8</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typische spezifische Blattfläche (SLA) = Blattfläche (projizierte Fläche) / Blatttrockenmasse</w:t>
            </w:r>
          </w:p>
          <w:p w:rsidR="003F1C75" w:rsidRPr="00B43E2D" w:rsidRDefault="003F1C75" w:rsidP="00A9731D">
            <w:pPr>
              <w:spacing w:after="0" w:line="360" w:lineRule="auto"/>
              <w:jc w:val="center"/>
              <w:rPr>
                <w:sz w:val="20"/>
                <w:szCs w:val="20"/>
              </w:rPr>
            </w:pPr>
            <w:r w:rsidRPr="00B43E2D">
              <w:rPr>
                <w:sz w:val="20"/>
                <w:szCs w:val="20"/>
              </w:rPr>
              <w:t>Für diesen und den folgenden Parameter werden Messungen von SLA der obersten Sonnenblätter und von Blättern bei bekannter relativer Bestrahlungsstärke benötigt</w:t>
            </w:r>
          </w:p>
        </w:tc>
        <w:tc>
          <w:tcPr>
            <w:tcW w:w="2693" w:type="dxa"/>
            <w:tcBorders>
              <w:top w:val="single" w:sz="6" w:space="0" w:color="000000"/>
              <w:left w:val="single" w:sz="6" w:space="0" w:color="000000"/>
              <w:bottom w:val="single" w:sz="6" w:space="0" w:color="000000"/>
              <w:right w:val="single" w:sz="6" w:space="0" w:color="000000"/>
            </w:tcBorders>
          </w:tcPr>
          <w:p w:rsidR="003F1C75" w:rsidRPr="00B62387" w:rsidRDefault="00B62387" w:rsidP="00A9731D">
            <w:pPr>
              <w:spacing w:after="0" w:line="360" w:lineRule="auto"/>
              <w:jc w:val="center"/>
              <w:rPr>
                <w:sz w:val="20"/>
                <w:szCs w:val="20"/>
                <w:lang w:val="en-US"/>
              </w:rPr>
            </w:pPr>
            <w:r w:rsidRPr="00B62387">
              <w:rPr>
                <w:sz w:val="20"/>
                <w:szCs w:val="20"/>
                <w:lang w:val="en-US"/>
              </w:rPr>
              <w:t xml:space="preserve">nii-10: dry mass per area = 0,073+0,0655*rel. </w:t>
            </w:r>
            <w:r>
              <w:rPr>
                <w:sz w:val="20"/>
                <w:szCs w:val="20"/>
                <w:lang w:val="en-US"/>
              </w:rPr>
              <w:t>Bel</w:t>
            </w:r>
            <w:r w:rsidR="008A4594">
              <w:rPr>
                <w:sz w:val="20"/>
                <w:szCs w:val="20"/>
                <w:lang w:val="en-US"/>
              </w:rPr>
              <w:t>.</w:t>
            </w:r>
            <w:r>
              <w:rPr>
                <w:sz w:val="20"/>
                <w:szCs w:val="20"/>
                <w:lang w:val="en-US"/>
              </w:rPr>
              <w:t xml:space="preserve"> </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1550E4" w:rsidP="00A9731D">
            <w:pPr>
              <w:spacing w:after="0" w:line="360" w:lineRule="auto"/>
              <w:jc w:val="center"/>
              <w:rPr>
                <w:sz w:val="20"/>
                <w:szCs w:val="20"/>
                <w:lang w:val="en-US"/>
              </w:rPr>
            </w:pPr>
            <w:r w:rsidRPr="00B43E2D">
              <w:rPr>
                <w:sz w:val="20"/>
                <w:szCs w:val="20"/>
                <w:lang w:val="en-US"/>
              </w:rPr>
              <w:t>Jarvis</w:t>
            </w:r>
            <w:r w:rsidR="00014B85" w:rsidRPr="00B43E2D">
              <w:rPr>
                <w:sz w:val="20"/>
                <w:szCs w:val="20"/>
                <w:lang w:val="en-US"/>
              </w:rPr>
              <w:t xml:space="preserve"> </w:t>
            </w:r>
            <w:r w:rsidR="00014B85" w:rsidRPr="00B43E2D">
              <w:rPr>
                <w:b/>
                <w:bCs/>
                <w:color w:val="FF0000"/>
                <w:sz w:val="20"/>
                <w:szCs w:val="20"/>
                <w:lang w:val="en-US"/>
              </w:rPr>
              <w:t>(source=?)</w:t>
            </w:r>
          </w:p>
          <w:p w:rsidR="00152706" w:rsidRPr="00B43E2D" w:rsidRDefault="00152706" w:rsidP="00A9731D">
            <w:pPr>
              <w:spacing w:after="0" w:line="360" w:lineRule="auto"/>
              <w:jc w:val="center"/>
              <w:rPr>
                <w:sz w:val="20"/>
                <w:szCs w:val="20"/>
                <w:lang w:val="en-US"/>
              </w:rPr>
            </w:pPr>
            <w:r w:rsidRPr="00B43E2D">
              <w:rPr>
                <w:sz w:val="20"/>
                <w:szCs w:val="20"/>
                <w:lang w:val="en-US"/>
              </w:rPr>
              <w:t>Bond-Lamberty (jr – bon – 01)</w:t>
            </w:r>
            <w:r w:rsidR="00014B85" w:rsidRPr="00B43E2D">
              <w:rPr>
                <w:sz w:val="20"/>
                <w:szCs w:val="20"/>
                <w:lang w:val="en-US"/>
              </w:rPr>
              <w:t>,</w:t>
            </w:r>
            <w:r w:rsidR="00014B85" w:rsidRPr="00B43E2D">
              <w:rPr>
                <w:b/>
                <w:bCs/>
                <w:color w:val="FF0000"/>
                <w:sz w:val="20"/>
                <w:szCs w:val="20"/>
                <w:lang w:val="en-US"/>
              </w:rPr>
              <w:t xml:space="preserve"> suchen (Feuer-Artikel?!)</w:t>
            </w:r>
          </w:p>
          <w:p w:rsidR="00A53F20" w:rsidRPr="00B43E2D" w:rsidRDefault="00A53F20" w:rsidP="00A9731D">
            <w:pPr>
              <w:spacing w:after="0" w:line="360" w:lineRule="auto"/>
              <w:jc w:val="center"/>
              <w:rPr>
                <w:sz w:val="20"/>
                <w:szCs w:val="20"/>
                <w:lang w:val="en-US"/>
              </w:rPr>
            </w:pPr>
          </w:p>
          <w:p w:rsidR="00A53F20" w:rsidRDefault="00A53F20" w:rsidP="00A9731D">
            <w:pPr>
              <w:spacing w:after="0" w:line="360" w:lineRule="auto"/>
              <w:jc w:val="center"/>
              <w:rPr>
                <w:sz w:val="20"/>
                <w:szCs w:val="20"/>
                <w:lang w:val="en-US"/>
              </w:rPr>
            </w:pPr>
            <w:r w:rsidRPr="00B43E2D">
              <w:rPr>
                <w:sz w:val="20"/>
                <w:szCs w:val="20"/>
                <w:lang w:val="en-US"/>
              </w:rPr>
              <w:t>Johansson (1999)</w:t>
            </w:r>
          </w:p>
          <w:p w:rsidR="006C1DC5" w:rsidRDefault="006C1DC5" w:rsidP="00A9731D">
            <w:pPr>
              <w:spacing w:after="0" w:line="360" w:lineRule="auto"/>
              <w:jc w:val="center"/>
              <w:rPr>
                <w:sz w:val="20"/>
                <w:szCs w:val="20"/>
              </w:rPr>
            </w:pPr>
            <w:r w:rsidRPr="00772DBC">
              <w:rPr>
                <w:sz w:val="20"/>
                <w:szCs w:val="20"/>
              </w:rPr>
              <w:t>gie-02</w:t>
            </w:r>
            <w:r w:rsidR="005E6166">
              <w:rPr>
                <w:sz w:val="20"/>
                <w:szCs w:val="20"/>
              </w:rPr>
              <w:t>, -04</w:t>
            </w:r>
            <w:r>
              <w:rPr>
                <w:sz w:val="20"/>
                <w:szCs w:val="20"/>
              </w:rPr>
              <w:t xml:space="preserve"> (P. alba)</w:t>
            </w:r>
          </w:p>
          <w:p w:rsidR="00B62387" w:rsidRPr="00B43E2D" w:rsidRDefault="00B62387" w:rsidP="00A9731D">
            <w:pPr>
              <w:spacing w:after="0" w:line="360" w:lineRule="auto"/>
              <w:jc w:val="center"/>
              <w:rPr>
                <w:sz w:val="20"/>
                <w:szCs w:val="20"/>
                <w:lang w:val="en-US"/>
              </w:rPr>
            </w:pPr>
            <w:r>
              <w:rPr>
                <w:sz w:val="20"/>
                <w:szCs w:val="20"/>
              </w:rPr>
              <w:t>nii-10</w:t>
            </w:r>
          </w:p>
        </w:tc>
        <w:tc>
          <w:tcPr>
            <w:tcW w:w="2693" w:type="dxa"/>
            <w:tcBorders>
              <w:top w:val="single" w:sz="6" w:space="0" w:color="000000"/>
              <w:left w:val="single" w:sz="6" w:space="0" w:color="000000"/>
              <w:bottom w:val="single" w:sz="6" w:space="0" w:color="000000"/>
              <w:right w:val="single" w:sz="6" w:space="0" w:color="000000"/>
            </w:tcBorders>
          </w:tcPr>
          <w:p w:rsidR="003F1C75" w:rsidRPr="00772DBC" w:rsidRDefault="00772DBC" w:rsidP="00A9731D">
            <w:pPr>
              <w:spacing w:after="0" w:line="360" w:lineRule="auto"/>
              <w:jc w:val="center"/>
              <w:rPr>
                <w:sz w:val="20"/>
                <w:szCs w:val="20"/>
              </w:rPr>
            </w:pPr>
            <w:r w:rsidRPr="006C1DC5">
              <w:rPr>
                <w:strike/>
                <w:sz w:val="20"/>
                <w:szCs w:val="20"/>
              </w:rPr>
              <w:t>Cal-02</w:t>
            </w:r>
            <w:r w:rsidRPr="00772DBC">
              <w:rPr>
                <w:sz w:val="20"/>
                <w:szCs w:val="20"/>
              </w:rPr>
              <w:t xml:space="preserve">, gie-02, gie-04, joh-12, </w:t>
            </w:r>
            <w:r w:rsidRPr="00B62387">
              <w:rPr>
                <w:strike/>
                <w:sz w:val="20"/>
                <w:szCs w:val="20"/>
              </w:rPr>
              <w:t>man-04</w:t>
            </w:r>
            <w:r w:rsidRPr="00772DBC">
              <w:rPr>
                <w:sz w:val="20"/>
                <w:szCs w:val="20"/>
              </w:rPr>
              <w:t>,</w:t>
            </w:r>
            <w:r>
              <w:rPr>
                <w:sz w:val="20"/>
                <w:szCs w:val="20"/>
              </w:rPr>
              <w:t xml:space="preserve"> nii-10, </w:t>
            </w:r>
            <w:r w:rsidRPr="008A4594">
              <w:rPr>
                <w:strike/>
                <w:sz w:val="20"/>
                <w:szCs w:val="20"/>
              </w:rPr>
              <w:t>pel-07</w:t>
            </w:r>
            <w:r>
              <w:rPr>
                <w:sz w:val="20"/>
                <w:szCs w:val="20"/>
              </w:rPr>
              <w:t xml:space="preserve">, </w:t>
            </w:r>
            <w:r w:rsidRPr="008A4594">
              <w:rPr>
                <w:strike/>
                <w:sz w:val="20"/>
                <w:szCs w:val="20"/>
              </w:rPr>
              <w:t>tri-02</w:t>
            </w: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B61395" w:rsidP="00A9731D">
            <w:pPr>
              <w:spacing w:after="0" w:line="360" w:lineRule="auto"/>
              <w:jc w:val="center"/>
              <w:rPr>
                <w:sz w:val="20"/>
                <w:szCs w:val="20"/>
                <w:lang w:val="en-US"/>
              </w:rPr>
            </w:pPr>
            <w:r>
              <w:rPr>
                <w:sz w:val="20"/>
                <w:szCs w:val="20"/>
                <w:lang w:val="en-US"/>
              </w:rPr>
              <w:t>Psla_a</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lang w:val="en-US"/>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AD5A30" w:rsidP="00A9731D">
            <w:pPr>
              <w:spacing w:after="0" w:line="360" w:lineRule="auto"/>
              <w:jc w:val="center"/>
              <w:rPr>
                <w:sz w:val="20"/>
                <w:szCs w:val="20"/>
                <w:lang w:val="en-US"/>
              </w:rPr>
            </w:pPr>
            <w:r>
              <w:rPr>
                <w:sz w:val="20"/>
                <w:szCs w:val="20"/>
                <w:lang w:val="en-US"/>
              </w:rPr>
              <w:t>4.4</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 xml:space="preserve">Änderung im SLA pro 100% Reduktion der relativen Bestrahlungsstärke </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8A4594" w:rsidP="00A9731D">
            <w:pPr>
              <w:spacing w:after="0" w:line="360" w:lineRule="auto"/>
              <w:jc w:val="center"/>
              <w:rPr>
                <w:sz w:val="20"/>
                <w:szCs w:val="20"/>
              </w:rPr>
            </w:pPr>
            <w:r w:rsidRPr="00B62387">
              <w:rPr>
                <w:sz w:val="20"/>
                <w:szCs w:val="20"/>
                <w:lang w:val="en-US"/>
              </w:rPr>
              <w:t xml:space="preserve">nii-10: dry mass per area = 0,073+0,0655*rel. </w:t>
            </w:r>
            <w:r>
              <w:rPr>
                <w:sz w:val="20"/>
                <w:szCs w:val="20"/>
                <w:lang w:val="en-US"/>
              </w:rPr>
              <w:t>Bel.</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772DBC" w:rsidP="00A9731D">
            <w:pPr>
              <w:spacing w:after="0" w:line="360" w:lineRule="auto"/>
              <w:jc w:val="center"/>
              <w:rPr>
                <w:sz w:val="20"/>
                <w:szCs w:val="20"/>
              </w:rPr>
            </w:pPr>
            <w:r w:rsidRPr="008A4594">
              <w:rPr>
                <w:strike/>
                <w:sz w:val="20"/>
                <w:szCs w:val="20"/>
              </w:rPr>
              <w:t>Cal-02, gie-02, gie-04, joh-12, man-04</w:t>
            </w:r>
            <w:r w:rsidRPr="00772DBC">
              <w:rPr>
                <w:sz w:val="20"/>
                <w:szCs w:val="20"/>
              </w:rPr>
              <w:t>,</w:t>
            </w:r>
            <w:r>
              <w:rPr>
                <w:sz w:val="20"/>
                <w:szCs w:val="20"/>
              </w:rPr>
              <w:t xml:space="preserve"> nii-10, </w:t>
            </w:r>
            <w:r w:rsidRPr="008A4594">
              <w:rPr>
                <w:strike/>
                <w:sz w:val="20"/>
                <w:szCs w:val="20"/>
              </w:rPr>
              <w:t>pel-07, tri-02</w:t>
            </w:r>
          </w:p>
        </w:tc>
      </w:tr>
      <w:tr w:rsidR="003F1C75" w:rsidRPr="0001528B">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0D5A4C" w:rsidP="00A9731D">
            <w:pPr>
              <w:spacing w:after="0" w:line="360" w:lineRule="auto"/>
              <w:jc w:val="center"/>
              <w:rPr>
                <w:sz w:val="20"/>
                <w:szCs w:val="20"/>
              </w:rPr>
            </w:pPr>
            <w:r>
              <w:rPr>
                <w:sz w:val="20"/>
                <w:szCs w:val="20"/>
              </w:rPr>
              <w:t>33,9mg CO2 dm2 / hr-1</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b/>
                <w:bCs/>
                <w:sz w:val="20"/>
                <w:szCs w:val="20"/>
              </w:rPr>
            </w:pPr>
            <w:r w:rsidRPr="00B43E2D">
              <w:rPr>
                <w:b/>
                <w:bCs/>
                <w:sz w:val="20"/>
                <w:szCs w:val="20"/>
              </w:rPr>
              <w:t>Photosyntheseparameter</w:t>
            </w:r>
          </w:p>
          <w:p w:rsidR="003F1C75" w:rsidRPr="00B43E2D" w:rsidRDefault="003F1C75" w:rsidP="00A9731D">
            <w:pPr>
              <w:spacing w:after="0" w:line="360" w:lineRule="auto"/>
              <w:jc w:val="center"/>
              <w:rPr>
                <w:sz w:val="20"/>
                <w:szCs w:val="20"/>
              </w:rPr>
            </w:pPr>
            <w:r w:rsidRPr="00B43E2D">
              <w:rPr>
                <w:sz w:val="20"/>
                <w:szCs w:val="20"/>
              </w:rPr>
              <w:t>alle Photosyntheseparameter werden zur Zeit als nicht artspezifisch benutzt, d.h. brauchen vorerst nicht bestimmt zu werden. Es ist jedoch sehr nützlich jegliche Art von Informationen zu den Kapazitäten der Photosynthese zu sammeln, wie: maximale Carboxylierungskapazität (Vm), Elektronentransportkapzität, maximale lichtgesättigte Photosyntheserate  und deren Korrelation mit Blattstickstoffgehalten mit möglichst genauer Beschreibung der Wachstums- und Experimental-Bedingungen</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0D5A4C" w:rsidP="00A9731D">
            <w:pPr>
              <w:spacing w:after="0" w:line="360" w:lineRule="auto"/>
              <w:jc w:val="center"/>
              <w:rPr>
                <w:sz w:val="20"/>
                <w:szCs w:val="20"/>
              </w:rPr>
            </w:pPr>
            <w:r>
              <w:rPr>
                <w:sz w:val="20"/>
                <w:szCs w:val="20"/>
              </w:rPr>
              <w:t>Okafo &amp; Hanover (1978, nach DeByle &amp; Winokur (1985), bei 3000 – 3500 „foot-candles“</w:t>
            </w:r>
          </w:p>
        </w:tc>
        <w:tc>
          <w:tcPr>
            <w:tcW w:w="2693" w:type="dxa"/>
            <w:tcBorders>
              <w:top w:val="single" w:sz="6" w:space="0" w:color="000000"/>
              <w:left w:val="single" w:sz="6" w:space="0" w:color="000000"/>
              <w:bottom w:val="single" w:sz="6" w:space="0" w:color="000000"/>
              <w:right w:val="single" w:sz="6" w:space="0" w:color="000000"/>
            </w:tcBorders>
          </w:tcPr>
          <w:p w:rsidR="00D87731" w:rsidRPr="0001528B" w:rsidRDefault="00EC3E4D" w:rsidP="00A9731D">
            <w:pPr>
              <w:spacing w:after="0" w:line="360" w:lineRule="auto"/>
              <w:jc w:val="center"/>
              <w:rPr>
                <w:sz w:val="20"/>
                <w:szCs w:val="20"/>
                <w:lang w:val="fr-FR"/>
              </w:rPr>
            </w:pPr>
            <w:r w:rsidRPr="0001528B">
              <w:rPr>
                <w:sz w:val="20"/>
                <w:szCs w:val="20"/>
                <w:lang w:val="fr-FR"/>
              </w:rPr>
              <w:t>Chen et al. 1997 (che-05)</w:t>
            </w:r>
            <w:r w:rsidR="00D8560A" w:rsidRPr="0001528B">
              <w:rPr>
                <w:sz w:val="20"/>
                <w:szCs w:val="20"/>
                <w:lang w:val="fr-FR"/>
              </w:rPr>
              <w:t>, Niinemets &amp; Kull (1998),</w:t>
            </w:r>
          </w:p>
          <w:p w:rsidR="003F1C75" w:rsidRPr="0001528B" w:rsidRDefault="00D87731" w:rsidP="00A9731D">
            <w:pPr>
              <w:spacing w:after="0" w:line="360" w:lineRule="auto"/>
              <w:jc w:val="center"/>
              <w:rPr>
                <w:sz w:val="20"/>
                <w:szCs w:val="20"/>
                <w:lang w:val="pl-PL"/>
              </w:rPr>
            </w:pPr>
            <w:r w:rsidRPr="0001528B">
              <w:rPr>
                <w:sz w:val="20"/>
                <w:szCs w:val="20"/>
                <w:lang w:val="pl-PL"/>
              </w:rPr>
              <w:t xml:space="preserve">bar-11, cas-05, hak-01, man-04, nii-01, nii-02, nii-03, nii-04, nii-05, nii-08, </w:t>
            </w:r>
            <w:r w:rsidR="00D8560A" w:rsidRPr="0001528B">
              <w:rPr>
                <w:sz w:val="20"/>
                <w:szCs w:val="20"/>
                <w:lang w:val="pl-PL"/>
              </w:rPr>
              <w:t>nii-10</w:t>
            </w:r>
            <w:r w:rsidRPr="0001528B">
              <w:rPr>
                <w:sz w:val="20"/>
                <w:szCs w:val="20"/>
                <w:lang w:val="pl-PL"/>
              </w:rPr>
              <w:t>, rod-03, war-08</w:t>
            </w: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7C6836" w:rsidP="00A9731D">
            <w:pPr>
              <w:spacing w:after="0" w:line="360" w:lineRule="auto"/>
              <w:jc w:val="center"/>
              <w:rPr>
                <w:sz w:val="20"/>
                <w:szCs w:val="20"/>
              </w:rPr>
            </w:pPr>
            <w:r>
              <w:rPr>
                <w:sz w:val="20"/>
                <w:szCs w:val="20"/>
              </w:rPr>
              <w:t>phic</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7C6836" w:rsidP="00A9731D">
            <w:pPr>
              <w:spacing w:after="0" w:line="360" w:lineRule="auto"/>
              <w:jc w:val="center"/>
              <w:rPr>
                <w:sz w:val="20"/>
                <w:szCs w:val="20"/>
              </w:rPr>
            </w:pPr>
            <w:r>
              <w:rPr>
                <w:sz w:val="20"/>
                <w:szCs w:val="20"/>
              </w:rPr>
              <w:t>Efficiency parameter</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8A4594">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7C6836" w:rsidP="00A9731D">
            <w:pPr>
              <w:spacing w:after="0" w:line="360" w:lineRule="auto"/>
              <w:jc w:val="center"/>
              <w:rPr>
                <w:sz w:val="20"/>
                <w:szCs w:val="20"/>
              </w:rPr>
            </w:pPr>
            <w:r>
              <w:rPr>
                <w:sz w:val="20"/>
                <w:szCs w:val="20"/>
              </w:rPr>
              <w:t>Pnc</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noch nicht benutzt, Blatt C/N Verhältnis</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8A4594" w:rsidP="00A9731D">
            <w:pPr>
              <w:spacing w:after="0" w:line="360" w:lineRule="auto"/>
              <w:jc w:val="center"/>
              <w:rPr>
                <w:sz w:val="20"/>
                <w:szCs w:val="20"/>
              </w:rPr>
            </w:pPr>
            <w:r>
              <w:rPr>
                <w:sz w:val="20"/>
                <w:szCs w:val="20"/>
              </w:rPr>
              <w:t>Pnc = ncon_fol!</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8A4594" w:rsidRDefault="008A4594" w:rsidP="00A9731D">
            <w:pPr>
              <w:spacing w:after="0" w:line="360" w:lineRule="auto"/>
              <w:jc w:val="center"/>
              <w:rPr>
                <w:sz w:val="20"/>
                <w:szCs w:val="20"/>
                <w:lang w:val="fi-FI"/>
              </w:rPr>
            </w:pPr>
            <w:r w:rsidRPr="00A0661C">
              <w:rPr>
                <w:strike/>
                <w:sz w:val="20"/>
                <w:szCs w:val="20"/>
                <w:lang w:val="fi-FI"/>
              </w:rPr>
              <w:t>hol-03</w:t>
            </w:r>
            <w:r w:rsidRPr="009713E7">
              <w:rPr>
                <w:sz w:val="20"/>
                <w:szCs w:val="20"/>
                <w:lang w:val="fi-FI"/>
              </w:rPr>
              <w:t xml:space="preserve">, Kin-03, </w:t>
            </w:r>
            <w:r w:rsidRPr="00471EC4">
              <w:rPr>
                <w:strike/>
                <w:sz w:val="20"/>
                <w:szCs w:val="20"/>
                <w:lang w:val="fi-FI"/>
              </w:rPr>
              <w:t>lin-08</w:t>
            </w:r>
            <w:r w:rsidRPr="009713E7">
              <w:rPr>
                <w:sz w:val="20"/>
                <w:szCs w:val="20"/>
                <w:lang w:val="fi-FI"/>
              </w:rPr>
              <w:t xml:space="preserve">, gow-03, </w:t>
            </w:r>
            <w:r w:rsidRPr="00401881">
              <w:rPr>
                <w:sz w:val="20"/>
                <w:szCs w:val="20"/>
                <w:lang w:val="fi-FI"/>
              </w:rPr>
              <w:t xml:space="preserve">kru-05, </w:t>
            </w:r>
            <w:r w:rsidRPr="009713E7">
              <w:rPr>
                <w:sz w:val="20"/>
                <w:szCs w:val="20"/>
                <w:lang w:val="fi-FI"/>
              </w:rPr>
              <w:t>nii-03, nii-08, nii-10</w:t>
            </w:r>
            <w:r>
              <w:rPr>
                <w:sz w:val="20"/>
                <w:szCs w:val="20"/>
                <w:lang w:val="fi-FI"/>
              </w:rPr>
              <w:t xml:space="preserve">, </w:t>
            </w:r>
            <w:r w:rsidRPr="00523B76">
              <w:rPr>
                <w:strike/>
                <w:sz w:val="20"/>
                <w:szCs w:val="20"/>
                <w:lang w:val="fi-FI"/>
              </w:rPr>
              <w:t>tri-02</w:t>
            </w: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8A4594" w:rsidRDefault="003F1C75" w:rsidP="00A9731D">
            <w:pPr>
              <w:spacing w:after="0" w:line="360" w:lineRule="auto"/>
              <w:jc w:val="center"/>
              <w:rPr>
                <w:sz w:val="20"/>
                <w:szCs w:val="20"/>
                <w:lang w:val="fi-FI"/>
              </w:rPr>
            </w:pPr>
          </w:p>
        </w:tc>
        <w:tc>
          <w:tcPr>
            <w:tcW w:w="851" w:type="dxa"/>
            <w:tcBorders>
              <w:top w:val="single" w:sz="6" w:space="0" w:color="000000"/>
              <w:left w:val="single" w:sz="6" w:space="0" w:color="000000"/>
              <w:bottom w:val="single" w:sz="6" w:space="0" w:color="000000"/>
              <w:right w:val="single" w:sz="6" w:space="0" w:color="000000"/>
            </w:tcBorders>
          </w:tcPr>
          <w:p w:rsidR="003F1C75" w:rsidRPr="008A4594" w:rsidRDefault="003F1C75" w:rsidP="00A9731D">
            <w:pPr>
              <w:spacing w:after="0" w:line="360" w:lineRule="auto"/>
              <w:jc w:val="center"/>
              <w:rPr>
                <w:color w:val="000000"/>
                <w:sz w:val="20"/>
                <w:szCs w:val="20"/>
                <w:lang w:val="fi-FI"/>
              </w:rPr>
            </w:pPr>
          </w:p>
        </w:tc>
        <w:tc>
          <w:tcPr>
            <w:tcW w:w="992" w:type="dxa"/>
            <w:tcBorders>
              <w:top w:val="single" w:sz="6" w:space="0" w:color="000000"/>
              <w:left w:val="single" w:sz="6" w:space="0" w:color="000000"/>
              <w:bottom w:val="single" w:sz="6" w:space="0" w:color="000000"/>
              <w:right w:val="single" w:sz="6" w:space="0" w:color="000000"/>
            </w:tcBorders>
          </w:tcPr>
          <w:p w:rsidR="003F1C75" w:rsidRPr="008A4594" w:rsidRDefault="003F1C75" w:rsidP="00A9731D">
            <w:pPr>
              <w:spacing w:after="0" w:line="360" w:lineRule="auto"/>
              <w:jc w:val="center"/>
              <w:rPr>
                <w:sz w:val="20"/>
                <w:szCs w:val="20"/>
                <w:lang w:val="fi-FI"/>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hier alle reinkopieren aus species.par</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7C6836" w:rsidP="00A9731D">
            <w:pPr>
              <w:spacing w:after="0" w:line="360" w:lineRule="auto"/>
              <w:jc w:val="center"/>
              <w:rPr>
                <w:sz w:val="20"/>
                <w:szCs w:val="20"/>
              </w:rPr>
            </w:pPr>
            <w:r>
              <w:rPr>
                <w:sz w:val="20"/>
                <w:szCs w:val="20"/>
              </w:rPr>
              <w:t>Pb</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r w:rsidRPr="00B43E2D">
              <w:rPr>
                <w:color w:val="000000"/>
                <w:sz w:val="20"/>
                <w:szCs w:val="20"/>
              </w:rPr>
              <w:t>[-]</w:t>
            </w:r>
          </w:p>
        </w:tc>
        <w:tc>
          <w:tcPr>
            <w:tcW w:w="992" w:type="dxa"/>
            <w:tcBorders>
              <w:top w:val="single" w:sz="6" w:space="0" w:color="000000"/>
              <w:left w:val="single" w:sz="6" w:space="0" w:color="000000"/>
              <w:bottom w:val="single" w:sz="6" w:space="0" w:color="000000"/>
              <w:right w:val="single" w:sz="6" w:space="0" w:color="000000"/>
            </w:tcBorders>
          </w:tcPr>
          <w:p w:rsidR="003F1C75" w:rsidRDefault="002A0176" w:rsidP="00A9731D">
            <w:pPr>
              <w:spacing w:after="0" w:line="360" w:lineRule="auto"/>
              <w:jc w:val="center"/>
              <w:rPr>
                <w:sz w:val="20"/>
                <w:szCs w:val="20"/>
              </w:rPr>
            </w:pPr>
            <w:r>
              <w:rPr>
                <w:sz w:val="20"/>
                <w:szCs w:val="20"/>
              </w:rPr>
              <w:t>Rd = 0.</w:t>
            </w:r>
            <w:r w:rsidR="00AD5A30">
              <w:rPr>
                <w:sz w:val="20"/>
                <w:szCs w:val="20"/>
              </w:rPr>
              <w:t>0</w:t>
            </w:r>
            <w:r w:rsidR="001D2432" w:rsidRPr="00B43E2D">
              <w:rPr>
                <w:sz w:val="20"/>
                <w:szCs w:val="20"/>
              </w:rPr>
              <w:t>143*Vmax</w:t>
            </w:r>
          </w:p>
          <w:p w:rsidR="002A0176" w:rsidRPr="00B43E2D" w:rsidRDefault="002A0176" w:rsidP="00A9731D">
            <w:pPr>
              <w:spacing w:after="0" w:line="360" w:lineRule="auto"/>
              <w:jc w:val="center"/>
              <w:rPr>
                <w:sz w:val="20"/>
                <w:szCs w:val="20"/>
              </w:rPr>
            </w:pPr>
            <w:r>
              <w:rPr>
                <w:sz w:val="20"/>
                <w:szCs w:val="20"/>
              </w:rPr>
              <w:t>0.0307 - 0.0345</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highlight w:val="yellow"/>
              </w:rPr>
              <w:t>mitochondriale Atmungsrate (Rd) / maximaler Carboxylierungsrate (Vm)</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01528B" w:rsidRDefault="004225E4" w:rsidP="00A9731D">
            <w:pPr>
              <w:spacing w:after="0" w:line="360" w:lineRule="auto"/>
              <w:jc w:val="center"/>
              <w:rPr>
                <w:sz w:val="20"/>
                <w:szCs w:val="20"/>
                <w:lang w:val="fr-FR"/>
              </w:rPr>
            </w:pPr>
            <w:r w:rsidRPr="0001528B">
              <w:rPr>
                <w:sz w:val="20"/>
                <w:szCs w:val="20"/>
                <w:lang w:val="fr-FR"/>
              </w:rPr>
              <w:t>Niinemets (nii-08)</w:t>
            </w:r>
          </w:p>
          <w:p w:rsidR="002A0176" w:rsidRPr="0001528B" w:rsidRDefault="002A0176" w:rsidP="00A9731D">
            <w:pPr>
              <w:spacing w:after="0" w:line="360" w:lineRule="auto"/>
              <w:jc w:val="center"/>
              <w:rPr>
                <w:sz w:val="20"/>
                <w:szCs w:val="20"/>
                <w:lang w:val="fr-FR"/>
              </w:rPr>
            </w:pPr>
          </w:p>
          <w:p w:rsidR="002A0176" w:rsidRPr="0001528B" w:rsidRDefault="002A0176" w:rsidP="00A9731D">
            <w:pPr>
              <w:spacing w:after="0" w:line="360" w:lineRule="auto"/>
              <w:jc w:val="center"/>
              <w:rPr>
                <w:sz w:val="20"/>
                <w:szCs w:val="20"/>
                <w:lang w:val="fr-FR"/>
              </w:rPr>
            </w:pPr>
          </w:p>
          <w:p w:rsidR="002A0176" w:rsidRPr="0001528B" w:rsidRDefault="002A0176" w:rsidP="00A9731D">
            <w:pPr>
              <w:spacing w:after="0" w:line="360" w:lineRule="auto"/>
              <w:jc w:val="center"/>
              <w:rPr>
                <w:sz w:val="20"/>
                <w:szCs w:val="20"/>
                <w:lang w:val="fr-FR"/>
              </w:rPr>
            </w:pPr>
            <w:r w:rsidRPr="0001528B">
              <w:rPr>
                <w:sz w:val="20"/>
                <w:szCs w:val="20"/>
                <w:lang w:val="fr-FR"/>
              </w:rPr>
              <w:t>cas-05 (and. Pappeln)</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D87731" w:rsidP="00A9731D">
            <w:pPr>
              <w:spacing w:after="0" w:line="360" w:lineRule="auto"/>
              <w:jc w:val="center"/>
              <w:rPr>
                <w:sz w:val="20"/>
                <w:szCs w:val="20"/>
              </w:rPr>
            </w:pPr>
            <w:r w:rsidRPr="008A4594">
              <w:rPr>
                <w:strike/>
                <w:sz w:val="20"/>
                <w:szCs w:val="20"/>
              </w:rPr>
              <w:t>Rei-05</w:t>
            </w:r>
            <w:r>
              <w:rPr>
                <w:sz w:val="20"/>
                <w:szCs w:val="20"/>
              </w:rPr>
              <w:t>, cas-05</w:t>
            </w: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b/>
                <w:bCs/>
                <w:sz w:val="20"/>
                <w:szCs w:val="20"/>
              </w:rPr>
            </w:pPr>
            <w:r w:rsidRPr="00B43E2D">
              <w:rPr>
                <w:b/>
                <w:bCs/>
                <w:sz w:val="20"/>
                <w:szCs w:val="20"/>
              </w:rPr>
              <w:t>phänologische Parameter</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01528B">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7C6836" w:rsidP="00A9731D">
            <w:pPr>
              <w:spacing w:after="0" w:line="360" w:lineRule="auto"/>
              <w:jc w:val="center"/>
              <w:rPr>
                <w:sz w:val="20"/>
                <w:szCs w:val="20"/>
              </w:rPr>
            </w:pPr>
            <w:r>
              <w:rPr>
                <w:sz w:val="20"/>
                <w:szCs w:val="20"/>
              </w:rPr>
              <w:t>LTcrit</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highlight w:val="yellow"/>
              </w:rPr>
              <w:t>Schwellwert der Temperatursumme bei Blattaustrieb</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01528B" w:rsidRDefault="005F1049" w:rsidP="00A9731D">
            <w:pPr>
              <w:spacing w:after="0" w:line="360" w:lineRule="auto"/>
              <w:jc w:val="center"/>
              <w:rPr>
                <w:sz w:val="20"/>
                <w:szCs w:val="20"/>
              </w:rPr>
            </w:pPr>
            <w:r w:rsidRPr="0001528B">
              <w:rPr>
                <w:sz w:val="20"/>
                <w:szCs w:val="20"/>
              </w:rPr>
              <w:t>DWD</w:t>
            </w:r>
          </w:p>
          <w:p w:rsidR="00B66DAE" w:rsidRPr="0001528B" w:rsidRDefault="0014053B" w:rsidP="00A9731D">
            <w:pPr>
              <w:spacing w:after="0" w:line="360" w:lineRule="auto"/>
              <w:jc w:val="center"/>
              <w:rPr>
                <w:sz w:val="20"/>
                <w:szCs w:val="20"/>
              </w:rPr>
            </w:pPr>
            <w:r w:rsidRPr="0001528B">
              <w:rPr>
                <w:sz w:val="20"/>
                <w:szCs w:val="20"/>
              </w:rPr>
              <w:t>Linkosalo</w:t>
            </w:r>
          </w:p>
          <w:p w:rsidR="00B07CAD" w:rsidRPr="0001528B" w:rsidRDefault="00B07CAD" w:rsidP="00A9731D">
            <w:pPr>
              <w:spacing w:after="0" w:line="360" w:lineRule="auto"/>
              <w:jc w:val="center"/>
              <w:rPr>
                <w:sz w:val="20"/>
                <w:szCs w:val="20"/>
              </w:rPr>
            </w:pPr>
            <w:r w:rsidRPr="0001528B">
              <w:rPr>
                <w:sz w:val="20"/>
                <w:szCs w:val="20"/>
              </w:rPr>
              <w:t>Cal-02, ceu-01, Cum-01, hak-01, lin-09, lin-11, ryt-01, sca-02, yu-01, yu-02</w:t>
            </w:r>
          </w:p>
        </w:tc>
      </w:tr>
      <w:tr w:rsidR="003F1C75" w:rsidRPr="0001528B">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01528B" w:rsidRDefault="003F1C75" w:rsidP="00A9731D">
            <w:pPr>
              <w:spacing w:after="0" w:line="360" w:lineRule="auto"/>
              <w:jc w:val="center"/>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3F1C75" w:rsidRPr="0001528B"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DC5C06" w:rsidP="00A9731D">
            <w:pPr>
              <w:spacing w:after="0" w:line="360" w:lineRule="auto"/>
              <w:jc w:val="center"/>
              <w:rPr>
                <w:sz w:val="20"/>
                <w:szCs w:val="20"/>
              </w:rPr>
            </w:pPr>
            <w:r w:rsidRPr="00B43E2D">
              <w:rPr>
                <w:sz w:val="20"/>
                <w:szCs w:val="20"/>
                <w:lang w:val="en-US"/>
              </w:rPr>
              <w:t xml:space="preserve">Leaf flushing at daily mean ~10°C (am. </w:t>
            </w:r>
            <w:r w:rsidRPr="00B43E2D">
              <w:rPr>
                <w:sz w:val="20"/>
                <w:szCs w:val="20"/>
              </w:rPr>
              <w:t>Aspe)</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für die Bestimmung der Parameter m_bb und n_bb werden grosse Datensätze mit Beobachtung des Battaustriebs und zuordnenbare Wetterinformationen (Temperatur) gebraucht. Es ist nützlich auch Informationen zu jeglichem angepassten Phänologiemodell (Parameter, wo gefittet mit welchem Datensatz) zu sammeln.</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Wetterdienst</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01528B" w:rsidRDefault="006D4288" w:rsidP="00A9731D">
            <w:pPr>
              <w:spacing w:after="0" w:line="360" w:lineRule="auto"/>
              <w:jc w:val="center"/>
              <w:rPr>
                <w:sz w:val="20"/>
                <w:szCs w:val="20"/>
                <w:lang w:val="fr-FR"/>
              </w:rPr>
            </w:pPr>
            <w:r w:rsidRPr="0001528B">
              <w:rPr>
                <w:sz w:val="20"/>
                <w:szCs w:val="20"/>
                <w:lang w:val="fr-FR"/>
              </w:rPr>
              <w:t>Archibold &amp; Ripley 2004 (</w:t>
            </w:r>
            <w:r w:rsidR="00DC5C06" w:rsidRPr="0001528B">
              <w:rPr>
                <w:sz w:val="20"/>
                <w:szCs w:val="20"/>
                <w:lang w:val="fr-FR"/>
              </w:rPr>
              <w:t>arc-01)</w:t>
            </w:r>
          </w:p>
          <w:p w:rsidR="0040385E" w:rsidRPr="0001528B" w:rsidRDefault="0040385E" w:rsidP="00A9731D">
            <w:pPr>
              <w:spacing w:after="0" w:line="360" w:lineRule="auto"/>
              <w:jc w:val="center"/>
              <w:rPr>
                <w:sz w:val="20"/>
                <w:szCs w:val="20"/>
                <w:lang w:val="fr-FR"/>
              </w:rPr>
            </w:pPr>
            <w:r w:rsidRPr="0001528B">
              <w:rPr>
                <w:sz w:val="20"/>
                <w:szCs w:val="20"/>
                <w:lang w:val="fr-FR"/>
              </w:rPr>
              <w:t xml:space="preserve">Pellis, Laureysens &amp; Ceulemans (2004), 17 Pappelkone </w:t>
            </w:r>
            <w:r w:rsidRPr="00B43E2D">
              <w:rPr>
                <w:sz w:val="20"/>
                <w:szCs w:val="20"/>
                <w:lang w:val="en-US"/>
              </w:rPr>
              <w:sym w:font="Symbol" w:char="F0CF"/>
            </w:r>
            <w:r w:rsidRPr="0001528B">
              <w:rPr>
                <w:sz w:val="20"/>
                <w:szCs w:val="20"/>
                <w:lang w:val="fr-FR"/>
              </w:rPr>
              <w:t>Aspe</w:t>
            </w:r>
          </w:p>
          <w:p w:rsidR="005977E9" w:rsidRPr="0001528B" w:rsidRDefault="00B07CAD" w:rsidP="00A9731D">
            <w:pPr>
              <w:spacing w:after="0" w:line="360" w:lineRule="auto"/>
              <w:jc w:val="center"/>
              <w:rPr>
                <w:sz w:val="20"/>
                <w:szCs w:val="20"/>
                <w:lang w:val="fr-FR"/>
              </w:rPr>
            </w:pPr>
            <w:r w:rsidRPr="0001528B">
              <w:rPr>
                <w:sz w:val="20"/>
                <w:szCs w:val="20"/>
                <w:lang w:val="fr-FR"/>
              </w:rPr>
              <w:t>T</w:t>
            </w:r>
            <w:r w:rsidR="005977E9" w:rsidRPr="0001528B">
              <w:rPr>
                <w:sz w:val="20"/>
                <w:szCs w:val="20"/>
                <w:lang w:val="fr-FR"/>
              </w:rPr>
              <w:t>ri-02 (?)</w:t>
            </w:r>
          </w:p>
        </w:tc>
      </w:tr>
      <w:tr w:rsidR="00C4171E" w:rsidRPr="005F7664">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4171E" w:rsidRPr="0001528B" w:rsidRDefault="00C4171E" w:rsidP="00A9731D">
            <w:pPr>
              <w:spacing w:after="0" w:line="360" w:lineRule="auto"/>
              <w:jc w:val="center"/>
              <w:rPr>
                <w:sz w:val="20"/>
                <w:szCs w:val="20"/>
                <w:lang w:val="fr-FR"/>
              </w:rPr>
            </w:pPr>
          </w:p>
        </w:tc>
        <w:tc>
          <w:tcPr>
            <w:tcW w:w="851" w:type="dxa"/>
            <w:tcBorders>
              <w:top w:val="single" w:sz="6" w:space="0" w:color="000000"/>
              <w:left w:val="single" w:sz="6" w:space="0" w:color="000000"/>
              <w:bottom w:val="single" w:sz="6" w:space="0" w:color="000000"/>
              <w:right w:val="single" w:sz="6" w:space="0" w:color="000000"/>
            </w:tcBorders>
          </w:tcPr>
          <w:p w:rsidR="00C4171E" w:rsidRPr="00B43E2D" w:rsidRDefault="00C4171E" w:rsidP="00A9731D">
            <w:pPr>
              <w:spacing w:after="0" w:line="360" w:lineRule="auto"/>
              <w:jc w:val="center"/>
              <w:rPr>
                <w:color w:val="000000"/>
                <w:sz w:val="20"/>
                <w:szCs w:val="20"/>
              </w:rPr>
            </w:pPr>
            <w:r w:rsidRPr="00B43E2D">
              <w:rPr>
                <w:color w:val="000000"/>
                <w:sz w:val="20"/>
                <w:szCs w:val="20"/>
              </w:rPr>
              <w:t>d</w:t>
            </w:r>
          </w:p>
        </w:tc>
        <w:tc>
          <w:tcPr>
            <w:tcW w:w="992" w:type="dxa"/>
            <w:tcBorders>
              <w:top w:val="single" w:sz="6" w:space="0" w:color="000000"/>
              <w:left w:val="single" w:sz="6" w:space="0" w:color="000000"/>
              <w:bottom w:val="single" w:sz="6" w:space="0" w:color="000000"/>
              <w:right w:val="single" w:sz="6" w:space="0" w:color="000000"/>
            </w:tcBorders>
          </w:tcPr>
          <w:p w:rsidR="00C4171E" w:rsidRPr="00B43E2D" w:rsidRDefault="00C4171E" w:rsidP="00A9731D">
            <w:pPr>
              <w:spacing w:after="0" w:line="360" w:lineRule="auto"/>
              <w:jc w:val="center"/>
              <w:rPr>
                <w:sz w:val="20"/>
                <w:szCs w:val="20"/>
              </w:rPr>
            </w:pPr>
            <w:r w:rsidRPr="00B43E2D">
              <w:rPr>
                <w:sz w:val="20"/>
                <w:szCs w:val="20"/>
              </w:rPr>
              <w:t>112 (Aspe)</w:t>
            </w:r>
          </w:p>
          <w:p w:rsidR="00C4171E" w:rsidRPr="00B43E2D" w:rsidRDefault="00C4171E" w:rsidP="00A9731D">
            <w:pPr>
              <w:spacing w:after="0" w:line="360" w:lineRule="auto"/>
              <w:jc w:val="center"/>
              <w:rPr>
                <w:sz w:val="20"/>
                <w:szCs w:val="20"/>
              </w:rPr>
            </w:pPr>
            <w:r w:rsidRPr="00B43E2D">
              <w:rPr>
                <w:sz w:val="20"/>
                <w:szCs w:val="20"/>
              </w:rPr>
              <w:t>143 – 158 (Hybridaspe)</w:t>
            </w:r>
          </w:p>
        </w:tc>
        <w:tc>
          <w:tcPr>
            <w:tcW w:w="3119" w:type="dxa"/>
            <w:tcBorders>
              <w:top w:val="single" w:sz="6" w:space="0" w:color="000000"/>
              <w:left w:val="single" w:sz="6" w:space="0" w:color="000000"/>
              <w:bottom w:val="single" w:sz="6" w:space="0" w:color="000000"/>
              <w:right w:val="single" w:sz="6" w:space="0" w:color="000000"/>
            </w:tcBorders>
          </w:tcPr>
          <w:p w:rsidR="00C4171E" w:rsidRPr="00B43E2D" w:rsidRDefault="00C4171E" w:rsidP="00A9731D">
            <w:pPr>
              <w:spacing w:after="0" w:line="360" w:lineRule="auto"/>
              <w:jc w:val="center"/>
              <w:rPr>
                <w:sz w:val="20"/>
                <w:szCs w:val="20"/>
              </w:rPr>
            </w:pPr>
            <w:r w:rsidRPr="00B43E2D">
              <w:rPr>
                <w:sz w:val="20"/>
                <w:szCs w:val="20"/>
              </w:rPr>
              <w:t>Länge VZ</w:t>
            </w:r>
          </w:p>
        </w:tc>
        <w:tc>
          <w:tcPr>
            <w:tcW w:w="2693" w:type="dxa"/>
            <w:tcBorders>
              <w:top w:val="single" w:sz="6" w:space="0" w:color="000000"/>
              <w:left w:val="single" w:sz="6" w:space="0" w:color="000000"/>
              <w:bottom w:val="single" w:sz="6" w:space="0" w:color="000000"/>
              <w:right w:val="single" w:sz="6" w:space="0" w:color="000000"/>
            </w:tcBorders>
          </w:tcPr>
          <w:p w:rsidR="00C4171E" w:rsidRPr="00B43E2D" w:rsidRDefault="00C4171E"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C4171E" w:rsidRPr="00B43E2D" w:rsidRDefault="00C4171E" w:rsidP="00A9731D">
            <w:pPr>
              <w:spacing w:after="0" w:line="360" w:lineRule="auto"/>
              <w:jc w:val="center"/>
              <w:rPr>
                <w:sz w:val="20"/>
                <w:szCs w:val="20"/>
              </w:rPr>
            </w:pPr>
            <w:r w:rsidRPr="00B43E2D">
              <w:rPr>
                <w:sz w:val="20"/>
                <w:szCs w:val="20"/>
              </w:rPr>
              <w:t>Yu et al., 2001 (yu-02)</w:t>
            </w:r>
          </w:p>
        </w:tc>
        <w:tc>
          <w:tcPr>
            <w:tcW w:w="2693" w:type="dxa"/>
            <w:tcBorders>
              <w:top w:val="single" w:sz="6" w:space="0" w:color="000000"/>
              <w:left w:val="single" w:sz="6" w:space="0" w:color="000000"/>
              <w:bottom w:val="single" w:sz="6" w:space="0" w:color="000000"/>
              <w:right w:val="single" w:sz="6" w:space="0" w:color="000000"/>
            </w:tcBorders>
          </w:tcPr>
          <w:p w:rsidR="00C4171E" w:rsidRPr="002A7210" w:rsidRDefault="00B07CAD" w:rsidP="00A9731D">
            <w:pPr>
              <w:spacing w:after="0" w:line="360" w:lineRule="auto"/>
              <w:jc w:val="center"/>
              <w:rPr>
                <w:sz w:val="20"/>
                <w:szCs w:val="20"/>
                <w:lang w:val="en-US"/>
              </w:rPr>
            </w:pPr>
            <w:r w:rsidRPr="002A7210">
              <w:rPr>
                <w:sz w:val="20"/>
                <w:szCs w:val="20"/>
                <w:lang w:val="en-US"/>
              </w:rPr>
              <w:t>See LTcrit</w:t>
            </w:r>
          </w:p>
          <w:p w:rsidR="005F7664" w:rsidRPr="005F7664" w:rsidRDefault="005F7664" w:rsidP="00A9731D">
            <w:pPr>
              <w:spacing w:after="0" w:line="360" w:lineRule="auto"/>
              <w:jc w:val="center"/>
              <w:rPr>
                <w:sz w:val="20"/>
                <w:szCs w:val="20"/>
                <w:lang w:val="en-US"/>
              </w:rPr>
            </w:pPr>
            <w:r>
              <w:rPr>
                <w:sz w:val="20"/>
                <w:szCs w:val="20"/>
                <w:lang w:val="en-US"/>
              </w:rPr>
              <w:t xml:space="preserve">Cal-02, </w:t>
            </w:r>
            <w:r w:rsidRPr="00B07CAD">
              <w:rPr>
                <w:sz w:val="20"/>
                <w:szCs w:val="20"/>
                <w:lang w:val="en-US"/>
              </w:rPr>
              <w:t xml:space="preserve">ceu-01, Cum-01, hak-01, </w:t>
            </w:r>
            <w:r>
              <w:rPr>
                <w:sz w:val="20"/>
                <w:szCs w:val="20"/>
                <w:lang w:val="en-US"/>
              </w:rPr>
              <w:t xml:space="preserve">lin-09, lin-11, </w:t>
            </w:r>
            <w:r w:rsidRPr="00B07CAD">
              <w:rPr>
                <w:sz w:val="20"/>
                <w:szCs w:val="20"/>
                <w:lang w:val="en-US"/>
              </w:rPr>
              <w:t>ryt-01,</w:t>
            </w:r>
            <w:r>
              <w:rPr>
                <w:sz w:val="20"/>
                <w:szCs w:val="20"/>
                <w:lang w:val="en-US"/>
              </w:rPr>
              <w:t xml:space="preserve"> sca-02, </w:t>
            </w:r>
            <w:r w:rsidRPr="00B07CAD">
              <w:rPr>
                <w:sz w:val="20"/>
                <w:szCs w:val="20"/>
                <w:lang w:val="en-US"/>
              </w:rPr>
              <w:t>yu-01</w:t>
            </w:r>
            <w:r>
              <w:rPr>
                <w:sz w:val="20"/>
                <w:szCs w:val="20"/>
                <w:lang w:val="en-US"/>
              </w:rPr>
              <w:t>, yu-02</w:t>
            </w: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5F7664" w:rsidRDefault="003F1C75" w:rsidP="00A9731D">
            <w:pPr>
              <w:spacing w:after="0" w:line="360" w:lineRule="auto"/>
              <w:jc w:val="center"/>
              <w:rPr>
                <w:sz w:val="20"/>
                <w:szCs w:val="20"/>
                <w:lang w:val="en-US"/>
              </w:rPr>
            </w:pPr>
          </w:p>
        </w:tc>
        <w:tc>
          <w:tcPr>
            <w:tcW w:w="851" w:type="dxa"/>
            <w:tcBorders>
              <w:top w:val="single" w:sz="6" w:space="0" w:color="000000"/>
              <w:left w:val="single" w:sz="6" w:space="0" w:color="000000"/>
              <w:bottom w:val="single" w:sz="6" w:space="0" w:color="000000"/>
              <w:right w:val="single" w:sz="6" w:space="0" w:color="000000"/>
            </w:tcBorders>
          </w:tcPr>
          <w:p w:rsidR="003F1C75" w:rsidRPr="005F7664" w:rsidRDefault="003F1C75" w:rsidP="00A9731D">
            <w:pPr>
              <w:spacing w:after="0" w:line="360" w:lineRule="auto"/>
              <w:jc w:val="center"/>
              <w:rPr>
                <w:color w:val="000000"/>
                <w:sz w:val="20"/>
                <w:szCs w:val="20"/>
                <w:lang w:val="en-US"/>
              </w:rPr>
            </w:pPr>
          </w:p>
        </w:tc>
        <w:tc>
          <w:tcPr>
            <w:tcW w:w="992" w:type="dxa"/>
            <w:tcBorders>
              <w:top w:val="single" w:sz="6" w:space="0" w:color="000000"/>
              <w:left w:val="single" w:sz="6" w:space="0" w:color="000000"/>
              <w:bottom w:val="single" w:sz="6" w:space="0" w:color="000000"/>
              <w:right w:val="single" w:sz="6" w:space="0" w:color="000000"/>
            </w:tcBorders>
          </w:tcPr>
          <w:p w:rsidR="003F1C75" w:rsidRPr="005F7664" w:rsidRDefault="003F1C75" w:rsidP="00A9731D">
            <w:pPr>
              <w:spacing w:after="0" w:line="360" w:lineRule="auto"/>
              <w:jc w:val="center"/>
              <w:rPr>
                <w:sz w:val="20"/>
                <w:szCs w:val="20"/>
                <w:lang w:val="en-US"/>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5F7664">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7C6836" w:rsidP="00A9731D">
            <w:pPr>
              <w:spacing w:after="0" w:line="360" w:lineRule="auto"/>
              <w:jc w:val="center"/>
              <w:rPr>
                <w:sz w:val="20"/>
                <w:szCs w:val="20"/>
              </w:rPr>
            </w:pPr>
            <w:r>
              <w:rPr>
                <w:sz w:val="20"/>
                <w:szCs w:val="20"/>
              </w:rPr>
              <w:lastRenderedPageBreak/>
              <w:t>Tstart</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 xml:space="preserve">durchschnittlicher Tag an dem chilling(Kälte)-Bedarf erfüllt ist, soweit bekannt oder auch Tag mit minimaler Tageslänge, ab der erst der Blatt-Austrieb erfolgen kann  </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Default="00C92104" w:rsidP="00A9731D">
            <w:pPr>
              <w:spacing w:after="0" w:line="360" w:lineRule="auto"/>
              <w:jc w:val="center"/>
              <w:rPr>
                <w:sz w:val="20"/>
                <w:szCs w:val="20"/>
              </w:rPr>
            </w:pPr>
            <w:r>
              <w:rPr>
                <w:sz w:val="20"/>
                <w:szCs w:val="20"/>
              </w:rPr>
              <w:t>Jones et al. in DeByle &amp; W</w:t>
            </w:r>
            <w:r w:rsidR="00FE3196">
              <w:rPr>
                <w:sz w:val="20"/>
                <w:szCs w:val="20"/>
              </w:rPr>
              <w:t>inokur (1985): c</w:t>
            </w:r>
            <w:r>
              <w:rPr>
                <w:sz w:val="20"/>
                <w:szCs w:val="20"/>
              </w:rPr>
              <w:t>h</w:t>
            </w:r>
            <w:r w:rsidR="00FE3196">
              <w:rPr>
                <w:sz w:val="20"/>
                <w:szCs w:val="20"/>
              </w:rPr>
              <w:t>illing-Bedarf ~ 300 h at 43° F, Blattaustrieb dann nach 1600 h * °F</w:t>
            </w:r>
          </w:p>
          <w:p w:rsidR="00B07CAD" w:rsidRPr="002A7210" w:rsidRDefault="00B07CAD" w:rsidP="00A9731D">
            <w:pPr>
              <w:spacing w:after="0" w:line="360" w:lineRule="auto"/>
              <w:jc w:val="center"/>
              <w:rPr>
                <w:sz w:val="20"/>
                <w:szCs w:val="20"/>
                <w:lang w:val="en-US"/>
              </w:rPr>
            </w:pPr>
            <w:r w:rsidRPr="002A7210">
              <w:rPr>
                <w:sz w:val="20"/>
                <w:szCs w:val="20"/>
                <w:lang w:val="en-US"/>
              </w:rPr>
              <w:t>See LTcrit</w:t>
            </w:r>
          </w:p>
          <w:p w:rsidR="005F7664" w:rsidRPr="005F7664" w:rsidRDefault="005F7664" w:rsidP="00A9731D">
            <w:pPr>
              <w:spacing w:after="0" w:line="360" w:lineRule="auto"/>
              <w:jc w:val="center"/>
              <w:rPr>
                <w:sz w:val="20"/>
                <w:szCs w:val="20"/>
                <w:lang w:val="en-US"/>
              </w:rPr>
            </w:pPr>
            <w:r>
              <w:rPr>
                <w:sz w:val="20"/>
                <w:szCs w:val="20"/>
                <w:lang w:val="en-US"/>
              </w:rPr>
              <w:t xml:space="preserve">Cal-02, </w:t>
            </w:r>
            <w:r w:rsidRPr="00B07CAD">
              <w:rPr>
                <w:sz w:val="20"/>
                <w:szCs w:val="20"/>
                <w:lang w:val="en-US"/>
              </w:rPr>
              <w:t xml:space="preserve">ceu-01, Cum-01, hak-01, </w:t>
            </w:r>
            <w:r>
              <w:rPr>
                <w:sz w:val="20"/>
                <w:szCs w:val="20"/>
                <w:lang w:val="en-US"/>
              </w:rPr>
              <w:t xml:space="preserve">lin-09, lin-11, </w:t>
            </w:r>
            <w:r w:rsidRPr="00B07CAD">
              <w:rPr>
                <w:sz w:val="20"/>
                <w:szCs w:val="20"/>
                <w:lang w:val="en-US"/>
              </w:rPr>
              <w:t>ryt-01,</w:t>
            </w:r>
            <w:r>
              <w:rPr>
                <w:sz w:val="20"/>
                <w:szCs w:val="20"/>
                <w:lang w:val="en-US"/>
              </w:rPr>
              <w:t xml:space="preserve"> sca-02, </w:t>
            </w:r>
            <w:r w:rsidRPr="00B07CAD">
              <w:rPr>
                <w:sz w:val="20"/>
                <w:szCs w:val="20"/>
                <w:lang w:val="en-US"/>
              </w:rPr>
              <w:t>yu-01</w:t>
            </w:r>
            <w:r>
              <w:rPr>
                <w:sz w:val="20"/>
                <w:szCs w:val="20"/>
                <w:lang w:val="en-US"/>
              </w:rPr>
              <w:t>, yu-02</w:t>
            </w:r>
          </w:p>
        </w:tc>
      </w:tr>
      <w:tr w:rsidR="003F1C75" w:rsidRPr="005F7664">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7C6836" w:rsidP="00A9731D">
            <w:pPr>
              <w:spacing w:after="0" w:line="360" w:lineRule="auto"/>
              <w:jc w:val="center"/>
              <w:rPr>
                <w:sz w:val="20"/>
                <w:szCs w:val="20"/>
              </w:rPr>
            </w:pPr>
            <w:r>
              <w:rPr>
                <w:sz w:val="20"/>
                <w:szCs w:val="20"/>
              </w:rPr>
              <w:t>End_bb</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durchschnittlicher Tag des Blattfalls, für immergrüne Bäume = 366</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2A7210" w:rsidRDefault="00B07CAD" w:rsidP="00A9731D">
            <w:pPr>
              <w:spacing w:after="0" w:line="360" w:lineRule="auto"/>
              <w:jc w:val="center"/>
              <w:rPr>
                <w:sz w:val="20"/>
                <w:szCs w:val="20"/>
                <w:lang w:val="en-US"/>
              </w:rPr>
            </w:pPr>
            <w:r w:rsidRPr="002A7210">
              <w:rPr>
                <w:sz w:val="20"/>
                <w:szCs w:val="20"/>
                <w:lang w:val="en-US"/>
              </w:rPr>
              <w:t>See LTcrit</w:t>
            </w:r>
          </w:p>
          <w:p w:rsidR="005F7664" w:rsidRPr="005F7664" w:rsidRDefault="005F7664" w:rsidP="00A9731D">
            <w:pPr>
              <w:spacing w:after="0" w:line="360" w:lineRule="auto"/>
              <w:jc w:val="center"/>
              <w:rPr>
                <w:sz w:val="20"/>
                <w:szCs w:val="20"/>
                <w:lang w:val="en-US"/>
              </w:rPr>
            </w:pPr>
            <w:r>
              <w:rPr>
                <w:sz w:val="20"/>
                <w:szCs w:val="20"/>
                <w:lang w:val="en-US"/>
              </w:rPr>
              <w:t xml:space="preserve">Cal-02, </w:t>
            </w:r>
            <w:r w:rsidRPr="00B07CAD">
              <w:rPr>
                <w:sz w:val="20"/>
                <w:szCs w:val="20"/>
                <w:lang w:val="en-US"/>
              </w:rPr>
              <w:t xml:space="preserve">ceu-01, Cum-01, hak-01, </w:t>
            </w:r>
            <w:r>
              <w:rPr>
                <w:sz w:val="20"/>
                <w:szCs w:val="20"/>
                <w:lang w:val="en-US"/>
              </w:rPr>
              <w:t xml:space="preserve">lin-09, lin-11, </w:t>
            </w:r>
            <w:r w:rsidRPr="00B07CAD">
              <w:rPr>
                <w:sz w:val="20"/>
                <w:szCs w:val="20"/>
                <w:lang w:val="en-US"/>
              </w:rPr>
              <w:t>ryt-01,</w:t>
            </w:r>
            <w:r>
              <w:rPr>
                <w:sz w:val="20"/>
                <w:szCs w:val="20"/>
                <w:lang w:val="en-US"/>
              </w:rPr>
              <w:t xml:space="preserve"> sca-02, </w:t>
            </w:r>
            <w:r w:rsidRPr="00B07CAD">
              <w:rPr>
                <w:sz w:val="20"/>
                <w:szCs w:val="20"/>
                <w:lang w:val="en-US"/>
              </w:rPr>
              <w:t>yu-01</w:t>
            </w:r>
            <w:r>
              <w:rPr>
                <w:sz w:val="20"/>
                <w:szCs w:val="20"/>
                <w:lang w:val="en-US"/>
              </w:rPr>
              <w:t>, yu-02</w:t>
            </w: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5F7664" w:rsidRDefault="003F1C75" w:rsidP="00A9731D">
            <w:pPr>
              <w:spacing w:after="0" w:line="360" w:lineRule="auto"/>
              <w:jc w:val="center"/>
              <w:rPr>
                <w:sz w:val="20"/>
                <w:szCs w:val="20"/>
                <w:lang w:val="en-US"/>
              </w:rPr>
            </w:pPr>
          </w:p>
        </w:tc>
        <w:tc>
          <w:tcPr>
            <w:tcW w:w="851" w:type="dxa"/>
            <w:tcBorders>
              <w:top w:val="single" w:sz="6" w:space="0" w:color="000000"/>
              <w:left w:val="single" w:sz="6" w:space="0" w:color="000000"/>
              <w:bottom w:val="single" w:sz="6" w:space="0" w:color="000000"/>
              <w:right w:val="single" w:sz="6" w:space="0" w:color="000000"/>
            </w:tcBorders>
          </w:tcPr>
          <w:p w:rsidR="003F1C75" w:rsidRPr="005F7664" w:rsidRDefault="003F1C75" w:rsidP="00A9731D">
            <w:pPr>
              <w:spacing w:after="0" w:line="360" w:lineRule="auto"/>
              <w:jc w:val="center"/>
              <w:rPr>
                <w:color w:val="000000"/>
                <w:sz w:val="20"/>
                <w:szCs w:val="20"/>
                <w:lang w:val="en-US"/>
              </w:rPr>
            </w:pPr>
          </w:p>
        </w:tc>
        <w:tc>
          <w:tcPr>
            <w:tcW w:w="992" w:type="dxa"/>
            <w:tcBorders>
              <w:top w:val="single" w:sz="6" w:space="0" w:color="000000"/>
              <w:left w:val="single" w:sz="6" w:space="0" w:color="000000"/>
              <w:bottom w:val="single" w:sz="6" w:space="0" w:color="000000"/>
              <w:right w:val="single" w:sz="6" w:space="0" w:color="000000"/>
            </w:tcBorders>
          </w:tcPr>
          <w:p w:rsidR="003F1C75" w:rsidRPr="005F7664" w:rsidRDefault="003F1C75" w:rsidP="00A9731D">
            <w:pPr>
              <w:spacing w:after="0" w:line="360" w:lineRule="auto"/>
              <w:jc w:val="center"/>
              <w:rPr>
                <w:sz w:val="20"/>
                <w:szCs w:val="20"/>
                <w:lang w:val="en-US"/>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b/>
                <w:bCs/>
                <w:sz w:val="20"/>
                <w:szCs w:val="20"/>
              </w:rPr>
            </w:pPr>
            <w:r w:rsidRPr="00B43E2D">
              <w:rPr>
                <w:b/>
                <w:bCs/>
                <w:sz w:val="20"/>
                <w:szCs w:val="20"/>
              </w:rPr>
              <w:t>Interzeption</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2613F2">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7C6836" w:rsidP="00A9731D">
            <w:pPr>
              <w:spacing w:after="0" w:line="360" w:lineRule="auto"/>
              <w:jc w:val="center"/>
              <w:rPr>
                <w:sz w:val="20"/>
                <w:szCs w:val="20"/>
              </w:rPr>
            </w:pPr>
            <w:r>
              <w:rPr>
                <w:sz w:val="20"/>
                <w:szCs w:val="20"/>
              </w:rPr>
              <w:t>Ceppot_spec</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r w:rsidRPr="00B43E2D">
              <w:rPr>
                <w:color w:val="000000"/>
                <w:sz w:val="20"/>
                <w:szCs w:val="20"/>
              </w:rPr>
              <w:t>[mm m</w:t>
            </w:r>
            <w:r w:rsidRPr="00B43E2D">
              <w:rPr>
                <w:color w:val="000000"/>
                <w:sz w:val="20"/>
                <w:szCs w:val="20"/>
                <w:vertAlign w:val="superscript"/>
              </w:rPr>
              <w:t>-2</w:t>
            </w:r>
            <w:r w:rsidRPr="00B43E2D">
              <w:rPr>
                <w:color w:val="000000"/>
                <w:sz w:val="20"/>
                <w:szCs w:val="20"/>
              </w:rPr>
              <w:t>]</w:t>
            </w: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A15696" w:rsidP="00A9731D">
            <w:pPr>
              <w:spacing w:after="0" w:line="360" w:lineRule="auto"/>
              <w:jc w:val="center"/>
              <w:rPr>
                <w:sz w:val="20"/>
                <w:szCs w:val="20"/>
              </w:rPr>
            </w:pPr>
            <w:r>
              <w:rPr>
                <w:sz w:val="20"/>
                <w:szCs w:val="20"/>
              </w:rPr>
              <w:t>0,3</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highlight w:val="yellow"/>
              </w:rPr>
              <w:t>Interzeptionskapazität der Blätter in mm Wasser pro Quadratmeter Blattfläche</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A15696" w:rsidRDefault="003F1C75" w:rsidP="00A9731D">
            <w:pPr>
              <w:spacing w:after="0" w:line="360" w:lineRule="auto"/>
              <w:jc w:val="center"/>
              <w:rPr>
                <w:rFonts w:ascii="Times" w:hAnsi="Times" w:cs="Times"/>
                <w:sz w:val="20"/>
                <w:szCs w:val="20"/>
              </w:rPr>
            </w:pPr>
            <w:r w:rsidRPr="00A15696">
              <w:rPr>
                <w:sz w:val="20"/>
                <w:szCs w:val="20"/>
              </w:rPr>
              <w:t xml:space="preserve">Literature in </w:t>
            </w:r>
            <w:r w:rsidR="00063D8C" w:rsidRPr="00A15696">
              <w:rPr>
                <w:sz w:val="20"/>
                <w:szCs w:val="20"/>
              </w:rPr>
              <w:t xml:space="preserve">Liu et al.: </w:t>
            </w:r>
            <w:r w:rsidRPr="00A15696">
              <w:rPr>
                <w:sz w:val="20"/>
                <w:szCs w:val="20"/>
              </w:rPr>
              <w:t>in general 0.3mm*LAI</w:t>
            </w:r>
            <w:r w:rsidRPr="00A15696">
              <w:rPr>
                <w:rFonts w:ascii="Times" w:hAnsi="Times" w:cs="Times"/>
                <w:sz w:val="20"/>
                <w:szCs w:val="20"/>
                <w:vertAlign w:val="superscript"/>
              </w:rPr>
              <w:t>-1</w:t>
            </w:r>
            <w:r w:rsidRPr="00A15696">
              <w:rPr>
                <w:sz w:val="20"/>
                <w:szCs w:val="20"/>
              </w:rPr>
              <w:t>*day</w:t>
            </w:r>
            <w:r w:rsidRPr="00A15696">
              <w:rPr>
                <w:rFonts w:ascii="Times" w:hAnsi="Times" w:cs="Times"/>
                <w:sz w:val="20"/>
                <w:szCs w:val="20"/>
                <w:vertAlign w:val="superscript"/>
              </w:rPr>
              <w:t>-1</w:t>
            </w:r>
          </w:p>
          <w:p w:rsidR="003F1C75" w:rsidRPr="00A15696" w:rsidRDefault="00A9731D" w:rsidP="00A9731D">
            <w:pPr>
              <w:spacing w:after="0" w:line="360" w:lineRule="auto"/>
              <w:jc w:val="center"/>
              <w:rPr>
                <w:sz w:val="20"/>
                <w:szCs w:val="20"/>
              </w:rPr>
            </w:pPr>
            <w:r w:rsidRPr="00A15696">
              <w:rPr>
                <w:rFonts w:ascii="Times" w:hAnsi="Times" w:cs="Times"/>
                <w:sz w:val="20"/>
                <w:szCs w:val="20"/>
              </w:rPr>
              <w:t>Johnston (1971): 1</w:t>
            </w:r>
            <w:r w:rsidR="004B45CC" w:rsidRPr="00A15696">
              <w:rPr>
                <w:rFonts w:ascii="Times" w:hAnsi="Times" w:cs="Times"/>
                <w:sz w:val="20"/>
                <w:szCs w:val="20"/>
              </w:rPr>
              <w:t>,</w:t>
            </w:r>
            <w:r w:rsidRPr="00A15696">
              <w:rPr>
                <w:rFonts w:ascii="Times" w:hAnsi="Times" w:cs="Times"/>
                <w:sz w:val="20"/>
                <w:szCs w:val="20"/>
              </w:rPr>
              <w:t>27 – 0,762mm / Regenereignis</w:t>
            </w:r>
            <w:r w:rsidR="00A15696" w:rsidRPr="00A15696">
              <w:rPr>
                <w:rFonts w:ascii="Times" w:hAnsi="Times" w:cs="Times"/>
                <w:sz w:val="20"/>
                <w:szCs w:val="20"/>
              </w:rPr>
              <w:t xml:space="preserve">, min. </w:t>
            </w:r>
            <w:r w:rsidR="00A15696">
              <w:rPr>
                <w:rFonts w:ascii="Times" w:hAnsi="Times" w:cs="Times"/>
                <w:sz w:val="20"/>
                <w:szCs w:val="20"/>
              </w:rPr>
              <w:t>0,0508cm/LAI, max. 0,43cm/LAI</w:t>
            </w:r>
          </w:p>
        </w:tc>
        <w:tc>
          <w:tcPr>
            <w:tcW w:w="2693" w:type="dxa"/>
            <w:tcBorders>
              <w:top w:val="single" w:sz="6" w:space="0" w:color="000000"/>
              <w:left w:val="single" w:sz="6" w:space="0" w:color="000000"/>
              <w:bottom w:val="single" w:sz="6" w:space="0" w:color="000000"/>
              <w:right w:val="single" w:sz="6" w:space="0" w:color="000000"/>
            </w:tcBorders>
          </w:tcPr>
          <w:p w:rsidR="003F1C75" w:rsidRPr="002613F2" w:rsidRDefault="002613F2" w:rsidP="00A9731D">
            <w:pPr>
              <w:spacing w:after="0" w:line="360" w:lineRule="auto"/>
              <w:jc w:val="center"/>
              <w:rPr>
                <w:sz w:val="20"/>
                <w:szCs w:val="20"/>
              </w:rPr>
            </w:pPr>
            <w:r w:rsidRPr="002613F2">
              <w:rPr>
                <w:sz w:val="20"/>
                <w:szCs w:val="20"/>
              </w:rPr>
              <w:t>Johnston 1971, nach DeByle &amp; Winokur (1985): Interzeption = 1,2 von 11cm (Sommerrergen)</w:t>
            </w: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2613F2" w:rsidRDefault="003F1C75" w:rsidP="00A9731D">
            <w:pPr>
              <w:spacing w:after="0" w:line="360" w:lineRule="auto"/>
              <w:jc w:val="center"/>
              <w:rPr>
                <w:color w:val="FF0000"/>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3F1C75" w:rsidRPr="002613F2"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2613F2" w:rsidRDefault="003F1C75"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b/>
                <w:bCs/>
                <w:sz w:val="20"/>
                <w:szCs w:val="20"/>
              </w:rPr>
            </w:pPr>
            <w:r w:rsidRPr="00B43E2D">
              <w:rPr>
                <w:b/>
                <w:bCs/>
                <w:sz w:val="20"/>
                <w:szCs w:val="20"/>
              </w:rPr>
              <w:t>Regenerations und Seedlingsparameter</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FF0000"/>
                <w:sz w:val="20"/>
                <w:szCs w:val="20"/>
                <w:vertAlign w:val="subscript"/>
              </w:rPr>
            </w:pPr>
            <w:r w:rsidRPr="00B43E2D">
              <w:rPr>
                <w:color w:val="FF0000"/>
                <w:sz w:val="20"/>
                <w:szCs w:val="20"/>
                <w:lang w:val="en-GB"/>
              </w:rPr>
              <w:lastRenderedPageBreak/>
              <w:sym w:font="Symbol" w:char="F061"/>
            </w:r>
            <w:r w:rsidRPr="00B43E2D">
              <w:rPr>
                <w:color w:val="FF0000"/>
                <w:sz w:val="20"/>
                <w:szCs w:val="20"/>
                <w:vertAlign w:val="subscript"/>
              </w:rPr>
              <w:t>wint</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Parameter der Weibull-Verteilung für intrinsische Mortalität</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901B9F" w:rsidP="00A9731D">
            <w:pPr>
              <w:spacing w:after="0" w:line="360" w:lineRule="auto"/>
              <w:jc w:val="center"/>
              <w:rPr>
                <w:sz w:val="20"/>
                <w:szCs w:val="20"/>
                <w:lang w:val="fi-FI"/>
              </w:rPr>
            </w:pPr>
            <w:r w:rsidRPr="00B43E2D">
              <w:rPr>
                <w:sz w:val="20"/>
                <w:szCs w:val="20"/>
                <w:lang w:val="fi-FI"/>
              </w:rPr>
              <w:t>Osawa &amp; Kurachi, 2004 (am. Aspe)</w:t>
            </w:r>
          </w:p>
          <w:p w:rsidR="00155F21" w:rsidRPr="00B43E2D" w:rsidRDefault="00155F21" w:rsidP="00A9731D">
            <w:pPr>
              <w:spacing w:after="0" w:line="360" w:lineRule="auto"/>
              <w:jc w:val="center"/>
              <w:rPr>
                <w:sz w:val="20"/>
                <w:szCs w:val="20"/>
                <w:lang w:val="fi-FI"/>
              </w:rPr>
            </w:pPr>
            <w:r w:rsidRPr="00B43E2D">
              <w:rPr>
                <w:sz w:val="20"/>
                <w:szCs w:val="20"/>
                <w:lang w:val="fi-FI"/>
              </w:rPr>
              <w:t>Perala (1995), Perala et al. (1996, jr – per - 05)</w:t>
            </w: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FF0000"/>
                <w:sz w:val="20"/>
                <w:szCs w:val="20"/>
              </w:rPr>
            </w:pPr>
            <w:r w:rsidRPr="00B43E2D">
              <w:rPr>
                <w:sz w:val="20"/>
                <w:szCs w:val="20"/>
                <w:lang w:val="en-GB"/>
              </w:rPr>
              <w:sym w:font="Symbol" w:char="F061"/>
            </w:r>
            <w:r w:rsidRPr="00B43E2D">
              <w:rPr>
                <w:sz w:val="20"/>
                <w:szCs w:val="20"/>
                <w:vertAlign w:val="subscript"/>
              </w:rPr>
              <w:t>wstress</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Parameter der Weibull-Verteilung für Stress- Mortalität</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901B9F" w:rsidP="00A9731D">
            <w:pPr>
              <w:spacing w:after="0" w:line="360" w:lineRule="auto"/>
              <w:jc w:val="center"/>
              <w:rPr>
                <w:sz w:val="20"/>
                <w:szCs w:val="20"/>
              </w:rPr>
            </w:pPr>
            <w:r w:rsidRPr="00B43E2D">
              <w:rPr>
                <w:sz w:val="20"/>
                <w:szCs w:val="20"/>
              </w:rPr>
              <w:t xml:space="preserve">Osawa &amp; Kurachi, 2004 (am. </w:t>
            </w:r>
            <w:r w:rsidRPr="00B43E2D">
              <w:rPr>
                <w:sz w:val="20"/>
                <w:szCs w:val="20"/>
                <w:lang w:val="en-US"/>
              </w:rPr>
              <w:t>Aspe)</w:t>
            </w: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color w:val="FF0000"/>
                <w:sz w:val="20"/>
                <w:szCs w:val="20"/>
              </w:rPr>
              <w:t>W</w:t>
            </w:r>
            <w:r w:rsidRPr="00B43E2D">
              <w:rPr>
                <w:color w:val="FF0000"/>
                <w:sz w:val="20"/>
                <w:szCs w:val="20"/>
                <w:vertAlign w:val="subscript"/>
              </w:rPr>
              <w:t>seed</w:t>
            </w:r>
            <w:r w:rsidRPr="00B43E2D">
              <w:rPr>
                <w:color w:val="FF0000"/>
                <w:sz w:val="20"/>
                <w:szCs w:val="20"/>
              </w:rPr>
              <w:t xml:space="preserve"> </w:t>
            </w:r>
            <w:r w:rsidRPr="00B43E2D">
              <w:rPr>
                <w:sz w:val="20"/>
                <w:szCs w:val="20"/>
              </w:rPr>
              <w:t>[g]</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2521C0" w:rsidP="00A9731D">
            <w:pPr>
              <w:spacing w:after="0" w:line="360" w:lineRule="auto"/>
              <w:jc w:val="center"/>
              <w:rPr>
                <w:sz w:val="20"/>
                <w:szCs w:val="20"/>
              </w:rPr>
            </w:pPr>
            <w:r w:rsidRPr="00B43E2D">
              <w:rPr>
                <w:sz w:val="20"/>
                <w:szCs w:val="20"/>
              </w:rPr>
              <w:t>0,0001</w:t>
            </w:r>
            <w:r w:rsidR="0014053B" w:rsidRPr="00B43E2D">
              <w:rPr>
                <w:sz w:val="20"/>
                <w:szCs w:val="20"/>
              </w:rPr>
              <w:t>6</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highlight w:val="yellow"/>
              </w:rPr>
              <w:t>Masse eines einzelnen Samens</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siehe Rohmeder, Mayer</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14053B" w:rsidP="00A9731D">
            <w:pPr>
              <w:spacing w:after="0" w:line="360" w:lineRule="auto"/>
              <w:jc w:val="center"/>
              <w:rPr>
                <w:sz w:val="20"/>
                <w:szCs w:val="20"/>
              </w:rPr>
            </w:pPr>
            <w:r w:rsidRPr="00B43E2D">
              <w:rPr>
                <w:sz w:val="20"/>
                <w:szCs w:val="20"/>
              </w:rPr>
              <w:t>Miller (</w:t>
            </w:r>
            <w:r w:rsidR="007A2AFF" w:rsidRPr="00B43E2D">
              <w:rPr>
                <w:sz w:val="20"/>
                <w:szCs w:val="20"/>
              </w:rPr>
              <w:t>1995), 5.5-6.6Mio Samen / kg (am. Aspe)</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5F1049" w:rsidP="00A9731D">
            <w:pPr>
              <w:spacing w:after="0" w:line="360" w:lineRule="auto"/>
              <w:jc w:val="center"/>
              <w:rPr>
                <w:sz w:val="20"/>
                <w:szCs w:val="20"/>
              </w:rPr>
            </w:pPr>
            <w:r w:rsidRPr="00B43E2D">
              <w:rPr>
                <w:sz w:val="20"/>
                <w:szCs w:val="20"/>
              </w:rPr>
              <w:t>AID, Dengler, Tausendkorngewicht</w:t>
            </w:r>
            <w:r w:rsidR="007A0490" w:rsidRPr="00B43E2D">
              <w:rPr>
                <w:sz w:val="20"/>
                <w:szCs w:val="20"/>
              </w:rPr>
              <w:t xml:space="preserve"> Weide</w:t>
            </w: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fr-FR"/>
              </w:rPr>
            </w:pPr>
            <w:r w:rsidRPr="00B43E2D">
              <w:rPr>
                <w:color w:val="FF0000"/>
                <w:sz w:val="20"/>
                <w:szCs w:val="20"/>
                <w:lang w:val="fr-FR"/>
              </w:rPr>
              <w:t>N</w:t>
            </w:r>
            <w:r w:rsidRPr="00B43E2D">
              <w:rPr>
                <w:color w:val="FF0000"/>
                <w:sz w:val="20"/>
                <w:szCs w:val="20"/>
                <w:vertAlign w:val="subscript"/>
                <w:lang w:val="fr-FR"/>
              </w:rPr>
              <w:t>s,max</w:t>
            </w:r>
            <w:r w:rsidRPr="00B43E2D">
              <w:rPr>
                <w:sz w:val="20"/>
                <w:szCs w:val="20"/>
                <w:vertAlign w:val="subscript"/>
                <w:lang w:val="fr-FR"/>
              </w:rPr>
              <w:t xml:space="preserve"> </w:t>
            </w:r>
            <w:r w:rsidRPr="00B43E2D">
              <w:rPr>
                <w:sz w:val="20"/>
                <w:szCs w:val="20"/>
                <w:lang w:val="fr-FR"/>
              </w:rPr>
              <w:t>[m</w:t>
            </w:r>
            <w:r w:rsidRPr="00B43E2D">
              <w:rPr>
                <w:sz w:val="20"/>
                <w:szCs w:val="20"/>
                <w:vertAlign w:val="superscript"/>
                <w:lang w:val="fr-FR"/>
              </w:rPr>
              <w:t>-1</w:t>
            </w:r>
            <w:r w:rsidRPr="00B43E2D">
              <w:rPr>
                <w:sz w:val="20"/>
                <w:szCs w:val="20"/>
                <w:lang w:val="fr-FR"/>
              </w:rPr>
              <w:t>]</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lang w:val="fr-FR"/>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fr-FR"/>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Samendichte</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wird vom Nutzer nach Wunsch eingestellt</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FF0000"/>
                <w:sz w:val="20"/>
                <w:szCs w:val="20"/>
              </w:rPr>
            </w:pPr>
            <w:r w:rsidRPr="00B43E2D">
              <w:rPr>
                <w:color w:val="FF0000"/>
                <w:sz w:val="20"/>
                <w:szCs w:val="20"/>
              </w:rPr>
              <w:t>p</w:t>
            </w:r>
            <w:r w:rsidRPr="00B43E2D">
              <w:rPr>
                <w:color w:val="FF0000"/>
                <w:sz w:val="20"/>
                <w:szCs w:val="20"/>
                <w:vertAlign w:val="subscript"/>
              </w:rPr>
              <w:t>sa</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Default="006F4617" w:rsidP="00A9731D">
            <w:pPr>
              <w:spacing w:after="0" w:line="360" w:lineRule="auto"/>
              <w:jc w:val="center"/>
              <w:rPr>
                <w:sz w:val="20"/>
                <w:szCs w:val="20"/>
              </w:rPr>
            </w:pPr>
            <w:r>
              <w:rPr>
                <w:sz w:val="20"/>
                <w:szCs w:val="20"/>
              </w:rPr>
              <w:t>0.59375</w:t>
            </w:r>
          </w:p>
          <w:p w:rsidR="001B6844" w:rsidRPr="00B43E2D" w:rsidRDefault="001B6844" w:rsidP="00A9731D">
            <w:pPr>
              <w:spacing w:after="0" w:line="360" w:lineRule="auto"/>
              <w:jc w:val="center"/>
              <w:rPr>
                <w:sz w:val="20"/>
                <w:szCs w:val="20"/>
              </w:rPr>
            </w:pPr>
            <w:r>
              <w:rPr>
                <w:sz w:val="20"/>
                <w:szCs w:val="20"/>
              </w:rPr>
              <w:t>0,9417</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highlight w:val="yellow"/>
              </w:rPr>
              <w:t>Parameter der allometrischen Beziehung zwischen Sprossmasse und Blattmasse eines Sämlings</w:t>
            </w:r>
            <w:r w:rsidRPr="00B43E2D">
              <w:rPr>
                <w:sz w:val="20"/>
                <w:szCs w:val="20"/>
              </w:rPr>
              <w:t xml:space="preserve"> </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Default="006F4617" w:rsidP="00A9731D">
            <w:pPr>
              <w:spacing w:after="0" w:line="360" w:lineRule="auto"/>
              <w:jc w:val="center"/>
              <w:rPr>
                <w:sz w:val="20"/>
                <w:szCs w:val="20"/>
                <w:lang w:val="en-US"/>
              </w:rPr>
            </w:pPr>
            <w:r>
              <w:rPr>
                <w:sz w:val="20"/>
                <w:szCs w:val="20"/>
                <w:lang w:val="en-US"/>
              </w:rPr>
              <w:t>Reighard &amp; Hanover (1990)</w:t>
            </w:r>
          </w:p>
          <w:p w:rsidR="001B6844" w:rsidRPr="00B43E2D" w:rsidRDefault="001B6844" w:rsidP="00A9731D">
            <w:pPr>
              <w:spacing w:after="0" w:line="360" w:lineRule="auto"/>
              <w:jc w:val="center"/>
              <w:rPr>
                <w:sz w:val="20"/>
                <w:szCs w:val="20"/>
                <w:lang w:val="en-US"/>
              </w:rPr>
            </w:pPr>
            <w:r w:rsidRPr="00B43E2D">
              <w:rPr>
                <w:sz w:val="20"/>
                <w:szCs w:val="20"/>
                <w:lang w:val="en-US"/>
              </w:rPr>
              <w:t>Peng &amp; Dang (2000</w:t>
            </w:r>
            <w:r>
              <w:rPr>
                <w:sz w:val="20"/>
                <w:szCs w:val="20"/>
                <w:lang w:val="en-US"/>
              </w:rPr>
              <w:t>)</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6F4617" w:rsidP="00A9731D">
            <w:pPr>
              <w:spacing w:after="0" w:line="360" w:lineRule="auto"/>
              <w:jc w:val="center"/>
              <w:rPr>
                <w:sz w:val="20"/>
                <w:szCs w:val="20"/>
                <w:lang w:val="en-US"/>
              </w:rPr>
            </w:pPr>
            <w:r w:rsidRPr="00B43E2D">
              <w:rPr>
                <w:sz w:val="20"/>
                <w:szCs w:val="20"/>
                <w:lang w:val="en-US"/>
              </w:rPr>
              <w:t>Peng &amp; Dang (2000, jr – pen - 05), relation with soil temp., calculate from those equations</w:t>
            </w: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FF0000"/>
                <w:sz w:val="20"/>
                <w:szCs w:val="20"/>
              </w:rPr>
            </w:pPr>
            <w:r w:rsidRPr="00B43E2D">
              <w:rPr>
                <w:color w:val="FF0000"/>
                <w:sz w:val="20"/>
                <w:szCs w:val="20"/>
              </w:rPr>
              <w:t>p</w:t>
            </w:r>
            <w:r w:rsidRPr="00B43E2D">
              <w:rPr>
                <w:color w:val="FF0000"/>
                <w:sz w:val="20"/>
                <w:szCs w:val="20"/>
                <w:vertAlign w:val="subscript"/>
              </w:rPr>
              <w:t>sb</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1B6844" w:rsidRDefault="001B6844" w:rsidP="00A9731D">
            <w:pPr>
              <w:spacing w:after="0" w:line="360" w:lineRule="auto"/>
              <w:jc w:val="center"/>
              <w:rPr>
                <w:color w:val="FF0000"/>
                <w:sz w:val="20"/>
                <w:szCs w:val="20"/>
              </w:rPr>
            </w:pPr>
            <w:r w:rsidRPr="001B6844">
              <w:rPr>
                <w:color w:val="FF0000"/>
                <w:sz w:val="20"/>
                <w:szCs w:val="20"/>
              </w:rPr>
              <w:t>1,000</w:t>
            </w:r>
          </w:p>
          <w:p w:rsidR="001B6844" w:rsidRPr="00B43E2D" w:rsidRDefault="001B6844" w:rsidP="00A9731D">
            <w:pPr>
              <w:spacing w:after="0" w:line="360" w:lineRule="auto"/>
              <w:jc w:val="center"/>
              <w:rPr>
                <w:sz w:val="20"/>
                <w:szCs w:val="20"/>
              </w:rPr>
            </w:pPr>
            <w:r w:rsidRPr="001B6844">
              <w:rPr>
                <w:color w:val="FF0000"/>
                <w:sz w:val="20"/>
                <w:szCs w:val="20"/>
              </w:rPr>
              <w:t>0,7071</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 xml:space="preserve">siehe </w:t>
            </w:r>
            <w:r w:rsidRPr="00B43E2D">
              <w:rPr>
                <w:color w:val="FF0000"/>
                <w:sz w:val="20"/>
                <w:szCs w:val="20"/>
              </w:rPr>
              <w:t>p</w:t>
            </w:r>
            <w:r w:rsidRPr="00B43E2D">
              <w:rPr>
                <w:color w:val="FF0000"/>
                <w:sz w:val="20"/>
                <w:szCs w:val="20"/>
                <w:vertAlign w:val="subscript"/>
              </w:rPr>
              <w:t>sa</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1B6844" w:rsidRDefault="001B6844" w:rsidP="001B6844">
            <w:pPr>
              <w:spacing w:after="0" w:line="360" w:lineRule="auto"/>
              <w:jc w:val="center"/>
              <w:rPr>
                <w:sz w:val="20"/>
                <w:szCs w:val="20"/>
                <w:lang w:val="en-US"/>
              </w:rPr>
            </w:pPr>
            <w:r>
              <w:rPr>
                <w:sz w:val="20"/>
                <w:szCs w:val="20"/>
                <w:lang w:val="en-US"/>
              </w:rPr>
              <w:t>Reighard &amp; Hanover (1990)</w:t>
            </w:r>
          </w:p>
          <w:p w:rsidR="003F1C75" w:rsidRPr="00B43E2D" w:rsidRDefault="001B6844" w:rsidP="00A9731D">
            <w:pPr>
              <w:spacing w:after="0" w:line="360" w:lineRule="auto"/>
              <w:jc w:val="center"/>
              <w:rPr>
                <w:sz w:val="20"/>
                <w:szCs w:val="20"/>
              </w:rPr>
            </w:pPr>
            <w:r w:rsidRPr="00B43E2D">
              <w:rPr>
                <w:sz w:val="20"/>
                <w:szCs w:val="20"/>
                <w:lang w:val="en-US"/>
              </w:rPr>
              <w:t>Peng &amp; Dang (2000</w:t>
            </w:r>
            <w:r>
              <w:rPr>
                <w:sz w:val="20"/>
                <w:szCs w:val="20"/>
                <w:lang w:val="en-US"/>
              </w:rPr>
              <w:t>)</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FF0000"/>
                <w:sz w:val="20"/>
                <w:szCs w:val="20"/>
              </w:rPr>
            </w:pPr>
            <w:r w:rsidRPr="00B43E2D">
              <w:rPr>
                <w:color w:val="FF0000"/>
                <w:sz w:val="20"/>
                <w:szCs w:val="20"/>
              </w:rPr>
              <w:t>p</w:t>
            </w:r>
            <w:r w:rsidRPr="00B43E2D">
              <w:rPr>
                <w:color w:val="FF0000"/>
                <w:sz w:val="20"/>
                <w:szCs w:val="20"/>
                <w:vertAlign w:val="subscript"/>
              </w:rPr>
              <w:t>h1</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6F4617" w:rsidP="00A9731D">
            <w:pPr>
              <w:spacing w:after="0" w:line="360" w:lineRule="auto"/>
              <w:jc w:val="center"/>
              <w:rPr>
                <w:sz w:val="20"/>
                <w:szCs w:val="20"/>
              </w:rPr>
            </w:pPr>
            <w:r>
              <w:rPr>
                <w:sz w:val="20"/>
                <w:szCs w:val="20"/>
              </w:rPr>
              <w:t>9,68cm/g</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highlight w:val="yellow"/>
              </w:rPr>
              <w:t>Parameter einer allometrischen Beziehung zwischen Höhe</w:t>
            </w:r>
            <w:r w:rsidR="007A0490" w:rsidRPr="00B43E2D">
              <w:rPr>
                <w:sz w:val="20"/>
                <w:szCs w:val="20"/>
                <w:highlight w:val="yellow"/>
              </w:rPr>
              <w:t xml:space="preserve"> </w:t>
            </w:r>
            <w:r w:rsidRPr="00B43E2D">
              <w:rPr>
                <w:sz w:val="20"/>
                <w:szCs w:val="20"/>
                <w:highlight w:val="yellow"/>
              </w:rPr>
              <w:t>und Sprossmasse eines Sämlings</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 xml:space="preserve">siehe </w:t>
            </w:r>
            <w:r w:rsidRPr="00B43E2D">
              <w:rPr>
                <w:color w:val="FF0000"/>
                <w:sz w:val="20"/>
                <w:szCs w:val="20"/>
              </w:rPr>
              <w:t>p</w:t>
            </w:r>
            <w:r w:rsidRPr="00B43E2D">
              <w:rPr>
                <w:color w:val="FF0000"/>
                <w:sz w:val="20"/>
                <w:szCs w:val="20"/>
                <w:vertAlign w:val="subscript"/>
              </w:rPr>
              <w:t>sa</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6F4617" w:rsidP="00A9731D">
            <w:pPr>
              <w:spacing w:after="0" w:line="360" w:lineRule="auto"/>
              <w:jc w:val="center"/>
              <w:rPr>
                <w:sz w:val="20"/>
                <w:szCs w:val="20"/>
              </w:rPr>
            </w:pPr>
            <w:r>
              <w:rPr>
                <w:sz w:val="20"/>
                <w:szCs w:val="20"/>
                <w:lang w:val="en-US"/>
              </w:rPr>
              <w:t>Reighard &amp; Hanover (1990): 92cm / 9.5g</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B43E2D">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FF0000"/>
                <w:sz w:val="20"/>
                <w:szCs w:val="20"/>
              </w:rPr>
            </w:pPr>
            <w:r w:rsidRPr="00B43E2D">
              <w:rPr>
                <w:color w:val="FF0000"/>
                <w:sz w:val="20"/>
                <w:szCs w:val="20"/>
              </w:rPr>
              <w:t>p</w:t>
            </w:r>
            <w:r w:rsidRPr="00B43E2D">
              <w:rPr>
                <w:color w:val="FF0000"/>
                <w:sz w:val="20"/>
                <w:szCs w:val="20"/>
                <w:vertAlign w:val="subscript"/>
              </w:rPr>
              <w:t>h2</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 xml:space="preserve">siehe </w:t>
            </w:r>
            <w:r w:rsidRPr="00B43E2D">
              <w:rPr>
                <w:color w:val="FF0000"/>
                <w:sz w:val="20"/>
                <w:szCs w:val="20"/>
              </w:rPr>
              <w:t>p</w:t>
            </w:r>
            <w:r w:rsidRPr="00B43E2D">
              <w:rPr>
                <w:color w:val="FF0000"/>
                <w:sz w:val="20"/>
                <w:szCs w:val="20"/>
                <w:vertAlign w:val="subscript"/>
              </w:rPr>
              <w:t>h1</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B43E2D">
        <w:tblPrEx>
          <w:tblCellMar>
            <w:top w:w="0" w:type="dxa"/>
            <w:left w:w="0" w:type="dxa"/>
            <w:bottom w:w="0" w:type="dxa"/>
            <w:right w:w="0" w:type="dxa"/>
          </w:tblCellMar>
        </w:tblPrEx>
        <w:trPr>
          <w:trHeight w:val="31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FF0000"/>
                <w:sz w:val="20"/>
                <w:szCs w:val="20"/>
              </w:rPr>
            </w:pPr>
            <w:r w:rsidRPr="00B43E2D">
              <w:rPr>
                <w:color w:val="FF0000"/>
                <w:sz w:val="20"/>
                <w:szCs w:val="20"/>
              </w:rPr>
              <w:t>p</w:t>
            </w:r>
            <w:r w:rsidRPr="00B43E2D">
              <w:rPr>
                <w:color w:val="FF0000"/>
                <w:sz w:val="20"/>
                <w:szCs w:val="20"/>
                <w:vertAlign w:val="subscript"/>
              </w:rPr>
              <w:t>h3</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r w:rsidRPr="00B43E2D">
              <w:rPr>
                <w:sz w:val="20"/>
                <w:szCs w:val="20"/>
              </w:rPr>
              <w:t>nur für Fichte momentan nötig</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B43E2D">
        <w:tblPrEx>
          <w:tblCellMar>
            <w:top w:w="0" w:type="dxa"/>
            <w:left w:w="0" w:type="dxa"/>
            <w:bottom w:w="0" w:type="dxa"/>
            <w:right w:w="0" w:type="dxa"/>
          </w:tblCellMar>
        </w:tblPrEx>
        <w:trPr>
          <w:trHeight w:val="31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FF0000"/>
                <w:sz w:val="20"/>
                <w:szCs w:val="20"/>
              </w:rPr>
            </w:pPr>
            <w:r w:rsidRPr="00B43E2D">
              <w:rPr>
                <w:color w:val="FF0000"/>
                <w:sz w:val="20"/>
                <w:szCs w:val="20"/>
              </w:rPr>
              <w:t>p</w:t>
            </w:r>
            <w:r w:rsidRPr="00B43E2D">
              <w:rPr>
                <w:color w:val="FF0000"/>
                <w:sz w:val="20"/>
                <w:szCs w:val="20"/>
                <w:vertAlign w:val="subscript"/>
              </w:rPr>
              <w:t>c</w:t>
            </w: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r>
      <w:tr w:rsidR="003F1C75" w:rsidRPr="00B43E2D">
        <w:tblPrEx>
          <w:tblCellMar>
            <w:top w:w="0" w:type="dxa"/>
            <w:left w:w="0" w:type="dxa"/>
            <w:bottom w:w="0" w:type="dxa"/>
            <w:right w:w="0" w:type="dxa"/>
          </w:tblCellMar>
        </w:tblPrEx>
        <w:trPr>
          <w:trHeight w:val="31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rPr>
            </w:pPr>
            <w:r w:rsidRPr="00B43E2D">
              <w:rPr>
                <w:color w:val="000000"/>
                <w:sz w:val="20"/>
                <w:szCs w:val="20"/>
              </w:rPr>
              <w:t>[d</w:t>
            </w:r>
            <w:r w:rsidRPr="00B43E2D">
              <w:rPr>
                <w:color w:val="000000"/>
                <w:sz w:val="20"/>
                <w:szCs w:val="20"/>
                <w:vertAlign w:val="superscript"/>
              </w:rPr>
              <w:t>-1</w:t>
            </w:r>
            <w:r w:rsidRPr="00B43E2D">
              <w:rPr>
                <w:color w:val="000000"/>
                <w:sz w:val="20"/>
                <w:szCs w:val="20"/>
              </w:rPr>
              <w:t>]</w:t>
            </w: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E83003" w:rsidP="00A9731D">
            <w:pPr>
              <w:spacing w:after="0" w:line="360" w:lineRule="auto"/>
              <w:jc w:val="center"/>
              <w:rPr>
                <w:sz w:val="20"/>
                <w:szCs w:val="20"/>
              </w:rPr>
            </w:pPr>
            <w:r w:rsidRPr="00B43E2D">
              <w:rPr>
                <w:sz w:val="20"/>
                <w:szCs w:val="20"/>
              </w:rPr>
              <w:t>-(19,6</w:t>
            </w:r>
            <w:r w:rsidRPr="00B43E2D">
              <w:rPr>
                <w:sz w:val="20"/>
                <w:szCs w:val="20"/>
                <w:u w:val="single"/>
              </w:rPr>
              <w:t>+</w:t>
            </w:r>
            <w:r w:rsidRPr="00B43E2D">
              <w:rPr>
                <w:sz w:val="20"/>
                <w:szCs w:val="20"/>
              </w:rPr>
              <w:t>3,9 – 29,0</w:t>
            </w:r>
            <w:r w:rsidRPr="00B43E2D">
              <w:rPr>
                <w:sz w:val="20"/>
                <w:szCs w:val="20"/>
                <w:u w:val="single"/>
              </w:rPr>
              <w:t>+</w:t>
            </w:r>
            <w:r w:rsidRPr="00B43E2D">
              <w:rPr>
                <w:sz w:val="20"/>
                <w:szCs w:val="20"/>
              </w:rPr>
              <w:t xml:space="preserve">8,8)% nach 2 Jahren, </w:t>
            </w:r>
          </w:p>
          <w:p w:rsidR="00E83003" w:rsidRPr="00B43E2D" w:rsidRDefault="00E83003" w:rsidP="00A9731D">
            <w:pPr>
              <w:spacing w:after="0" w:line="360" w:lineRule="auto"/>
              <w:jc w:val="center"/>
              <w:rPr>
                <w:sz w:val="20"/>
                <w:szCs w:val="20"/>
              </w:rPr>
            </w:pPr>
            <w:r w:rsidRPr="00B43E2D">
              <w:rPr>
                <w:sz w:val="20"/>
                <w:szCs w:val="20"/>
              </w:rPr>
              <w:t>-(39,42</w:t>
            </w:r>
            <w:r w:rsidRPr="00B43E2D">
              <w:rPr>
                <w:sz w:val="20"/>
                <w:szCs w:val="20"/>
                <w:u w:val="single"/>
              </w:rPr>
              <w:t>+</w:t>
            </w:r>
            <w:r w:rsidRPr="00B43E2D">
              <w:rPr>
                <w:sz w:val="20"/>
                <w:szCs w:val="20"/>
              </w:rPr>
              <w:t>8,3 – 45,7</w:t>
            </w:r>
            <w:r w:rsidRPr="00B43E2D">
              <w:rPr>
                <w:sz w:val="20"/>
                <w:szCs w:val="20"/>
                <w:u w:val="single"/>
              </w:rPr>
              <w:t>+</w:t>
            </w:r>
            <w:r w:rsidRPr="00B43E2D">
              <w:rPr>
                <w:sz w:val="20"/>
                <w:szCs w:val="20"/>
              </w:rPr>
              <w:t>17,9)% nach 3 Jahren</w:t>
            </w:r>
          </w:p>
          <w:p w:rsidR="00F06583" w:rsidRPr="00B43E2D" w:rsidRDefault="00F06583" w:rsidP="00A9731D">
            <w:pPr>
              <w:spacing w:after="0" w:line="360" w:lineRule="auto"/>
              <w:jc w:val="center"/>
              <w:rPr>
                <w:sz w:val="20"/>
                <w:szCs w:val="20"/>
              </w:rPr>
            </w:pPr>
            <w:r w:rsidRPr="00B43E2D">
              <w:rPr>
                <w:sz w:val="20"/>
                <w:szCs w:val="20"/>
              </w:rPr>
              <w:t>K=0,1655 (single exp.)</w:t>
            </w:r>
          </w:p>
          <w:p w:rsidR="0008578D" w:rsidRPr="00B43E2D" w:rsidRDefault="0008578D" w:rsidP="00A9731D">
            <w:pPr>
              <w:spacing w:after="0" w:line="360" w:lineRule="auto"/>
              <w:jc w:val="center"/>
              <w:rPr>
                <w:sz w:val="20"/>
                <w:szCs w:val="20"/>
              </w:rPr>
            </w:pPr>
            <w:r w:rsidRPr="00B43E2D">
              <w:rPr>
                <w:sz w:val="20"/>
                <w:szCs w:val="20"/>
              </w:rPr>
              <w:t>K(ff) = 0,0075</w:t>
            </w:r>
            <w:r w:rsidRPr="00B43E2D">
              <w:rPr>
                <w:sz w:val="20"/>
                <w:szCs w:val="20"/>
                <w:u w:val="single"/>
              </w:rPr>
              <w:t>+</w:t>
            </w:r>
            <w:r w:rsidRPr="00B43E2D">
              <w:rPr>
                <w:sz w:val="20"/>
                <w:szCs w:val="20"/>
              </w:rPr>
              <w:t>0,0011</w:t>
            </w:r>
          </w:p>
          <w:p w:rsidR="0008578D" w:rsidRPr="00B43E2D" w:rsidRDefault="0008578D" w:rsidP="00A9731D">
            <w:pPr>
              <w:spacing w:after="0" w:line="360" w:lineRule="auto"/>
              <w:jc w:val="center"/>
              <w:rPr>
                <w:sz w:val="20"/>
                <w:szCs w:val="20"/>
              </w:rPr>
            </w:pPr>
            <w:r w:rsidRPr="00B43E2D">
              <w:rPr>
                <w:sz w:val="20"/>
                <w:szCs w:val="20"/>
              </w:rPr>
              <w:t>k (ms)=0,0072</w:t>
            </w:r>
            <w:r w:rsidRPr="00B43E2D">
              <w:rPr>
                <w:sz w:val="20"/>
                <w:szCs w:val="20"/>
                <w:u w:val="single"/>
              </w:rPr>
              <w:t>+</w:t>
            </w:r>
            <w:r w:rsidRPr="00B43E2D">
              <w:rPr>
                <w:sz w:val="20"/>
                <w:szCs w:val="20"/>
              </w:rPr>
              <w:t>0,0014</w:t>
            </w:r>
          </w:p>
          <w:p w:rsidR="00DB0295" w:rsidRPr="00B43E2D" w:rsidRDefault="00DB0295" w:rsidP="00A9731D">
            <w:pPr>
              <w:spacing w:after="0" w:line="360" w:lineRule="auto"/>
              <w:jc w:val="center"/>
              <w:rPr>
                <w:sz w:val="20"/>
                <w:szCs w:val="20"/>
              </w:rPr>
            </w:pPr>
            <w:r w:rsidRPr="00B43E2D">
              <w:rPr>
                <w:sz w:val="20"/>
                <w:szCs w:val="20"/>
              </w:rPr>
              <w:t>k = 0,44</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highlight w:val="yellow"/>
              </w:rPr>
            </w:pPr>
            <w:r w:rsidRPr="00B43E2D">
              <w:rPr>
                <w:sz w:val="20"/>
                <w:szCs w:val="20"/>
                <w:highlight w:val="yellow"/>
              </w:rPr>
              <w:t>für die Bestimmung aller k_opm und k_syn parameter werden Resultate von Inkubationsversuchen oder Zersetzungsversuchen mit der 'litter bag' Methode benötigt. Parametrisierung erfolgt später</w:t>
            </w:r>
          </w:p>
          <w:p w:rsidR="003F1C75" w:rsidRPr="00B43E2D" w:rsidRDefault="003F1C75" w:rsidP="00A9731D">
            <w:pPr>
              <w:spacing w:after="0" w:line="360" w:lineRule="auto"/>
              <w:jc w:val="center"/>
              <w:rPr>
                <w:sz w:val="20"/>
                <w:szCs w:val="20"/>
              </w:rPr>
            </w:pPr>
            <w:r w:rsidRPr="00B43E2D">
              <w:rPr>
                <w:sz w:val="20"/>
                <w:szCs w:val="20"/>
                <w:highlight w:val="yellow"/>
              </w:rPr>
              <w:t>mineralization constant of foliage litter</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rPr>
            </w:pPr>
          </w:p>
        </w:tc>
        <w:tc>
          <w:tcPr>
            <w:tcW w:w="2693" w:type="dxa"/>
            <w:tcBorders>
              <w:top w:val="single" w:sz="6" w:space="0" w:color="000000"/>
              <w:left w:val="single" w:sz="6" w:space="0" w:color="000000"/>
              <w:bottom w:val="single" w:sz="6" w:space="0" w:color="000000"/>
              <w:right w:val="single" w:sz="6" w:space="0" w:color="000000"/>
            </w:tcBorders>
          </w:tcPr>
          <w:p w:rsidR="003F1C75" w:rsidRPr="0001528B" w:rsidRDefault="00E83003" w:rsidP="00A9731D">
            <w:pPr>
              <w:spacing w:after="0" w:line="360" w:lineRule="auto"/>
              <w:jc w:val="center"/>
              <w:rPr>
                <w:sz w:val="20"/>
                <w:szCs w:val="20"/>
              </w:rPr>
            </w:pPr>
            <w:r w:rsidRPr="0001528B">
              <w:rPr>
                <w:sz w:val="20"/>
                <w:szCs w:val="20"/>
              </w:rPr>
              <w:t>Duchesne 1999</w:t>
            </w:r>
          </w:p>
          <w:p w:rsidR="0008578D" w:rsidRPr="0001528B" w:rsidRDefault="0008578D" w:rsidP="00A9731D">
            <w:pPr>
              <w:spacing w:after="0" w:line="360" w:lineRule="auto"/>
              <w:jc w:val="center"/>
              <w:rPr>
                <w:sz w:val="20"/>
                <w:szCs w:val="20"/>
              </w:rPr>
            </w:pPr>
          </w:p>
          <w:p w:rsidR="0008578D" w:rsidRPr="0001528B" w:rsidRDefault="0008578D" w:rsidP="00A9731D">
            <w:pPr>
              <w:spacing w:after="0" w:line="360" w:lineRule="auto"/>
              <w:jc w:val="center"/>
              <w:rPr>
                <w:sz w:val="20"/>
                <w:szCs w:val="20"/>
              </w:rPr>
            </w:pPr>
          </w:p>
          <w:p w:rsidR="0008578D" w:rsidRPr="0001528B" w:rsidRDefault="0008578D" w:rsidP="00A9731D">
            <w:pPr>
              <w:spacing w:after="0" w:line="360" w:lineRule="auto"/>
              <w:jc w:val="center"/>
              <w:rPr>
                <w:sz w:val="20"/>
                <w:szCs w:val="20"/>
              </w:rPr>
            </w:pPr>
          </w:p>
          <w:p w:rsidR="0008578D" w:rsidRPr="0001528B" w:rsidRDefault="0008578D" w:rsidP="00A9731D">
            <w:pPr>
              <w:spacing w:after="0" w:line="360" w:lineRule="auto"/>
              <w:jc w:val="center"/>
              <w:rPr>
                <w:sz w:val="20"/>
                <w:szCs w:val="20"/>
              </w:rPr>
            </w:pPr>
          </w:p>
          <w:p w:rsidR="0008578D" w:rsidRPr="0001528B" w:rsidRDefault="0008578D" w:rsidP="00A9731D">
            <w:pPr>
              <w:spacing w:after="0" w:line="360" w:lineRule="auto"/>
              <w:jc w:val="center"/>
              <w:rPr>
                <w:sz w:val="20"/>
                <w:szCs w:val="20"/>
              </w:rPr>
            </w:pPr>
          </w:p>
          <w:p w:rsidR="0008578D" w:rsidRPr="0001528B" w:rsidRDefault="0008578D" w:rsidP="00A9731D">
            <w:pPr>
              <w:spacing w:after="0" w:line="360" w:lineRule="auto"/>
              <w:jc w:val="center"/>
              <w:rPr>
                <w:sz w:val="20"/>
                <w:szCs w:val="20"/>
              </w:rPr>
            </w:pPr>
          </w:p>
          <w:p w:rsidR="0008578D" w:rsidRPr="0001528B" w:rsidRDefault="0008578D" w:rsidP="00A9731D">
            <w:pPr>
              <w:spacing w:after="0" w:line="360" w:lineRule="auto"/>
              <w:jc w:val="center"/>
              <w:rPr>
                <w:sz w:val="20"/>
                <w:szCs w:val="20"/>
              </w:rPr>
            </w:pPr>
          </w:p>
          <w:p w:rsidR="0008578D" w:rsidRPr="0001528B" w:rsidRDefault="0008578D" w:rsidP="00A9731D">
            <w:pPr>
              <w:spacing w:after="0" w:line="360" w:lineRule="auto"/>
              <w:jc w:val="center"/>
              <w:rPr>
                <w:sz w:val="20"/>
                <w:szCs w:val="20"/>
              </w:rPr>
            </w:pPr>
          </w:p>
          <w:p w:rsidR="0008578D" w:rsidRPr="0001528B" w:rsidRDefault="0008578D" w:rsidP="00A9731D">
            <w:pPr>
              <w:spacing w:after="0" w:line="360" w:lineRule="auto"/>
              <w:jc w:val="center"/>
              <w:rPr>
                <w:sz w:val="20"/>
                <w:szCs w:val="20"/>
              </w:rPr>
            </w:pPr>
            <w:r w:rsidRPr="0001528B">
              <w:rPr>
                <w:sz w:val="20"/>
                <w:szCs w:val="20"/>
              </w:rPr>
              <w:t>Côté et al. (2000), boreale Aspe, stand litter, C</w:t>
            </w:r>
            <w:r w:rsidRPr="0001528B">
              <w:rPr>
                <w:rFonts w:ascii="Times" w:hAnsi="Times" w:cs="Times"/>
                <w:sz w:val="20"/>
                <w:szCs w:val="20"/>
                <w:vertAlign w:val="subscript"/>
              </w:rPr>
              <w:t>t</w:t>
            </w:r>
            <w:r w:rsidRPr="0001528B">
              <w:rPr>
                <w:sz w:val="20"/>
                <w:szCs w:val="20"/>
              </w:rPr>
              <w:t xml:space="preserve"> = C</w:t>
            </w:r>
            <w:r w:rsidRPr="0001528B">
              <w:rPr>
                <w:rFonts w:ascii="Times" w:hAnsi="Times" w:cs="Times"/>
                <w:sz w:val="20"/>
                <w:szCs w:val="20"/>
                <w:vertAlign w:val="subscript"/>
              </w:rPr>
              <w:t>0</w:t>
            </w:r>
            <w:r w:rsidRPr="0001528B">
              <w:rPr>
                <w:sz w:val="20"/>
                <w:szCs w:val="20"/>
              </w:rPr>
              <w:t>*(1 – e</w:t>
            </w:r>
            <w:r w:rsidRPr="0001528B">
              <w:rPr>
                <w:rFonts w:ascii="Times" w:hAnsi="Times" w:cs="Times"/>
                <w:sz w:val="20"/>
                <w:szCs w:val="20"/>
                <w:vertAlign w:val="superscript"/>
              </w:rPr>
              <w:t>-k*t</w:t>
            </w:r>
            <w:r w:rsidRPr="0001528B">
              <w:rPr>
                <w:sz w:val="20"/>
                <w:szCs w:val="20"/>
              </w:rPr>
              <w:t>), ff: forest floor, ms: mineral soil</w:t>
            </w:r>
          </w:p>
          <w:p w:rsidR="00DB0295" w:rsidRPr="0001528B" w:rsidRDefault="00DB0295" w:rsidP="00A9731D">
            <w:pPr>
              <w:spacing w:after="0" w:line="360" w:lineRule="auto"/>
              <w:jc w:val="center"/>
              <w:rPr>
                <w:sz w:val="20"/>
                <w:szCs w:val="20"/>
              </w:rPr>
            </w:pPr>
          </w:p>
          <w:p w:rsidR="00DB0295" w:rsidRPr="0001528B" w:rsidRDefault="00DB0295" w:rsidP="00A9731D">
            <w:pPr>
              <w:spacing w:after="0" w:line="360" w:lineRule="auto"/>
              <w:jc w:val="center"/>
              <w:rPr>
                <w:sz w:val="20"/>
                <w:szCs w:val="20"/>
              </w:rPr>
            </w:pPr>
          </w:p>
          <w:p w:rsidR="00DB0295" w:rsidRPr="0001528B" w:rsidRDefault="00DB0295" w:rsidP="00A9731D">
            <w:pPr>
              <w:spacing w:after="0" w:line="360" w:lineRule="auto"/>
              <w:jc w:val="center"/>
              <w:rPr>
                <w:sz w:val="20"/>
                <w:szCs w:val="20"/>
              </w:rPr>
            </w:pPr>
            <w:r w:rsidRPr="0001528B">
              <w:rPr>
                <w:sz w:val="20"/>
                <w:szCs w:val="20"/>
              </w:rPr>
              <w:t>Köchy &amp; Wilson 1997</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A72E50" w:rsidP="00A9731D">
            <w:pPr>
              <w:spacing w:after="0" w:line="360" w:lineRule="auto"/>
              <w:jc w:val="center"/>
              <w:rPr>
                <w:sz w:val="20"/>
                <w:szCs w:val="20"/>
                <w:lang w:val="en-US"/>
              </w:rPr>
            </w:pPr>
            <w:r>
              <w:rPr>
                <w:sz w:val="20"/>
                <w:szCs w:val="20"/>
                <w:lang w:val="en-US"/>
              </w:rPr>
              <w:t>Kin-03</w:t>
            </w:r>
            <w:r w:rsidRPr="00A72E50">
              <w:rPr>
                <w:sz w:val="20"/>
                <w:szCs w:val="20"/>
              </w:rPr>
              <w:t>, lee-02</w:t>
            </w:r>
            <w:r>
              <w:rPr>
                <w:sz w:val="20"/>
                <w:szCs w:val="20"/>
              </w:rPr>
              <w:t>, lit-04</w:t>
            </w:r>
          </w:p>
        </w:tc>
      </w:tr>
      <w:tr w:rsidR="003F1C75" w:rsidRPr="00A72E50">
        <w:tblPrEx>
          <w:tblCellMar>
            <w:top w:w="0" w:type="dxa"/>
            <w:left w:w="0" w:type="dxa"/>
            <w:bottom w:w="0" w:type="dxa"/>
            <w:right w:w="0" w:type="dxa"/>
          </w:tblCellMar>
        </w:tblPrEx>
        <w:trPr>
          <w:trHeight w:val="31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US"/>
              </w:rPr>
            </w:pP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lang w:val="en-GB"/>
              </w:rPr>
            </w:pPr>
            <w:r w:rsidRPr="00B43E2D">
              <w:rPr>
                <w:color w:val="000000"/>
                <w:sz w:val="20"/>
                <w:szCs w:val="20"/>
                <w:lang w:val="en-GB"/>
              </w:rPr>
              <w:t>[-]</w:t>
            </w: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highlight w:val="yellow"/>
                <w:lang w:val="en-GB"/>
              </w:rPr>
            </w:pPr>
            <w:r w:rsidRPr="00B43E2D">
              <w:rPr>
                <w:sz w:val="20"/>
                <w:szCs w:val="20"/>
                <w:highlight w:val="yellow"/>
                <w:lang w:val="en-GB"/>
              </w:rPr>
              <w:t>synthesis coefficient of humus from foliage litter</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p>
        </w:tc>
        <w:tc>
          <w:tcPr>
            <w:tcW w:w="2693" w:type="dxa"/>
            <w:tcBorders>
              <w:top w:val="single" w:sz="6" w:space="0" w:color="000000"/>
              <w:left w:val="single" w:sz="6" w:space="0" w:color="000000"/>
              <w:bottom w:val="single" w:sz="6" w:space="0" w:color="000000"/>
              <w:right w:val="single" w:sz="6" w:space="0" w:color="000000"/>
            </w:tcBorders>
          </w:tcPr>
          <w:p w:rsidR="003F1C75" w:rsidRPr="00A72E50" w:rsidRDefault="00EC3E4D" w:rsidP="00A9731D">
            <w:pPr>
              <w:spacing w:after="0" w:line="360" w:lineRule="auto"/>
              <w:jc w:val="center"/>
              <w:rPr>
                <w:sz w:val="20"/>
                <w:szCs w:val="20"/>
              </w:rPr>
            </w:pPr>
            <w:r w:rsidRPr="00A72E50">
              <w:rPr>
                <w:sz w:val="20"/>
                <w:szCs w:val="20"/>
              </w:rPr>
              <w:t>Köchy &amp; Wilson 1997(köc – 01)</w:t>
            </w:r>
            <w:r w:rsidR="00A72E50" w:rsidRPr="00A72E50">
              <w:rPr>
                <w:sz w:val="20"/>
                <w:szCs w:val="20"/>
              </w:rPr>
              <w:t>, kin-03, lee-02</w:t>
            </w:r>
          </w:p>
        </w:tc>
      </w:tr>
      <w:tr w:rsidR="003F1C75" w:rsidRPr="00B43E2D">
        <w:tblPrEx>
          <w:tblCellMar>
            <w:top w:w="0" w:type="dxa"/>
            <w:left w:w="0" w:type="dxa"/>
            <w:bottom w:w="0" w:type="dxa"/>
            <w:right w:w="0" w:type="dxa"/>
          </w:tblCellMar>
        </w:tblPrEx>
        <w:trPr>
          <w:trHeight w:val="315"/>
        </w:trPr>
        <w:tc>
          <w:tcPr>
            <w:tcW w:w="1134" w:type="dxa"/>
            <w:tcBorders>
              <w:top w:val="single" w:sz="6" w:space="0" w:color="000000"/>
              <w:left w:val="single" w:sz="6" w:space="0" w:color="000000"/>
              <w:bottom w:val="single" w:sz="6" w:space="0" w:color="000000"/>
              <w:right w:val="single" w:sz="6" w:space="0" w:color="000000"/>
            </w:tcBorders>
          </w:tcPr>
          <w:p w:rsidR="003F1C75" w:rsidRPr="00A72E50" w:rsidRDefault="003F1C75" w:rsidP="00A9731D">
            <w:pPr>
              <w:spacing w:after="0" w:line="360" w:lineRule="auto"/>
              <w:jc w:val="center"/>
              <w:rPr>
                <w:sz w:val="20"/>
                <w:szCs w:val="20"/>
              </w:rPr>
            </w:pP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lang w:val="en-GB"/>
              </w:rPr>
            </w:pPr>
            <w:r w:rsidRPr="00B43E2D">
              <w:rPr>
                <w:color w:val="000000"/>
                <w:sz w:val="20"/>
                <w:szCs w:val="20"/>
                <w:lang w:val="en-GB"/>
              </w:rPr>
              <w:t>[d</w:t>
            </w:r>
            <w:r w:rsidRPr="00B43E2D">
              <w:rPr>
                <w:color w:val="000000"/>
                <w:sz w:val="20"/>
                <w:szCs w:val="20"/>
                <w:vertAlign w:val="superscript"/>
                <w:lang w:val="en-GB"/>
              </w:rPr>
              <w:t>-1</w:t>
            </w:r>
            <w:r w:rsidRPr="00B43E2D">
              <w:rPr>
                <w:color w:val="000000"/>
                <w:sz w:val="20"/>
                <w:szCs w:val="20"/>
                <w:lang w:val="en-GB"/>
              </w:rPr>
              <w:t>]</w:t>
            </w: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highlight w:val="yellow"/>
                <w:lang w:val="en-GB"/>
              </w:rPr>
            </w:pPr>
            <w:r w:rsidRPr="00B43E2D">
              <w:rPr>
                <w:sz w:val="20"/>
                <w:szCs w:val="20"/>
                <w:highlight w:val="yellow"/>
                <w:lang w:val="en-GB"/>
              </w:rPr>
              <w:t>mineralization constant of fine root litter</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5F1049" w:rsidP="00A9731D">
            <w:pPr>
              <w:spacing w:after="0" w:line="360" w:lineRule="auto"/>
              <w:jc w:val="center"/>
              <w:rPr>
                <w:rFonts w:ascii="Times" w:hAnsi="Times" w:cs="Times"/>
                <w:strike/>
                <w:sz w:val="20"/>
                <w:szCs w:val="20"/>
                <w:lang w:val="en-GB"/>
              </w:rPr>
            </w:pPr>
            <w:r w:rsidRPr="00B43E2D">
              <w:rPr>
                <w:rFonts w:ascii="Times" w:hAnsi="Times" w:cs="Times"/>
                <w:strike/>
                <w:sz w:val="20"/>
                <w:szCs w:val="20"/>
                <w:lang w:val="en-GB"/>
              </w:rPr>
              <w:t>Cote XY</w:t>
            </w:r>
            <w:r w:rsidR="00A72E50" w:rsidRPr="00A72E50">
              <w:rPr>
                <w:rFonts w:ascii="Times" w:hAnsi="Times" w:cs="Times"/>
                <w:sz w:val="20"/>
                <w:szCs w:val="20"/>
                <w:lang w:val="en-GB"/>
              </w:rPr>
              <w:t xml:space="preserve">, </w:t>
            </w:r>
            <w:r w:rsidR="00A72E50">
              <w:rPr>
                <w:rFonts w:ascii="Times" w:hAnsi="Times" w:cs="Times"/>
                <w:sz w:val="20"/>
                <w:szCs w:val="20"/>
                <w:lang w:val="en-GB"/>
              </w:rPr>
              <w:t xml:space="preserve">fin-01, </w:t>
            </w:r>
          </w:p>
        </w:tc>
      </w:tr>
      <w:tr w:rsidR="003F1C75" w:rsidRPr="00B43E2D">
        <w:tblPrEx>
          <w:tblCellMar>
            <w:top w:w="0" w:type="dxa"/>
            <w:left w:w="0" w:type="dxa"/>
            <w:bottom w:w="0" w:type="dxa"/>
            <w:right w:w="0" w:type="dxa"/>
          </w:tblCellMar>
        </w:tblPrEx>
        <w:trPr>
          <w:trHeight w:val="31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lang w:val="en-GB"/>
              </w:rPr>
            </w:pPr>
            <w:r w:rsidRPr="00B43E2D">
              <w:rPr>
                <w:color w:val="000000"/>
                <w:sz w:val="20"/>
                <w:szCs w:val="20"/>
                <w:lang w:val="en-GB"/>
              </w:rPr>
              <w:t>[-]</w:t>
            </w: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highlight w:val="yellow"/>
                <w:lang w:val="en-GB"/>
              </w:rPr>
            </w:pPr>
            <w:r w:rsidRPr="00B43E2D">
              <w:rPr>
                <w:sz w:val="20"/>
                <w:szCs w:val="20"/>
                <w:highlight w:val="yellow"/>
                <w:lang w:val="en-GB"/>
              </w:rPr>
              <w:t>synthesis coefficient of humus from fine root litter</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5F1049" w:rsidP="00A9731D">
            <w:pPr>
              <w:spacing w:after="0" w:line="360" w:lineRule="auto"/>
              <w:jc w:val="center"/>
              <w:rPr>
                <w:rFonts w:ascii="Times" w:hAnsi="Times" w:cs="Times"/>
                <w:strike/>
                <w:sz w:val="20"/>
                <w:szCs w:val="20"/>
                <w:lang w:val="en-GB"/>
              </w:rPr>
            </w:pPr>
            <w:r w:rsidRPr="00B43E2D">
              <w:rPr>
                <w:rFonts w:ascii="Times" w:hAnsi="Times" w:cs="Times"/>
                <w:strike/>
                <w:sz w:val="20"/>
                <w:szCs w:val="20"/>
                <w:lang w:val="en-GB"/>
              </w:rPr>
              <w:t>Mou 93</w:t>
            </w:r>
            <w:r w:rsidR="00A72E50">
              <w:rPr>
                <w:rFonts w:ascii="Times" w:hAnsi="Times" w:cs="Times"/>
                <w:sz w:val="20"/>
                <w:szCs w:val="20"/>
                <w:lang w:val="en-GB"/>
              </w:rPr>
              <w:t>, fin-01,</w:t>
            </w:r>
          </w:p>
        </w:tc>
      </w:tr>
      <w:tr w:rsidR="003F1C75" w:rsidRPr="00B43E2D">
        <w:tblPrEx>
          <w:tblCellMar>
            <w:top w:w="0" w:type="dxa"/>
            <w:left w:w="0" w:type="dxa"/>
            <w:bottom w:w="0" w:type="dxa"/>
            <w:right w:w="0" w:type="dxa"/>
          </w:tblCellMar>
        </w:tblPrEx>
        <w:trPr>
          <w:trHeight w:val="31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lang w:val="en-GB"/>
              </w:rPr>
            </w:pPr>
            <w:r w:rsidRPr="00B43E2D">
              <w:rPr>
                <w:color w:val="000000"/>
                <w:sz w:val="20"/>
                <w:szCs w:val="20"/>
                <w:lang w:val="en-GB"/>
              </w:rPr>
              <w:t>[d</w:t>
            </w:r>
            <w:r w:rsidRPr="00B43E2D">
              <w:rPr>
                <w:color w:val="000000"/>
                <w:sz w:val="20"/>
                <w:szCs w:val="20"/>
                <w:vertAlign w:val="superscript"/>
                <w:lang w:val="en-GB"/>
              </w:rPr>
              <w:t>-1</w:t>
            </w:r>
            <w:r w:rsidRPr="00B43E2D">
              <w:rPr>
                <w:color w:val="000000"/>
                <w:sz w:val="20"/>
                <w:szCs w:val="20"/>
                <w:lang w:val="en-GB"/>
              </w:rPr>
              <w:t>]</w:t>
            </w: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r w:rsidRPr="00B43E2D">
              <w:rPr>
                <w:sz w:val="20"/>
                <w:szCs w:val="20"/>
                <w:lang w:val="en-GB"/>
              </w:rPr>
              <w:t>mineralization constant of stem wood litter</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022D95" w:rsidP="00A9731D">
            <w:pPr>
              <w:spacing w:after="0" w:line="360" w:lineRule="auto"/>
              <w:jc w:val="center"/>
              <w:rPr>
                <w:sz w:val="20"/>
                <w:szCs w:val="20"/>
                <w:lang w:val="en-GB"/>
              </w:rPr>
            </w:pPr>
            <w:r w:rsidRPr="00B43E2D">
              <w:rPr>
                <w:sz w:val="20"/>
                <w:szCs w:val="20"/>
                <w:lang w:val="en-GB"/>
              </w:rPr>
              <w:t>Alban &amp; Pastor (alb – 05),</w:t>
            </w:r>
          </w:p>
          <w:p w:rsidR="00022D95" w:rsidRPr="00B43E2D" w:rsidRDefault="00022D95" w:rsidP="00A9731D">
            <w:pPr>
              <w:spacing w:after="0" w:line="360" w:lineRule="auto"/>
              <w:jc w:val="center"/>
              <w:rPr>
                <w:sz w:val="20"/>
                <w:szCs w:val="20"/>
                <w:lang w:val="en-GB"/>
              </w:rPr>
            </w:pPr>
            <w:r w:rsidRPr="00B43E2D">
              <w:rPr>
                <w:sz w:val="20"/>
                <w:szCs w:val="20"/>
                <w:lang w:val="en-GB"/>
              </w:rPr>
              <w:t>Sander-Thesis</w:t>
            </w:r>
          </w:p>
          <w:p w:rsidR="00D8560A" w:rsidRPr="00B43E2D" w:rsidRDefault="00D8560A" w:rsidP="00A9731D">
            <w:pPr>
              <w:spacing w:after="0" w:line="360" w:lineRule="auto"/>
              <w:jc w:val="center"/>
              <w:rPr>
                <w:sz w:val="20"/>
                <w:szCs w:val="20"/>
                <w:lang w:val="en-GB"/>
              </w:rPr>
            </w:pPr>
            <w:r w:rsidRPr="00B43E2D">
              <w:rPr>
                <w:sz w:val="20"/>
                <w:szCs w:val="20"/>
                <w:lang w:val="en-GB"/>
              </w:rPr>
              <w:t xml:space="preserve">Miller (1983, mil </w:t>
            </w:r>
            <w:r w:rsidR="00A72E50">
              <w:rPr>
                <w:sz w:val="20"/>
                <w:szCs w:val="20"/>
                <w:lang w:val="en-GB"/>
              </w:rPr>
              <w:t>–</w:t>
            </w:r>
            <w:r w:rsidRPr="00B43E2D">
              <w:rPr>
                <w:sz w:val="20"/>
                <w:szCs w:val="20"/>
                <w:lang w:val="en-GB"/>
              </w:rPr>
              <w:t xml:space="preserve"> 09</w:t>
            </w:r>
            <w:r w:rsidR="00A72E50">
              <w:rPr>
                <w:sz w:val="20"/>
                <w:szCs w:val="20"/>
                <w:lang w:val="en-GB"/>
              </w:rPr>
              <w:t>)</w:t>
            </w:r>
          </w:p>
        </w:tc>
      </w:tr>
      <w:tr w:rsidR="003F1C75" w:rsidRPr="00B43E2D">
        <w:tblPrEx>
          <w:tblCellMar>
            <w:top w:w="0" w:type="dxa"/>
            <w:left w:w="0" w:type="dxa"/>
            <w:bottom w:w="0" w:type="dxa"/>
            <w:right w:w="0" w:type="dxa"/>
          </w:tblCellMar>
        </w:tblPrEx>
        <w:trPr>
          <w:trHeight w:val="31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lang w:val="en-GB"/>
              </w:rPr>
            </w:pPr>
            <w:r w:rsidRPr="00B43E2D">
              <w:rPr>
                <w:color w:val="000000"/>
                <w:sz w:val="20"/>
                <w:szCs w:val="20"/>
                <w:lang w:val="en-GB"/>
              </w:rPr>
              <w:t>[-]</w:t>
            </w: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r w:rsidRPr="00B43E2D">
              <w:rPr>
                <w:sz w:val="20"/>
                <w:szCs w:val="20"/>
                <w:lang w:val="en-GB"/>
              </w:rPr>
              <w:t>synthesis coefficient of humus from stem wood litter</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p>
        </w:tc>
        <w:tc>
          <w:tcPr>
            <w:tcW w:w="2693" w:type="dxa"/>
            <w:tcBorders>
              <w:top w:val="single" w:sz="6" w:space="0" w:color="000000"/>
              <w:left w:val="single" w:sz="6" w:space="0" w:color="000000"/>
              <w:bottom w:val="single" w:sz="6" w:space="0" w:color="000000"/>
              <w:right w:val="single" w:sz="6" w:space="0" w:color="000000"/>
            </w:tcBorders>
          </w:tcPr>
          <w:p w:rsidR="00A72E50" w:rsidRPr="00B43E2D" w:rsidRDefault="00A72E50" w:rsidP="00A72E50">
            <w:pPr>
              <w:spacing w:after="0" w:line="360" w:lineRule="auto"/>
              <w:jc w:val="center"/>
              <w:rPr>
                <w:sz w:val="20"/>
                <w:szCs w:val="20"/>
                <w:lang w:val="en-GB"/>
              </w:rPr>
            </w:pPr>
            <w:r w:rsidRPr="00B43E2D">
              <w:rPr>
                <w:sz w:val="20"/>
                <w:szCs w:val="20"/>
                <w:lang w:val="en-GB"/>
              </w:rPr>
              <w:t>Alban &amp; Pastor (alb – 05),</w:t>
            </w:r>
          </w:p>
          <w:p w:rsidR="00A72E50" w:rsidRPr="00B43E2D" w:rsidRDefault="00A72E50" w:rsidP="00A72E50">
            <w:pPr>
              <w:spacing w:after="0" w:line="360" w:lineRule="auto"/>
              <w:jc w:val="center"/>
              <w:rPr>
                <w:sz w:val="20"/>
                <w:szCs w:val="20"/>
                <w:lang w:val="en-GB"/>
              </w:rPr>
            </w:pPr>
            <w:r w:rsidRPr="00B43E2D">
              <w:rPr>
                <w:sz w:val="20"/>
                <w:szCs w:val="20"/>
                <w:lang w:val="en-GB"/>
              </w:rPr>
              <w:t>Sander-Thesis</w:t>
            </w:r>
          </w:p>
          <w:p w:rsidR="003F1C75" w:rsidRPr="00B43E2D" w:rsidRDefault="00A72E50" w:rsidP="00A72E50">
            <w:pPr>
              <w:spacing w:after="0" w:line="360" w:lineRule="auto"/>
              <w:jc w:val="center"/>
              <w:rPr>
                <w:sz w:val="20"/>
                <w:szCs w:val="20"/>
                <w:lang w:val="en-GB"/>
              </w:rPr>
            </w:pPr>
            <w:r w:rsidRPr="00B43E2D">
              <w:rPr>
                <w:sz w:val="20"/>
                <w:szCs w:val="20"/>
                <w:lang w:val="en-GB"/>
              </w:rPr>
              <w:t xml:space="preserve">Miller (1983, mil </w:t>
            </w:r>
            <w:r>
              <w:rPr>
                <w:sz w:val="20"/>
                <w:szCs w:val="20"/>
                <w:lang w:val="en-GB"/>
              </w:rPr>
              <w:t>–</w:t>
            </w:r>
            <w:r w:rsidRPr="00B43E2D">
              <w:rPr>
                <w:sz w:val="20"/>
                <w:szCs w:val="20"/>
                <w:lang w:val="en-GB"/>
              </w:rPr>
              <w:t xml:space="preserve"> 09</w:t>
            </w:r>
            <w:r>
              <w:rPr>
                <w:sz w:val="20"/>
                <w:szCs w:val="20"/>
                <w:lang w:val="en-GB"/>
              </w:rPr>
              <w:t>)</w:t>
            </w:r>
          </w:p>
        </w:tc>
      </w:tr>
      <w:tr w:rsidR="003F1C75" w:rsidRPr="00B43E2D">
        <w:tblPrEx>
          <w:tblCellMar>
            <w:top w:w="0" w:type="dxa"/>
            <w:left w:w="0" w:type="dxa"/>
            <w:bottom w:w="0" w:type="dxa"/>
            <w:right w:w="0" w:type="dxa"/>
          </w:tblCellMar>
        </w:tblPrEx>
        <w:trPr>
          <w:trHeight w:val="31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lang w:val="en-GB"/>
              </w:rPr>
            </w:pPr>
            <w:r w:rsidRPr="00B43E2D">
              <w:rPr>
                <w:color w:val="000000"/>
                <w:sz w:val="20"/>
                <w:szCs w:val="20"/>
                <w:lang w:val="en-GB"/>
              </w:rPr>
              <w:t>[d</w:t>
            </w:r>
            <w:r w:rsidRPr="00B43E2D">
              <w:rPr>
                <w:color w:val="000000"/>
                <w:sz w:val="20"/>
                <w:szCs w:val="20"/>
                <w:vertAlign w:val="superscript"/>
                <w:lang w:val="en-GB"/>
              </w:rPr>
              <w:t>-1</w:t>
            </w:r>
            <w:r w:rsidRPr="00B43E2D">
              <w:rPr>
                <w:color w:val="000000"/>
                <w:sz w:val="20"/>
                <w:szCs w:val="20"/>
                <w:lang w:val="en-GB"/>
              </w:rPr>
              <w:t>]</w:t>
            </w: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022D95" w:rsidP="00A9731D">
            <w:pPr>
              <w:spacing w:after="0" w:line="360" w:lineRule="auto"/>
              <w:jc w:val="center"/>
              <w:rPr>
                <w:sz w:val="20"/>
                <w:szCs w:val="20"/>
                <w:lang w:val="en-GB"/>
              </w:rPr>
            </w:pPr>
            <w:r w:rsidRPr="00B43E2D">
              <w:rPr>
                <w:sz w:val="20"/>
                <w:szCs w:val="20"/>
                <w:lang w:val="en-GB"/>
              </w:rPr>
              <w:t>K = 0.197 (2 yrs)</w:t>
            </w: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r w:rsidRPr="00B43E2D">
              <w:rPr>
                <w:sz w:val="20"/>
                <w:szCs w:val="20"/>
                <w:lang w:val="en-GB"/>
              </w:rPr>
              <w:t>mineralization constant of twigs, branches and coarse root litter</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022D95" w:rsidP="00A9731D">
            <w:pPr>
              <w:spacing w:after="0" w:line="360" w:lineRule="auto"/>
              <w:jc w:val="center"/>
              <w:rPr>
                <w:sz w:val="20"/>
                <w:szCs w:val="20"/>
                <w:lang w:val="en-GB"/>
              </w:rPr>
            </w:pPr>
            <w:r w:rsidRPr="00B43E2D">
              <w:rPr>
                <w:sz w:val="20"/>
                <w:szCs w:val="20"/>
                <w:lang w:val="en-GB"/>
              </w:rPr>
              <w:t>M</w:t>
            </w:r>
            <w:r w:rsidR="00A541BE" w:rsidRPr="00B43E2D">
              <w:rPr>
                <w:sz w:val="20"/>
                <w:szCs w:val="20"/>
                <w:lang w:val="en-GB"/>
              </w:rPr>
              <w:t>a</w:t>
            </w:r>
            <w:r w:rsidRPr="00B43E2D">
              <w:rPr>
                <w:sz w:val="20"/>
                <w:szCs w:val="20"/>
                <w:lang w:val="en-GB"/>
              </w:rPr>
              <w:t>cLean &amp; Wein (1978</w:t>
            </w:r>
            <w:r w:rsidR="00A72E50">
              <w:rPr>
                <w:sz w:val="20"/>
                <w:szCs w:val="20"/>
                <w:lang w:val="en-GB"/>
              </w:rPr>
              <w:t>, mcl-02</w:t>
            </w:r>
            <w:r w:rsidRPr="00B43E2D">
              <w:rPr>
                <w:sz w:val="20"/>
                <w:szCs w:val="20"/>
                <w:lang w:val="en-GB"/>
              </w:rPr>
              <w:t>)</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A72E50" w:rsidP="00A9731D">
            <w:pPr>
              <w:spacing w:after="0" w:line="360" w:lineRule="auto"/>
              <w:jc w:val="center"/>
              <w:rPr>
                <w:sz w:val="20"/>
                <w:szCs w:val="20"/>
                <w:lang w:val="en-GB"/>
              </w:rPr>
            </w:pPr>
            <w:r>
              <w:rPr>
                <w:sz w:val="20"/>
                <w:szCs w:val="20"/>
                <w:lang w:val="en-US"/>
              </w:rPr>
              <w:t>kin-03</w:t>
            </w:r>
          </w:p>
        </w:tc>
      </w:tr>
      <w:tr w:rsidR="003F1C75" w:rsidRPr="00B43E2D">
        <w:tblPrEx>
          <w:tblCellMar>
            <w:top w:w="0" w:type="dxa"/>
            <w:left w:w="0" w:type="dxa"/>
            <w:bottom w:w="0" w:type="dxa"/>
            <w:right w:w="0" w:type="dxa"/>
          </w:tblCellMar>
        </w:tblPrEx>
        <w:trPr>
          <w:trHeight w:val="315"/>
        </w:trPr>
        <w:tc>
          <w:tcPr>
            <w:tcW w:w="1134"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p>
        </w:tc>
        <w:tc>
          <w:tcPr>
            <w:tcW w:w="851"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color w:val="000000"/>
                <w:sz w:val="20"/>
                <w:szCs w:val="20"/>
                <w:lang w:val="en-GB"/>
              </w:rPr>
            </w:pPr>
            <w:r w:rsidRPr="00B43E2D">
              <w:rPr>
                <w:color w:val="000000"/>
                <w:sz w:val="20"/>
                <w:szCs w:val="20"/>
                <w:lang w:val="en-GB"/>
              </w:rPr>
              <w:t>[-]</w:t>
            </w:r>
          </w:p>
        </w:tc>
        <w:tc>
          <w:tcPr>
            <w:tcW w:w="992"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p>
        </w:tc>
        <w:tc>
          <w:tcPr>
            <w:tcW w:w="3119"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r w:rsidRPr="00B43E2D">
              <w:rPr>
                <w:sz w:val="20"/>
                <w:szCs w:val="20"/>
                <w:lang w:val="en-GB"/>
              </w:rPr>
              <w:t>synthesis coefficient of humus from twigs, branches and coarse root litter</w:t>
            </w: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3F1C75" w:rsidP="00A9731D">
            <w:pPr>
              <w:spacing w:after="0" w:line="360" w:lineRule="auto"/>
              <w:jc w:val="center"/>
              <w:rPr>
                <w:sz w:val="20"/>
                <w:szCs w:val="20"/>
                <w:lang w:val="en-GB"/>
              </w:rPr>
            </w:pPr>
          </w:p>
        </w:tc>
        <w:tc>
          <w:tcPr>
            <w:tcW w:w="2693" w:type="dxa"/>
            <w:tcBorders>
              <w:top w:val="single" w:sz="6" w:space="0" w:color="000000"/>
              <w:left w:val="single" w:sz="6" w:space="0" w:color="000000"/>
              <w:bottom w:val="single" w:sz="6" w:space="0" w:color="000000"/>
              <w:right w:val="single" w:sz="6" w:space="0" w:color="000000"/>
            </w:tcBorders>
          </w:tcPr>
          <w:p w:rsidR="003F1C75" w:rsidRPr="00B43E2D" w:rsidRDefault="00A72E50" w:rsidP="00A9731D">
            <w:pPr>
              <w:spacing w:after="0" w:line="360" w:lineRule="auto"/>
              <w:jc w:val="center"/>
              <w:rPr>
                <w:sz w:val="20"/>
                <w:szCs w:val="20"/>
                <w:lang w:val="en-GB"/>
              </w:rPr>
            </w:pPr>
            <w:r>
              <w:rPr>
                <w:sz w:val="20"/>
                <w:szCs w:val="20"/>
                <w:lang w:val="en-US"/>
              </w:rPr>
              <w:t>kin-03</w:t>
            </w:r>
          </w:p>
        </w:tc>
      </w:tr>
    </w:tbl>
    <w:p w:rsidR="003F1C75" w:rsidRPr="00B43E2D" w:rsidRDefault="003F1C75" w:rsidP="00A9731D">
      <w:pPr>
        <w:pStyle w:val="Body"/>
        <w:tabs>
          <w:tab w:val="left" w:pos="547"/>
        </w:tabs>
        <w:spacing w:line="280" w:lineRule="atLeast"/>
        <w:ind w:left="547" w:hanging="547"/>
        <w:rPr>
          <w:noProof/>
          <w:color w:val="000000"/>
          <w:sz w:val="20"/>
          <w:szCs w:val="20"/>
          <w:lang w:val="en-GB"/>
        </w:rPr>
      </w:pPr>
    </w:p>
    <w:p w:rsidR="0093306B" w:rsidRPr="008012AB" w:rsidRDefault="0093306B" w:rsidP="00A9731D">
      <w:pPr>
        <w:pStyle w:val="Body"/>
        <w:tabs>
          <w:tab w:val="left" w:pos="547"/>
        </w:tabs>
        <w:spacing w:line="280" w:lineRule="atLeast"/>
        <w:ind w:left="547" w:hanging="547"/>
        <w:rPr>
          <w:rFonts w:ascii="Arial" w:hAnsi="Arial" w:cs="Arial"/>
          <w:noProof/>
          <w:color w:val="000000"/>
          <w:lang w:val="en-GB"/>
        </w:rPr>
      </w:pPr>
      <w:r w:rsidRPr="0093306B">
        <w:rPr>
          <w:rFonts w:ascii="Arial" w:hAnsi="Arial" w:cs="Arial"/>
          <w:b/>
          <w:bCs/>
          <w:noProof/>
          <w:color w:val="000000"/>
          <w:lang w:val="en-GB"/>
        </w:rPr>
        <w:t>Literatur:</w:t>
      </w:r>
      <w:r w:rsidRPr="0093306B">
        <w:rPr>
          <w:rFonts w:ascii="Arial" w:hAnsi="Arial" w:cs="Arial"/>
          <w:noProof/>
          <w:color w:val="000000"/>
          <w:lang w:val="en-GB"/>
        </w:rPr>
        <w:t xml:space="preserve"> </w:t>
      </w:r>
    </w:p>
    <w:p w:rsidR="004A6D1D" w:rsidRPr="008012AB" w:rsidRDefault="008012AB" w:rsidP="00A9731D">
      <w:pPr>
        <w:spacing w:after="0" w:line="360" w:lineRule="auto"/>
        <w:rPr>
          <w:rFonts w:ascii="Arial" w:hAnsi="Arial" w:cs="Arial"/>
          <w:noProof/>
          <w:color w:val="000000"/>
          <w:lang w:val="en-GB"/>
        </w:rPr>
      </w:pPr>
      <w:r>
        <w:rPr>
          <w:rFonts w:ascii="Arial" w:hAnsi="Arial" w:cs="Arial"/>
          <w:lang w:val="en-GB"/>
        </w:rPr>
        <w:t>alb–</w:t>
      </w:r>
      <w:r w:rsidRPr="008012AB">
        <w:rPr>
          <w:rFonts w:ascii="Arial" w:hAnsi="Arial" w:cs="Arial"/>
          <w:lang w:val="en-GB"/>
        </w:rPr>
        <w:t xml:space="preserve">05, arc-01, </w:t>
      </w:r>
      <w:r w:rsidR="004A6D1D" w:rsidRPr="008012AB">
        <w:rPr>
          <w:rFonts w:ascii="Arial" w:hAnsi="Arial" w:cs="Arial"/>
          <w:lang w:val="en-GB"/>
        </w:rPr>
        <w:t xml:space="preserve">bar-11, </w:t>
      </w:r>
      <w:r w:rsidR="0093306B" w:rsidRPr="008012AB">
        <w:rPr>
          <w:rFonts w:ascii="Arial" w:hAnsi="Arial" w:cs="Arial"/>
          <w:b/>
          <w:bCs/>
          <w:color w:val="FF0000"/>
          <w:lang w:val="en-GB"/>
        </w:rPr>
        <w:t xml:space="preserve">bau – 02, </w:t>
      </w:r>
      <w:r w:rsidRPr="008012AB">
        <w:rPr>
          <w:rFonts w:ascii="Arial" w:hAnsi="Arial" w:cs="Arial"/>
          <w:lang w:val="en-GB"/>
        </w:rPr>
        <w:t xml:space="preserve">Cal-02, </w:t>
      </w:r>
      <w:r w:rsidR="004A6D1D" w:rsidRPr="008012AB">
        <w:rPr>
          <w:rFonts w:ascii="Arial" w:hAnsi="Arial" w:cs="Arial"/>
          <w:lang w:val="en-GB"/>
        </w:rPr>
        <w:t>cas-05,</w:t>
      </w:r>
      <w:r w:rsidRPr="008012AB">
        <w:rPr>
          <w:rFonts w:ascii="Arial" w:hAnsi="Arial" w:cs="Arial"/>
          <w:lang w:val="en-GB"/>
        </w:rPr>
        <w:t xml:space="preserve"> ceu-01, </w:t>
      </w:r>
      <w:r w:rsidR="0038653F" w:rsidRPr="0038653F">
        <w:rPr>
          <w:rFonts w:ascii="Arial" w:hAnsi="Arial" w:cs="Arial"/>
          <w:lang w:val="en-GB"/>
        </w:rPr>
        <w:t xml:space="preserve">che-05, </w:t>
      </w:r>
      <w:r w:rsidR="0093306B" w:rsidRPr="008012AB">
        <w:rPr>
          <w:rFonts w:ascii="Arial" w:hAnsi="Arial" w:cs="Arial"/>
          <w:lang w:val="en-GB"/>
        </w:rPr>
        <w:t xml:space="preserve">col-02, </w:t>
      </w:r>
      <w:r w:rsidRPr="008012AB">
        <w:rPr>
          <w:rFonts w:ascii="Arial" w:hAnsi="Arial" w:cs="Arial"/>
          <w:lang w:val="en-GB"/>
        </w:rPr>
        <w:t xml:space="preserve">Cum-01, </w:t>
      </w:r>
      <w:r w:rsidR="0093306B" w:rsidRPr="008012AB">
        <w:rPr>
          <w:rFonts w:ascii="Arial" w:hAnsi="Arial" w:cs="Arial"/>
          <w:lang w:val="en-GB"/>
        </w:rPr>
        <w:t xml:space="preserve">des-01, </w:t>
      </w:r>
      <w:r w:rsidR="004A6D1D" w:rsidRPr="008012AB">
        <w:rPr>
          <w:rFonts w:ascii="Arial" w:hAnsi="Arial" w:cs="Arial"/>
          <w:lang w:val="en-GB"/>
        </w:rPr>
        <w:t xml:space="preserve">gie-02, gie-04, </w:t>
      </w:r>
      <w:r w:rsidR="0093306B" w:rsidRPr="008012AB">
        <w:rPr>
          <w:rFonts w:ascii="Arial" w:hAnsi="Arial" w:cs="Arial"/>
          <w:lang w:val="en-GB"/>
        </w:rPr>
        <w:t xml:space="preserve">gow-03, </w:t>
      </w:r>
      <w:r w:rsidR="004A6D1D" w:rsidRPr="008012AB">
        <w:rPr>
          <w:rFonts w:ascii="Arial" w:hAnsi="Arial" w:cs="Arial"/>
          <w:lang w:val="en-GB"/>
        </w:rPr>
        <w:t xml:space="preserve">hak-01, </w:t>
      </w:r>
      <w:r w:rsidR="0093306B" w:rsidRPr="008012AB">
        <w:rPr>
          <w:rFonts w:ascii="Arial" w:hAnsi="Arial" w:cs="Arial"/>
          <w:lang w:val="en-GB"/>
        </w:rPr>
        <w:t>han-06, han-07,</w:t>
      </w:r>
      <w:r w:rsidR="004A6D1D" w:rsidRPr="008012AB">
        <w:rPr>
          <w:rFonts w:ascii="Arial" w:hAnsi="Arial" w:cs="Arial"/>
          <w:lang w:val="en-GB"/>
        </w:rPr>
        <w:t xml:space="preserve"> hol-03, joh-12, </w:t>
      </w:r>
      <w:r w:rsidR="0093306B" w:rsidRPr="008012AB">
        <w:rPr>
          <w:rFonts w:ascii="Arial" w:hAnsi="Arial" w:cs="Arial"/>
          <w:lang w:val="en-GB"/>
        </w:rPr>
        <w:t xml:space="preserve">jug-02, Kin-03, </w:t>
      </w:r>
      <w:r w:rsidRPr="008012AB">
        <w:rPr>
          <w:rFonts w:ascii="Arial" w:hAnsi="Arial" w:cs="Arial"/>
          <w:lang w:val="en-GB"/>
        </w:rPr>
        <w:t xml:space="preserve">köc – 01, </w:t>
      </w:r>
      <w:r w:rsidR="0093306B" w:rsidRPr="008012AB">
        <w:rPr>
          <w:rFonts w:ascii="Arial" w:hAnsi="Arial" w:cs="Arial"/>
          <w:lang w:val="en-GB"/>
        </w:rPr>
        <w:t xml:space="preserve">kru-05, </w:t>
      </w:r>
      <w:r w:rsidR="004A6D1D" w:rsidRPr="008012AB">
        <w:rPr>
          <w:rFonts w:ascii="Arial" w:hAnsi="Arial" w:cs="Arial"/>
          <w:lang w:val="en-GB"/>
        </w:rPr>
        <w:t>lee-02,</w:t>
      </w:r>
      <w:r w:rsidRPr="008012AB">
        <w:rPr>
          <w:rFonts w:ascii="Arial" w:hAnsi="Arial" w:cs="Arial"/>
          <w:lang w:val="en-GB"/>
        </w:rPr>
        <w:t xml:space="preserve"> </w:t>
      </w:r>
      <w:r w:rsidR="004A6D1D" w:rsidRPr="008012AB">
        <w:rPr>
          <w:rFonts w:ascii="Arial" w:hAnsi="Arial" w:cs="Arial"/>
          <w:lang w:val="en-GB"/>
        </w:rPr>
        <w:t xml:space="preserve">lin-08, </w:t>
      </w:r>
      <w:r w:rsidRPr="008012AB">
        <w:rPr>
          <w:rFonts w:ascii="Arial" w:hAnsi="Arial" w:cs="Arial"/>
          <w:lang w:val="en-GB"/>
        </w:rPr>
        <w:t xml:space="preserve">lin-09, lin-11, </w:t>
      </w:r>
      <w:r w:rsidR="004A6D1D" w:rsidRPr="008012AB">
        <w:rPr>
          <w:rFonts w:ascii="Arial" w:hAnsi="Arial" w:cs="Arial"/>
          <w:lang w:val="en-GB"/>
        </w:rPr>
        <w:t xml:space="preserve">man-04, </w:t>
      </w:r>
      <w:r w:rsidRPr="008012AB">
        <w:rPr>
          <w:rFonts w:ascii="Arial" w:hAnsi="Arial" w:cs="Arial"/>
          <w:lang w:val="en-GB"/>
        </w:rPr>
        <w:t xml:space="preserve">mil – 09, </w:t>
      </w:r>
      <w:r w:rsidR="004A6D1D" w:rsidRPr="008012AB">
        <w:rPr>
          <w:rFonts w:ascii="Arial" w:hAnsi="Arial" w:cs="Arial"/>
          <w:lang w:val="en-GB"/>
        </w:rPr>
        <w:t xml:space="preserve">mou-03, nii-01, nii-02, </w:t>
      </w:r>
      <w:r w:rsidR="0093306B" w:rsidRPr="008012AB">
        <w:rPr>
          <w:rFonts w:ascii="Arial" w:hAnsi="Arial" w:cs="Arial"/>
          <w:lang w:val="en-GB"/>
        </w:rPr>
        <w:t xml:space="preserve">nii-03, nii-04, </w:t>
      </w:r>
      <w:r w:rsidR="004A6D1D" w:rsidRPr="008012AB">
        <w:rPr>
          <w:rFonts w:ascii="Arial" w:hAnsi="Arial" w:cs="Arial"/>
          <w:lang w:val="en-GB"/>
        </w:rPr>
        <w:t>nii-05, nii-08, nii-10, pel-07,</w:t>
      </w:r>
      <w:r w:rsidRPr="008012AB">
        <w:rPr>
          <w:rFonts w:ascii="Arial" w:hAnsi="Arial" w:cs="Arial"/>
          <w:lang w:val="en-GB"/>
        </w:rPr>
        <w:t xml:space="preserve"> per – 05, Rei-05,</w:t>
      </w:r>
      <w:r w:rsidR="004A6D1D" w:rsidRPr="008012AB">
        <w:rPr>
          <w:rFonts w:ascii="Arial" w:hAnsi="Arial" w:cs="Arial"/>
          <w:lang w:val="en-GB"/>
        </w:rPr>
        <w:t xml:space="preserve"> </w:t>
      </w:r>
      <w:r w:rsidRPr="008012AB">
        <w:rPr>
          <w:rFonts w:ascii="Arial" w:hAnsi="Arial" w:cs="Arial"/>
          <w:lang w:val="en-GB"/>
        </w:rPr>
        <w:t xml:space="preserve">ROCK, </w:t>
      </w:r>
      <w:r w:rsidR="004A6D1D" w:rsidRPr="008012AB">
        <w:rPr>
          <w:rFonts w:ascii="Arial" w:hAnsi="Arial" w:cs="Arial"/>
          <w:lang w:val="en-GB"/>
        </w:rPr>
        <w:t xml:space="preserve">rod-03, </w:t>
      </w:r>
      <w:r w:rsidRPr="008012AB">
        <w:rPr>
          <w:rFonts w:ascii="Arial" w:hAnsi="Arial" w:cs="Arial"/>
          <w:lang w:val="en-GB"/>
        </w:rPr>
        <w:t xml:space="preserve">rua – 01, </w:t>
      </w:r>
      <w:r w:rsidR="004A6D1D" w:rsidRPr="008012AB">
        <w:rPr>
          <w:rFonts w:ascii="Arial" w:hAnsi="Arial" w:cs="Arial"/>
          <w:lang w:val="en-GB"/>
        </w:rPr>
        <w:t xml:space="preserve">ryt-01, </w:t>
      </w:r>
      <w:r w:rsidRPr="008012AB">
        <w:rPr>
          <w:rFonts w:ascii="Arial" w:hAnsi="Arial" w:cs="Arial"/>
          <w:lang w:val="en-GB"/>
        </w:rPr>
        <w:t xml:space="preserve">sca-02, </w:t>
      </w:r>
      <w:r w:rsidR="004A6D1D" w:rsidRPr="008012AB">
        <w:rPr>
          <w:rFonts w:ascii="Arial" w:hAnsi="Arial" w:cs="Arial"/>
          <w:lang w:val="en-GB"/>
        </w:rPr>
        <w:t xml:space="preserve">Tel-01, tri-02, </w:t>
      </w:r>
      <w:r w:rsidRPr="008012AB">
        <w:rPr>
          <w:rFonts w:ascii="Arial" w:hAnsi="Arial" w:cs="Arial"/>
          <w:lang w:val="en-GB"/>
        </w:rPr>
        <w:t xml:space="preserve">war-08, yu-01, yu-02 </w:t>
      </w:r>
      <w:r w:rsidR="0093306B" w:rsidRPr="008012AB">
        <w:rPr>
          <w:rFonts w:ascii="Arial" w:hAnsi="Arial" w:cs="Arial"/>
          <w:b/>
          <w:bCs/>
          <w:color w:val="FF0000"/>
          <w:lang w:val="en-GB"/>
        </w:rPr>
        <w:t xml:space="preserve"> </w:t>
      </w:r>
    </w:p>
    <w:p w:rsidR="004A6D1D" w:rsidRPr="008012AB" w:rsidRDefault="004A6D1D" w:rsidP="00A9731D">
      <w:pPr>
        <w:spacing w:after="0" w:line="360" w:lineRule="auto"/>
        <w:rPr>
          <w:rFonts w:ascii="Arial" w:hAnsi="Arial" w:cs="Arial"/>
          <w:lang w:val="en-GB"/>
        </w:rPr>
      </w:pPr>
    </w:p>
    <w:p w:rsidR="0093306B" w:rsidRPr="004A6D1D" w:rsidRDefault="0093306B" w:rsidP="00A9731D">
      <w:pPr>
        <w:pStyle w:val="Body"/>
        <w:tabs>
          <w:tab w:val="left" w:pos="547"/>
        </w:tabs>
        <w:spacing w:line="280" w:lineRule="atLeast"/>
        <w:ind w:left="547" w:hanging="547"/>
        <w:rPr>
          <w:rFonts w:ascii="Arial" w:hAnsi="Arial" w:cs="Arial"/>
          <w:lang w:val="en-GB"/>
        </w:rPr>
      </w:pPr>
    </w:p>
    <w:p w:rsidR="0093306B" w:rsidRPr="0038653F" w:rsidRDefault="008012AB" w:rsidP="00A9731D">
      <w:pPr>
        <w:spacing w:after="0" w:line="360" w:lineRule="auto"/>
        <w:jc w:val="left"/>
        <w:rPr>
          <w:rFonts w:ascii="Arial" w:hAnsi="Arial" w:cs="Arial"/>
          <w:lang w:val="fi-FI"/>
        </w:rPr>
      </w:pPr>
      <w:r w:rsidRPr="008012AB">
        <w:rPr>
          <w:rFonts w:ascii="Arial" w:hAnsi="Arial" w:cs="Arial"/>
        </w:rPr>
        <w:t xml:space="preserve">Bassman et al. 2001 (P. deltoides), Eigene Daten (Aspenfläche, Verh. Stamm:Äste), Grigal &amp; Ohmann (1977), Johansson 1999, </w:t>
      </w:r>
      <w:r w:rsidR="0038653F" w:rsidRPr="008012AB">
        <w:rPr>
          <w:rFonts w:ascii="Arial" w:hAnsi="Arial" w:cs="Arial"/>
        </w:rPr>
        <w:t xml:space="preserve">Korsmo (1995), Liesebach et al. 1999, </w:t>
      </w:r>
      <w:r w:rsidR="0093306B" w:rsidRPr="008012AB">
        <w:rPr>
          <w:rFonts w:ascii="Arial" w:hAnsi="Arial" w:cs="Arial"/>
        </w:rPr>
        <w:t xml:space="preserve">MacLean &amp; Wein 1978, </w:t>
      </w:r>
      <w:r w:rsidR="0038653F" w:rsidRPr="008012AB">
        <w:rPr>
          <w:rFonts w:ascii="Arial" w:hAnsi="Arial" w:cs="Arial"/>
        </w:rPr>
        <w:t>Niinemets &amp; Kull (1998),</w:t>
      </w:r>
      <w:r w:rsidR="0038653F">
        <w:rPr>
          <w:rFonts w:ascii="Arial" w:hAnsi="Arial" w:cs="Arial"/>
        </w:rPr>
        <w:t xml:space="preserve"> </w:t>
      </w:r>
      <w:r w:rsidR="0038653F" w:rsidRPr="008012AB">
        <w:rPr>
          <w:rFonts w:ascii="Arial" w:hAnsi="Arial" w:cs="Arial"/>
        </w:rPr>
        <w:t xml:space="preserve">Osawa &amp; Kurachi 2004 (am. </w:t>
      </w:r>
      <w:r w:rsidR="0038653F" w:rsidRPr="0038653F">
        <w:rPr>
          <w:rFonts w:ascii="Arial" w:hAnsi="Arial" w:cs="Arial"/>
        </w:rPr>
        <w:t>Aspe)</w:t>
      </w:r>
      <w:r w:rsidR="0038653F">
        <w:rPr>
          <w:rFonts w:ascii="Arial" w:hAnsi="Arial" w:cs="Arial"/>
        </w:rPr>
        <w:t xml:space="preserve">, </w:t>
      </w:r>
      <w:r w:rsidRPr="008012AB">
        <w:rPr>
          <w:rFonts w:ascii="Arial" w:hAnsi="Arial" w:cs="Arial"/>
        </w:rPr>
        <w:t>Pastor &amp; Bockheim 1981</w:t>
      </w:r>
      <w:r w:rsidR="0038653F">
        <w:rPr>
          <w:rFonts w:ascii="Arial" w:hAnsi="Arial" w:cs="Arial"/>
        </w:rPr>
        <w:t xml:space="preserve"> (</w:t>
      </w:r>
      <w:r w:rsidRPr="008012AB">
        <w:rPr>
          <w:rFonts w:ascii="Arial" w:hAnsi="Arial" w:cs="Arial"/>
        </w:rPr>
        <w:t>P. tremuloides, mit Ast- u. Blattwerten</w:t>
      </w:r>
      <w:r w:rsidR="0038653F">
        <w:rPr>
          <w:rFonts w:ascii="Arial" w:hAnsi="Arial" w:cs="Arial"/>
        </w:rPr>
        <w:t>)</w:t>
      </w:r>
      <w:r w:rsidRPr="008012AB">
        <w:rPr>
          <w:rFonts w:ascii="Arial" w:hAnsi="Arial" w:cs="Arial"/>
        </w:rPr>
        <w:t xml:space="preserve">, </w:t>
      </w:r>
      <w:r w:rsidR="0038653F" w:rsidRPr="0038653F">
        <w:rPr>
          <w:rFonts w:ascii="Arial" w:hAnsi="Arial" w:cs="Arial"/>
        </w:rPr>
        <w:t xml:space="preserve">Perala (1995), Perala et al. </w:t>
      </w:r>
      <w:r w:rsidR="0038653F" w:rsidRPr="0093306B">
        <w:rPr>
          <w:rFonts w:ascii="Arial" w:hAnsi="Arial" w:cs="Arial"/>
          <w:lang w:val="fi-FI"/>
        </w:rPr>
        <w:t>(1996)</w:t>
      </w:r>
      <w:r w:rsidR="0038653F">
        <w:rPr>
          <w:rFonts w:ascii="Arial" w:hAnsi="Arial" w:cs="Arial"/>
        </w:rPr>
        <w:t xml:space="preserve">, </w:t>
      </w:r>
      <w:r w:rsidR="0038653F" w:rsidRPr="008012AB">
        <w:rPr>
          <w:rFonts w:ascii="Arial" w:hAnsi="Arial" w:cs="Arial"/>
        </w:rPr>
        <w:t xml:space="preserve">Rademacher / NFV, </w:t>
      </w:r>
      <w:r w:rsidR="0093306B" w:rsidRPr="008012AB">
        <w:rPr>
          <w:rFonts w:ascii="Arial" w:hAnsi="Arial" w:cs="Arial"/>
          <w:b/>
          <w:bCs/>
          <w:color w:val="FF0000"/>
        </w:rPr>
        <w:t>Ruark &amp; Bockheim `87</w:t>
      </w:r>
      <w:r w:rsidR="0093306B" w:rsidRPr="008012AB">
        <w:rPr>
          <w:rFonts w:ascii="Arial" w:hAnsi="Arial" w:cs="Arial"/>
        </w:rPr>
        <w:t>, Telfer</w:t>
      </w:r>
      <w:r w:rsidR="0038653F">
        <w:rPr>
          <w:rFonts w:ascii="Arial" w:hAnsi="Arial" w:cs="Arial"/>
        </w:rPr>
        <w:t xml:space="preserve"> </w:t>
      </w:r>
      <w:r w:rsidR="0093306B" w:rsidRPr="008012AB">
        <w:rPr>
          <w:rFonts w:ascii="Arial" w:hAnsi="Arial" w:cs="Arial"/>
        </w:rPr>
        <w:t>1969</w:t>
      </w:r>
      <w:r w:rsidR="0038653F">
        <w:rPr>
          <w:rFonts w:ascii="Arial" w:hAnsi="Arial" w:cs="Arial"/>
        </w:rPr>
        <w:t xml:space="preserve"> (</w:t>
      </w:r>
      <w:r w:rsidR="0093306B" w:rsidRPr="008012AB">
        <w:rPr>
          <w:rFonts w:ascii="Arial" w:hAnsi="Arial" w:cs="Arial"/>
        </w:rPr>
        <w:t>nach Smith &amp; Brand (1983)</w:t>
      </w:r>
      <w:r w:rsidR="0038653F">
        <w:rPr>
          <w:rFonts w:ascii="Arial" w:hAnsi="Arial" w:cs="Arial"/>
        </w:rPr>
        <w:t>)</w:t>
      </w:r>
    </w:p>
    <w:sectPr w:rsidR="0093306B" w:rsidRPr="0038653F">
      <w:footerReference w:type="default" r:id="rId8"/>
      <w:type w:val="oddPage"/>
      <w:pgSz w:w="16840" w:h="11907" w:orient="landscape" w:code="9"/>
      <w:pgMar w:top="1418" w:right="851" w:bottom="851" w:left="851" w:header="709" w:footer="709" w:gutter="0"/>
      <w:lnNumType w:countBy="1"/>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784" w:rsidRDefault="00624784">
      <w:r>
        <w:separator/>
      </w:r>
    </w:p>
  </w:endnote>
  <w:endnote w:type="continuationSeparator" w:id="0">
    <w:p w:rsidR="00624784" w:rsidRDefault="00624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C12" w:rsidRDefault="00B24C12" w:rsidP="004225E4">
    <w:pPr>
      <w:pStyle w:val="Fuzeile"/>
      <w:framePr w:wrap="auto"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C861A2">
      <w:rPr>
        <w:rStyle w:val="Seitenzahl"/>
        <w:noProof/>
      </w:rPr>
      <w:t>2</w:t>
    </w:r>
    <w:r>
      <w:rPr>
        <w:rStyle w:val="Seitenzahl"/>
      </w:rPr>
      <w:fldChar w:fldCharType="end"/>
    </w:r>
  </w:p>
  <w:p w:rsidR="00B24C12" w:rsidRDefault="00B24C12" w:rsidP="00B24C12">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784" w:rsidRDefault="00624784">
      <w:r>
        <w:separator/>
      </w:r>
    </w:p>
  </w:footnote>
  <w:footnote w:type="continuationSeparator" w:id="0">
    <w:p w:rsidR="00624784" w:rsidRDefault="006247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05910"/>
    <w:multiLevelType w:val="multilevel"/>
    <w:tmpl w:val="E42045A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FF10E58"/>
    <w:multiLevelType w:val="multilevel"/>
    <w:tmpl w:val="DE4824FC"/>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BEB003A"/>
    <w:multiLevelType w:val="singleLevel"/>
    <w:tmpl w:val="D6E4A97E"/>
    <w:lvl w:ilvl="0">
      <w:start w:val="1"/>
      <w:numFmt w:val="upperLetter"/>
      <w:lvlText w:val="%1)"/>
      <w:lvlJc w:val="left"/>
      <w:pPr>
        <w:tabs>
          <w:tab w:val="num" w:pos="360"/>
        </w:tabs>
        <w:ind w:left="360" w:hanging="360"/>
      </w:pPr>
      <w:rPr>
        <w:rFonts w:hint="default"/>
      </w:rPr>
    </w:lvl>
  </w:abstractNum>
  <w:abstractNum w:abstractNumId="3">
    <w:nsid w:val="433B6D72"/>
    <w:multiLevelType w:val="multilevel"/>
    <w:tmpl w:val="D6DAEED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51BF5415"/>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56DB60AA"/>
    <w:multiLevelType w:val="multilevel"/>
    <w:tmpl w:val="4ECE9BE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630802CA"/>
    <w:multiLevelType w:val="multilevel"/>
    <w:tmpl w:val="782E04C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4625B67"/>
    <w:multiLevelType w:val="singleLevel"/>
    <w:tmpl w:val="04070017"/>
    <w:lvl w:ilvl="0">
      <w:start w:val="1"/>
      <w:numFmt w:val="lowerLetter"/>
      <w:lvlText w:val="%1)"/>
      <w:lvlJc w:val="left"/>
      <w:pPr>
        <w:tabs>
          <w:tab w:val="num" w:pos="360"/>
        </w:tabs>
        <w:ind w:left="360" w:hanging="360"/>
      </w:pPr>
      <w:rPr>
        <w:rFonts w:hint="default"/>
      </w:rPr>
    </w:lvl>
  </w:abstractNum>
  <w:abstractNum w:abstractNumId="8">
    <w:nsid w:val="6EB8602B"/>
    <w:multiLevelType w:val="multilevel"/>
    <w:tmpl w:val="2746FB7E"/>
    <w:lvl w:ilvl="0">
      <w:start w:val="1"/>
      <w:numFmt w:val="decimal"/>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num w:numId="1">
    <w:abstractNumId w:val="2"/>
  </w:num>
  <w:num w:numId="2">
    <w:abstractNumId w:val="7"/>
  </w:num>
  <w:num w:numId="3">
    <w:abstractNumId w:val="4"/>
  </w:num>
  <w:num w:numId="4">
    <w:abstractNumId w:val="1"/>
  </w:num>
  <w:num w:numId="5">
    <w:abstractNumId w:val="3"/>
  </w:num>
  <w:num w:numId="6">
    <w:abstractNumId w:val="5"/>
  </w:num>
  <w:num w:numId="7">
    <w:abstractNumId w:val="8"/>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F41"/>
    <w:rsid w:val="00014B85"/>
    <w:rsid w:val="0001528B"/>
    <w:rsid w:val="00022D95"/>
    <w:rsid w:val="00022DD9"/>
    <w:rsid w:val="00063D8C"/>
    <w:rsid w:val="00071187"/>
    <w:rsid w:val="0008578D"/>
    <w:rsid w:val="0009129E"/>
    <w:rsid w:val="000D0B8A"/>
    <w:rsid w:val="000D2173"/>
    <w:rsid w:val="000D5A4C"/>
    <w:rsid w:val="000E4D43"/>
    <w:rsid w:val="000F26A5"/>
    <w:rsid w:val="000F3932"/>
    <w:rsid w:val="00135664"/>
    <w:rsid w:val="0014053B"/>
    <w:rsid w:val="0014744F"/>
    <w:rsid w:val="00152706"/>
    <w:rsid w:val="00152A95"/>
    <w:rsid w:val="001550E4"/>
    <w:rsid w:val="00155F21"/>
    <w:rsid w:val="001A1BCF"/>
    <w:rsid w:val="001B6844"/>
    <w:rsid w:val="001D2432"/>
    <w:rsid w:val="002274DB"/>
    <w:rsid w:val="0023045E"/>
    <w:rsid w:val="0023187F"/>
    <w:rsid w:val="002521C0"/>
    <w:rsid w:val="002613F2"/>
    <w:rsid w:val="00292658"/>
    <w:rsid w:val="002A0176"/>
    <w:rsid w:val="002A7210"/>
    <w:rsid w:val="0036193E"/>
    <w:rsid w:val="003643AB"/>
    <w:rsid w:val="0038653F"/>
    <w:rsid w:val="003A1E09"/>
    <w:rsid w:val="003F1C75"/>
    <w:rsid w:val="00401881"/>
    <w:rsid w:val="0040385E"/>
    <w:rsid w:val="004225E4"/>
    <w:rsid w:val="00422DFD"/>
    <w:rsid w:val="00461E5F"/>
    <w:rsid w:val="00467223"/>
    <w:rsid w:val="00471EC4"/>
    <w:rsid w:val="004A3080"/>
    <w:rsid w:val="004A6D1D"/>
    <w:rsid w:val="004B45CC"/>
    <w:rsid w:val="00523B76"/>
    <w:rsid w:val="00523C26"/>
    <w:rsid w:val="005353E2"/>
    <w:rsid w:val="00553C47"/>
    <w:rsid w:val="005977E9"/>
    <w:rsid w:val="005A6AF1"/>
    <w:rsid w:val="005B2AD2"/>
    <w:rsid w:val="005E6166"/>
    <w:rsid w:val="005F1049"/>
    <w:rsid w:val="005F7664"/>
    <w:rsid w:val="00624784"/>
    <w:rsid w:val="00636BE5"/>
    <w:rsid w:val="00660668"/>
    <w:rsid w:val="006724FA"/>
    <w:rsid w:val="00683F61"/>
    <w:rsid w:val="006C1CC0"/>
    <w:rsid w:val="006C1DC5"/>
    <w:rsid w:val="006D4288"/>
    <w:rsid w:val="006F3CC5"/>
    <w:rsid w:val="006F4617"/>
    <w:rsid w:val="00712D06"/>
    <w:rsid w:val="007263E5"/>
    <w:rsid w:val="00745D1A"/>
    <w:rsid w:val="00770D29"/>
    <w:rsid w:val="00772DBC"/>
    <w:rsid w:val="007836EA"/>
    <w:rsid w:val="007A0490"/>
    <w:rsid w:val="007A2AFF"/>
    <w:rsid w:val="007B7456"/>
    <w:rsid w:val="007C6836"/>
    <w:rsid w:val="007D25E3"/>
    <w:rsid w:val="008012AB"/>
    <w:rsid w:val="0082416B"/>
    <w:rsid w:val="008266AC"/>
    <w:rsid w:val="0083086E"/>
    <w:rsid w:val="008848A4"/>
    <w:rsid w:val="008A4594"/>
    <w:rsid w:val="008C3635"/>
    <w:rsid w:val="008D54BD"/>
    <w:rsid w:val="00901B9F"/>
    <w:rsid w:val="0092529E"/>
    <w:rsid w:val="0093306B"/>
    <w:rsid w:val="0093477A"/>
    <w:rsid w:val="009713E7"/>
    <w:rsid w:val="00991A77"/>
    <w:rsid w:val="009D1901"/>
    <w:rsid w:val="009F3908"/>
    <w:rsid w:val="009F5D67"/>
    <w:rsid w:val="00A0661C"/>
    <w:rsid w:val="00A15696"/>
    <w:rsid w:val="00A53F20"/>
    <w:rsid w:val="00A541BE"/>
    <w:rsid w:val="00A641DA"/>
    <w:rsid w:val="00A72E50"/>
    <w:rsid w:val="00A83CDD"/>
    <w:rsid w:val="00A9731D"/>
    <w:rsid w:val="00AC6419"/>
    <w:rsid w:val="00AD5A30"/>
    <w:rsid w:val="00AE3CA6"/>
    <w:rsid w:val="00AF1C3A"/>
    <w:rsid w:val="00B0659D"/>
    <w:rsid w:val="00B07CAD"/>
    <w:rsid w:val="00B24C12"/>
    <w:rsid w:val="00B36148"/>
    <w:rsid w:val="00B42CD0"/>
    <w:rsid w:val="00B43E2D"/>
    <w:rsid w:val="00B61395"/>
    <w:rsid w:val="00B622C2"/>
    <w:rsid w:val="00B62387"/>
    <w:rsid w:val="00B66DAE"/>
    <w:rsid w:val="00BA0596"/>
    <w:rsid w:val="00C202C9"/>
    <w:rsid w:val="00C27758"/>
    <w:rsid w:val="00C36C01"/>
    <w:rsid w:val="00C4171E"/>
    <w:rsid w:val="00C861A2"/>
    <w:rsid w:val="00C92104"/>
    <w:rsid w:val="00CB625B"/>
    <w:rsid w:val="00CD7BD0"/>
    <w:rsid w:val="00D26195"/>
    <w:rsid w:val="00D446C6"/>
    <w:rsid w:val="00D44C83"/>
    <w:rsid w:val="00D8560A"/>
    <w:rsid w:val="00D87731"/>
    <w:rsid w:val="00DA3E3B"/>
    <w:rsid w:val="00DB0295"/>
    <w:rsid w:val="00DC0E0A"/>
    <w:rsid w:val="00DC5C06"/>
    <w:rsid w:val="00DC62E1"/>
    <w:rsid w:val="00DF067F"/>
    <w:rsid w:val="00E045EA"/>
    <w:rsid w:val="00E415C0"/>
    <w:rsid w:val="00E83003"/>
    <w:rsid w:val="00EC3E4D"/>
    <w:rsid w:val="00EC50DA"/>
    <w:rsid w:val="00ED77AF"/>
    <w:rsid w:val="00F06583"/>
    <w:rsid w:val="00F55F41"/>
    <w:rsid w:val="00F623F6"/>
    <w:rsid w:val="00F7088E"/>
    <w:rsid w:val="00F70DDC"/>
    <w:rsid w:val="00F73ADE"/>
    <w:rsid w:val="00FE3196"/>
    <w:rsid w:val="00FF44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autoSpaceDE w:val="0"/>
      <w:autoSpaceDN w:val="0"/>
      <w:spacing w:after="240" w:line="480" w:lineRule="auto"/>
      <w:jc w:val="both"/>
    </w:pPr>
    <w:rPr>
      <w:sz w:val="24"/>
      <w:szCs w:val="24"/>
    </w:rPr>
  </w:style>
  <w:style w:type="paragraph" w:styleId="berschrift1">
    <w:name w:val="heading 1"/>
    <w:basedOn w:val="Standard"/>
    <w:next w:val="Standard"/>
    <w:qFormat/>
    <w:pPr>
      <w:keepNext/>
      <w:spacing w:before="240" w:after="120"/>
      <w:jc w:val="center"/>
      <w:outlineLvl w:val="0"/>
    </w:pPr>
    <w:rPr>
      <w:b/>
      <w:bCs/>
      <w:caps/>
      <w:kern w:val="28"/>
      <w:sz w:val="36"/>
      <w:szCs w:val="36"/>
    </w:rPr>
  </w:style>
  <w:style w:type="paragraph" w:styleId="berschrift2">
    <w:name w:val="heading 2"/>
    <w:basedOn w:val="Standard"/>
    <w:next w:val="Standard"/>
    <w:qFormat/>
    <w:pPr>
      <w:keepNext/>
      <w:spacing w:before="240" w:after="120"/>
      <w:outlineLvl w:val="1"/>
    </w:pPr>
    <w:rPr>
      <w:b/>
      <w:bCs/>
      <w:sz w:val="28"/>
      <w:szCs w:val="28"/>
    </w:rPr>
  </w:style>
  <w:style w:type="paragraph" w:styleId="berschrift3">
    <w:name w:val="heading 3"/>
    <w:basedOn w:val="Standard"/>
    <w:next w:val="Standard"/>
    <w:qFormat/>
    <w:pPr>
      <w:keepNext/>
      <w:spacing w:before="240" w:after="60"/>
      <w:outlineLvl w:val="2"/>
    </w:pPr>
    <w:rPr>
      <w:i/>
      <w:iCs/>
      <w:sz w:val="28"/>
      <w:szCs w:val="28"/>
    </w:rPr>
  </w:style>
  <w:style w:type="paragraph" w:styleId="berschrift4">
    <w:name w:val="heading 4"/>
    <w:basedOn w:val="Standard"/>
    <w:next w:val="Standard"/>
    <w:qFormat/>
    <w:pPr>
      <w:keepNext/>
      <w:spacing w:before="240" w:after="60"/>
      <w:outlineLvl w:val="3"/>
    </w:pPr>
    <w:rPr>
      <w:rFonts w:ascii="Arial" w:hAnsi="Arial" w:cs="Arial"/>
      <w:b/>
      <w:bCs/>
    </w:rPr>
  </w:style>
  <w:style w:type="paragraph" w:styleId="berschrift5">
    <w:name w:val="heading 5"/>
    <w:basedOn w:val="Standard"/>
    <w:next w:val="Standard"/>
    <w:qFormat/>
    <w:pPr>
      <w:spacing w:before="240" w:after="60"/>
      <w:outlineLvl w:val="4"/>
    </w:pPr>
    <w:rPr>
      <w:sz w:val="22"/>
      <w:szCs w:val="22"/>
    </w:rPr>
  </w:style>
  <w:style w:type="paragraph" w:styleId="berschrift6">
    <w:name w:val="heading 6"/>
    <w:basedOn w:val="Standard"/>
    <w:next w:val="Standard"/>
    <w:qFormat/>
    <w:pPr>
      <w:spacing w:before="240" w:after="60"/>
      <w:outlineLvl w:val="5"/>
    </w:pPr>
    <w:rPr>
      <w:i/>
      <w:iCs/>
      <w:sz w:val="22"/>
      <w:szCs w:val="22"/>
    </w:rPr>
  </w:style>
  <w:style w:type="paragraph" w:styleId="berschrift7">
    <w:name w:val="heading 7"/>
    <w:basedOn w:val="Standard"/>
    <w:next w:val="Standard"/>
    <w:qFormat/>
    <w:pPr>
      <w:spacing w:before="240" w:after="60"/>
      <w:outlineLvl w:val="6"/>
    </w:pPr>
    <w:rPr>
      <w:rFonts w:ascii="Arial" w:hAnsi="Arial" w:cs="Arial"/>
      <w:sz w:val="20"/>
      <w:szCs w:val="20"/>
    </w:rPr>
  </w:style>
  <w:style w:type="paragraph" w:styleId="berschrift8">
    <w:name w:val="heading 8"/>
    <w:basedOn w:val="Standard"/>
    <w:next w:val="Standard"/>
    <w:qFormat/>
    <w:pPr>
      <w:spacing w:before="240" w:after="60"/>
      <w:outlineLvl w:val="7"/>
    </w:pPr>
    <w:rPr>
      <w:rFonts w:ascii="Arial" w:hAnsi="Arial" w:cs="Arial"/>
      <w:i/>
      <w:iCs/>
      <w:sz w:val="20"/>
      <w:szCs w:val="20"/>
    </w:rPr>
  </w:style>
  <w:style w:type="paragraph" w:styleId="berschrift9">
    <w:name w:val="heading 9"/>
    <w:basedOn w:val="Standard"/>
    <w:next w:val="Standard"/>
    <w:qFormat/>
    <w:pPr>
      <w:spacing w:before="240" w:after="60"/>
      <w:outlineLvl w:val="8"/>
    </w:pPr>
    <w:rPr>
      <w:rFonts w:ascii="Arial" w:hAnsi="Arial" w:cs="Arial"/>
      <w:b/>
      <w:bCs/>
      <w:i/>
      <w:iCs/>
      <w:sz w:val="18"/>
      <w:szCs w:val="1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character" w:styleId="Zeilennummer">
    <w:name w:val="line number"/>
    <w:basedOn w:val="Absatz-Standardschriftart"/>
  </w:style>
  <w:style w:type="paragraph" w:customStyle="1" w:styleId="Figure">
    <w:name w:val="Figure"/>
    <w:basedOn w:val="Standard"/>
    <w:rPr>
      <w:sz w:val="20"/>
      <w:szCs w:val="20"/>
    </w:rPr>
  </w:style>
  <w:style w:type="paragraph" w:customStyle="1" w:styleId="Standardohne">
    <w:name w:val="Standardohne"/>
    <w:basedOn w:val="Standard"/>
  </w:style>
  <w:style w:type="paragraph" w:customStyle="1" w:styleId="Table">
    <w:name w:val="Table"/>
    <w:basedOn w:val="Standardohne"/>
    <w:pPr>
      <w:spacing w:before="240" w:after="120"/>
      <w:jc w:val="center"/>
    </w:pPr>
  </w:style>
  <w:style w:type="paragraph" w:customStyle="1" w:styleId="References">
    <w:name w:val="References"/>
    <w:basedOn w:val="Table"/>
    <w:pPr>
      <w:spacing w:before="0" w:after="0"/>
      <w:ind w:left="284" w:hanging="284"/>
      <w:jc w:val="left"/>
    </w:pPr>
    <w:rPr>
      <w:sz w:val="20"/>
      <w:szCs w:val="20"/>
    </w:rPr>
  </w:style>
  <w:style w:type="paragraph" w:styleId="Beschriftung">
    <w:name w:val="caption"/>
    <w:basedOn w:val="Standard"/>
    <w:next w:val="Standard"/>
    <w:qFormat/>
    <w:pPr>
      <w:spacing w:before="120" w:after="120"/>
    </w:pPr>
    <w:rPr>
      <w:b/>
      <w:bCs/>
    </w:rPr>
  </w:style>
  <w:style w:type="paragraph" w:styleId="Titel">
    <w:name w:val="Title"/>
    <w:basedOn w:val="Standard"/>
    <w:qFormat/>
    <w:pPr>
      <w:jc w:val="center"/>
      <w:outlineLvl w:val="0"/>
    </w:pPr>
    <w:rPr>
      <w:b/>
      <w:bCs/>
      <w:kern w:val="28"/>
      <w:sz w:val="48"/>
      <w:szCs w:val="48"/>
    </w:rPr>
  </w:style>
  <w:style w:type="paragraph" w:styleId="Dokumentstruktur">
    <w:name w:val="Document Map"/>
    <w:basedOn w:val="Standard"/>
    <w:semiHidden/>
    <w:pPr>
      <w:shd w:val="clear" w:color="auto" w:fill="000080"/>
    </w:pPr>
    <w:rPr>
      <w:rFonts w:ascii="Tahoma" w:hAnsi="Tahoma" w:cs="Tahoma"/>
    </w:rPr>
  </w:style>
  <w:style w:type="paragraph" w:customStyle="1" w:styleId="BeschriftungEQ">
    <w:name w:val="BeschriftungEQ"/>
    <w:basedOn w:val="Beschriftung"/>
    <w:pPr>
      <w:tabs>
        <w:tab w:val="left" w:pos="1134"/>
        <w:tab w:val="right" w:pos="8222"/>
      </w:tabs>
    </w:pPr>
  </w:style>
  <w:style w:type="paragraph" w:customStyle="1" w:styleId="Body">
    <w:name w:val="Body"/>
    <w:basedOn w:val="Standard"/>
    <w:pPr>
      <w:widowControl w:val="0"/>
      <w:spacing w:after="0" w:line="240" w:lineRule="auto"/>
      <w:jc w:val="left"/>
    </w:pPr>
    <w:rPr>
      <w:rFonts w:ascii="Times" w:hAnsi="Times" w:cs="Times"/>
    </w:rPr>
  </w:style>
  <w:style w:type="character" w:styleId="Hervorhebung">
    <w:name w:val="Emphasis"/>
    <w:basedOn w:val="Absatz-Standardschriftart"/>
    <w:qFormat/>
  </w:style>
  <w:style w:type="paragraph" w:customStyle="1" w:styleId="Heading3">
    <w:name w:val="Heading3"/>
    <w:basedOn w:val="Standard"/>
    <w:pPr>
      <w:widowControl w:val="0"/>
      <w:spacing w:after="0" w:line="300" w:lineRule="atLeast"/>
      <w:jc w:val="left"/>
    </w:pPr>
    <w:rPr>
      <w:rFonts w:ascii="Times" w:hAnsi="Times" w:cs="Times"/>
    </w:rPr>
  </w:style>
  <w:style w:type="paragraph" w:customStyle="1" w:styleId="TableTitle">
    <w:name w:val="TableTitle"/>
    <w:basedOn w:val="Standard"/>
    <w:pPr>
      <w:widowControl w:val="0"/>
      <w:spacing w:after="0" w:line="240" w:lineRule="auto"/>
      <w:jc w:val="center"/>
    </w:pPr>
    <w:rPr>
      <w:rFonts w:ascii="Times" w:hAnsi="Times" w:cs="Times"/>
    </w:rPr>
  </w:style>
  <w:style w:type="paragraph" w:customStyle="1" w:styleId="CellHeading">
    <w:name w:val="CellHeading"/>
    <w:basedOn w:val="Standard"/>
    <w:pPr>
      <w:widowControl w:val="0"/>
      <w:spacing w:after="0" w:line="240" w:lineRule="auto"/>
      <w:jc w:val="center"/>
    </w:pPr>
    <w:rPr>
      <w:rFonts w:ascii="Times" w:hAnsi="Times" w:cs="Times"/>
    </w:rPr>
  </w:style>
  <w:style w:type="paragraph" w:customStyle="1" w:styleId="CellBody">
    <w:name w:val="CellBody"/>
    <w:basedOn w:val="Standard"/>
    <w:pPr>
      <w:widowControl w:val="0"/>
      <w:spacing w:after="0" w:line="240" w:lineRule="auto"/>
      <w:jc w:val="left"/>
    </w:pPr>
    <w:rPr>
      <w:rFonts w:ascii="Times" w:hAnsi="Times" w:cs="Times"/>
    </w:rPr>
  </w:style>
  <w:style w:type="paragraph" w:customStyle="1" w:styleId="Bulleted">
    <w:name w:val="Bulleted"/>
    <w:basedOn w:val="Standard"/>
    <w:pPr>
      <w:widowControl w:val="0"/>
      <w:tabs>
        <w:tab w:val="left" w:pos="1082"/>
      </w:tabs>
      <w:spacing w:after="0" w:line="240" w:lineRule="auto"/>
      <w:ind w:left="1082" w:hanging="359"/>
      <w:jc w:val="left"/>
    </w:pPr>
    <w:rPr>
      <w:rFonts w:ascii="Times" w:hAnsi="Times" w:cs="Times"/>
    </w:rPr>
  </w:style>
  <w:style w:type="paragraph" w:customStyle="1" w:styleId="Heading2">
    <w:name w:val="Heading2"/>
    <w:basedOn w:val="Standard"/>
    <w:pPr>
      <w:widowControl w:val="0"/>
      <w:spacing w:after="0" w:line="300" w:lineRule="atLeast"/>
      <w:jc w:val="left"/>
    </w:pPr>
    <w:rPr>
      <w:rFonts w:ascii="Times" w:hAnsi="Times" w:cs="Times"/>
    </w:rPr>
  </w:style>
  <w:style w:type="paragraph" w:styleId="Fuzeile">
    <w:name w:val="footer"/>
    <w:basedOn w:val="Standard"/>
    <w:rsid w:val="00B24C12"/>
    <w:pPr>
      <w:tabs>
        <w:tab w:val="center" w:pos="4320"/>
        <w:tab w:val="right" w:pos="8640"/>
      </w:tabs>
    </w:pPr>
  </w:style>
  <w:style w:type="character" w:styleId="Seitenzahl">
    <w:name w:val="page number"/>
    <w:basedOn w:val="Absatz-Standardschriftart"/>
    <w:rsid w:val="00B24C12"/>
  </w:style>
  <w:style w:type="paragraph" w:styleId="Kopfzeile">
    <w:name w:val="header"/>
    <w:basedOn w:val="Standard"/>
    <w:rsid w:val="00AE3CA6"/>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autoSpaceDE w:val="0"/>
      <w:autoSpaceDN w:val="0"/>
      <w:spacing w:after="240" w:line="480" w:lineRule="auto"/>
      <w:jc w:val="both"/>
    </w:pPr>
    <w:rPr>
      <w:sz w:val="24"/>
      <w:szCs w:val="24"/>
    </w:rPr>
  </w:style>
  <w:style w:type="paragraph" w:styleId="berschrift1">
    <w:name w:val="heading 1"/>
    <w:basedOn w:val="Standard"/>
    <w:next w:val="Standard"/>
    <w:qFormat/>
    <w:pPr>
      <w:keepNext/>
      <w:spacing w:before="240" w:after="120"/>
      <w:jc w:val="center"/>
      <w:outlineLvl w:val="0"/>
    </w:pPr>
    <w:rPr>
      <w:b/>
      <w:bCs/>
      <w:caps/>
      <w:kern w:val="28"/>
      <w:sz w:val="36"/>
      <w:szCs w:val="36"/>
    </w:rPr>
  </w:style>
  <w:style w:type="paragraph" w:styleId="berschrift2">
    <w:name w:val="heading 2"/>
    <w:basedOn w:val="Standard"/>
    <w:next w:val="Standard"/>
    <w:qFormat/>
    <w:pPr>
      <w:keepNext/>
      <w:spacing w:before="240" w:after="120"/>
      <w:outlineLvl w:val="1"/>
    </w:pPr>
    <w:rPr>
      <w:b/>
      <w:bCs/>
      <w:sz w:val="28"/>
      <w:szCs w:val="28"/>
    </w:rPr>
  </w:style>
  <w:style w:type="paragraph" w:styleId="berschrift3">
    <w:name w:val="heading 3"/>
    <w:basedOn w:val="Standard"/>
    <w:next w:val="Standard"/>
    <w:qFormat/>
    <w:pPr>
      <w:keepNext/>
      <w:spacing w:before="240" w:after="60"/>
      <w:outlineLvl w:val="2"/>
    </w:pPr>
    <w:rPr>
      <w:i/>
      <w:iCs/>
      <w:sz w:val="28"/>
      <w:szCs w:val="28"/>
    </w:rPr>
  </w:style>
  <w:style w:type="paragraph" w:styleId="berschrift4">
    <w:name w:val="heading 4"/>
    <w:basedOn w:val="Standard"/>
    <w:next w:val="Standard"/>
    <w:qFormat/>
    <w:pPr>
      <w:keepNext/>
      <w:spacing w:before="240" w:after="60"/>
      <w:outlineLvl w:val="3"/>
    </w:pPr>
    <w:rPr>
      <w:rFonts w:ascii="Arial" w:hAnsi="Arial" w:cs="Arial"/>
      <w:b/>
      <w:bCs/>
    </w:rPr>
  </w:style>
  <w:style w:type="paragraph" w:styleId="berschrift5">
    <w:name w:val="heading 5"/>
    <w:basedOn w:val="Standard"/>
    <w:next w:val="Standard"/>
    <w:qFormat/>
    <w:pPr>
      <w:spacing w:before="240" w:after="60"/>
      <w:outlineLvl w:val="4"/>
    </w:pPr>
    <w:rPr>
      <w:sz w:val="22"/>
      <w:szCs w:val="22"/>
    </w:rPr>
  </w:style>
  <w:style w:type="paragraph" w:styleId="berschrift6">
    <w:name w:val="heading 6"/>
    <w:basedOn w:val="Standard"/>
    <w:next w:val="Standard"/>
    <w:qFormat/>
    <w:pPr>
      <w:spacing w:before="240" w:after="60"/>
      <w:outlineLvl w:val="5"/>
    </w:pPr>
    <w:rPr>
      <w:i/>
      <w:iCs/>
      <w:sz w:val="22"/>
      <w:szCs w:val="22"/>
    </w:rPr>
  </w:style>
  <w:style w:type="paragraph" w:styleId="berschrift7">
    <w:name w:val="heading 7"/>
    <w:basedOn w:val="Standard"/>
    <w:next w:val="Standard"/>
    <w:qFormat/>
    <w:pPr>
      <w:spacing w:before="240" w:after="60"/>
      <w:outlineLvl w:val="6"/>
    </w:pPr>
    <w:rPr>
      <w:rFonts w:ascii="Arial" w:hAnsi="Arial" w:cs="Arial"/>
      <w:sz w:val="20"/>
      <w:szCs w:val="20"/>
    </w:rPr>
  </w:style>
  <w:style w:type="paragraph" w:styleId="berschrift8">
    <w:name w:val="heading 8"/>
    <w:basedOn w:val="Standard"/>
    <w:next w:val="Standard"/>
    <w:qFormat/>
    <w:pPr>
      <w:spacing w:before="240" w:after="60"/>
      <w:outlineLvl w:val="7"/>
    </w:pPr>
    <w:rPr>
      <w:rFonts w:ascii="Arial" w:hAnsi="Arial" w:cs="Arial"/>
      <w:i/>
      <w:iCs/>
      <w:sz w:val="20"/>
      <w:szCs w:val="20"/>
    </w:rPr>
  </w:style>
  <w:style w:type="paragraph" w:styleId="berschrift9">
    <w:name w:val="heading 9"/>
    <w:basedOn w:val="Standard"/>
    <w:next w:val="Standard"/>
    <w:qFormat/>
    <w:pPr>
      <w:spacing w:before="240" w:after="60"/>
      <w:outlineLvl w:val="8"/>
    </w:pPr>
    <w:rPr>
      <w:rFonts w:ascii="Arial" w:hAnsi="Arial" w:cs="Arial"/>
      <w:b/>
      <w:bCs/>
      <w:i/>
      <w:iCs/>
      <w:sz w:val="18"/>
      <w:szCs w:val="1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character" w:styleId="Zeilennummer">
    <w:name w:val="line number"/>
    <w:basedOn w:val="Absatz-Standardschriftart"/>
  </w:style>
  <w:style w:type="paragraph" w:customStyle="1" w:styleId="Figure">
    <w:name w:val="Figure"/>
    <w:basedOn w:val="Standard"/>
    <w:rPr>
      <w:sz w:val="20"/>
      <w:szCs w:val="20"/>
    </w:rPr>
  </w:style>
  <w:style w:type="paragraph" w:customStyle="1" w:styleId="Standardohne">
    <w:name w:val="Standardohne"/>
    <w:basedOn w:val="Standard"/>
  </w:style>
  <w:style w:type="paragraph" w:customStyle="1" w:styleId="Table">
    <w:name w:val="Table"/>
    <w:basedOn w:val="Standardohne"/>
    <w:pPr>
      <w:spacing w:before="240" w:after="120"/>
      <w:jc w:val="center"/>
    </w:pPr>
  </w:style>
  <w:style w:type="paragraph" w:customStyle="1" w:styleId="References">
    <w:name w:val="References"/>
    <w:basedOn w:val="Table"/>
    <w:pPr>
      <w:spacing w:before="0" w:after="0"/>
      <w:ind w:left="284" w:hanging="284"/>
      <w:jc w:val="left"/>
    </w:pPr>
    <w:rPr>
      <w:sz w:val="20"/>
      <w:szCs w:val="20"/>
    </w:rPr>
  </w:style>
  <w:style w:type="paragraph" w:styleId="Beschriftung">
    <w:name w:val="caption"/>
    <w:basedOn w:val="Standard"/>
    <w:next w:val="Standard"/>
    <w:qFormat/>
    <w:pPr>
      <w:spacing w:before="120" w:after="120"/>
    </w:pPr>
    <w:rPr>
      <w:b/>
      <w:bCs/>
    </w:rPr>
  </w:style>
  <w:style w:type="paragraph" w:styleId="Titel">
    <w:name w:val="Title"/>
    <w:basedOn w:val="Standard"/>
    <w:qFormat/>
    <w:pPr>
      <w:jc w:val="center"/>
      <w:outlineLvl w:val="0"/>
    </w:pPr>
    <w:rPr>
      <w:b/>
      <w:bCs/>
      <w:kern w:val="28"/>
      <w:sz w:val="48"/>
      <w:szCs w:val="48"/>
    </w:rPr>
  </w:style>
  <w:style w:type="paragraph" w:styleId="Dokumentstruktur">
    <w:name w:val="Document Map"/>
    <w:basedOn w:val="Standard"/>
    <w:semiHidden/>
    <w:pPr>
      <w:shd w:val="clear" w:color="auto" w:fill="000080"/>
    </w:pPr>
    <w:rPr>
      <w:rFonts w:ascii="Tahoma" w:hAnsi="Tahoma" w:cs="Tahoma"/>
    </w:rPr>
  </w:style>
  <w:style w:type="paragraph" w:customStyle="1" w:styleId="BeschriftungEQ">
    <w:name w:val="BeschriftungEQ"/>
    <w:basedOn w:val="Beschriftung"/>
    <w:pPr>
      <w:tabs>
        <w:tab w:val="left" w:pos="1134"/>
        <w:tab w:val="right" w:pos="8222"/>
      </w:tabs>
    </w:pPr>
  </w:style>
  <w:style w:type="paragraph" w:customStyle="1" w:styleId="Body">
    <w:name w:val="Body"/>
    <w:basedOn w:val="Standard"/>
    <w:pPr>
      <w:widowControl w:val="0"/>
      <w:spacing w:after="0" w:line="240" w:lineRule="auto"/>
      <w:jc w:val="left"/>
    </w:pPr>
    <w:rPr>
      <w:rFonts w:ascii="Times" w:hAnsi="Times" w:cs="Times"/>
    </w:rPr>
  </w:style>
  <w:style w:type="character" w:styleId="Hervorhebung">
    <w:name w:val="Emphasis"/>
    <w:basedOn w:val="Absatz-Standardschriftart"/>
    <w:qFormat/>
  </w:style>
  <w:style w:type="paragraph" w:customStyle="1" w:styleId="Heading3">
    <w:name w:val="Heading3"/>
    <w:basedOn w:val="Standard"/>
    <w:pPr>
      <w:widowControl w:val="0"/>
      <w:spacing w:after="0" w:line="300" w:lineRule="atLeast"/>
      <w:jc w:val="left"/>
    </w:pPr>
    <w:rPr>
      <w:rFonts w:ascii="Times" w:hAnsi="Times" w:cs="Times"/>
    </w:rPr>
  </w:style>
  <w:style w:type="paragraph" w:customStyle="1" w:styleId="TableTitle">
    <w:name w:val="TableTitle"/>
    <w:basedOn w:val="Standard"/>
    <w:pPr>
      <w:widowControl w:val="0"/>
      <w:spacing w:after="0" w:line="240" w:lineRule="auto"/>
      <w:jc w:val="center"/>
    </w:pPr>
    <w:rPr>
      <w:rFonts w:ascii="Times" w:hAnsi="Times" w:cs="Times"/>
    </w:rPr>
  </w:style>
  <w:style w:type="paragraph" w:customStyle="1" w:styleId="CellHeading">
    <w:name w:val="CellHeading"/>
    <w:basedOn w:val="Standard"/>
    <w:pPr>
      <w:widowControl w:val="0"/>
      <w:spacing w:after="0" w:line="240" w:lineRule="auto"/>
      <w:jc w:val="center"/>
    </w:pPr>
    <w:rPr>
      <w:rFonts w:ascii="Times" w:hAnsi="Times" w:cs="Times"/>
    </w:rPr>
  </w:style>
  <w:style w:type="paragraph" w:customStyle="1" w:styleId="CellBody">
    <w:name w:val="CellBody"/>
    <w:basedOn w:val="Standard"/>
    <w:pPr>
      <w:widowControl w:val="0"/>
      <w:spacing w:after="0" w:line="240" w:lineRule="auto"/>
      <w:jc w:val="left"/>
    </w:pPr>
    <w:rPr>
      <w:rFonts w:ascii="Times" w:hAnsi="Times" w:cs="Times"/>
    </w:rPr>
  </w:style>
  <w:style w:type="paragraph" w:customStyle="1" w:styleId="Bulleted">
    <w:name w:val="Bulleted"/>
    <w:basedOn w:val="Standard"/>
    <w:pPr>
      <w:widowControl w:val="0"/>
      <w:tabs>
        <w:tab w:val="left" w:pos="1082"/>
      </w:tabs>
      <w:spacing w:after="0" w:line="240" w:lineRule="auto"/>
      <w:ind w:left="1082" w:hanging="359"/>
      <w:jc w:val="left"/>
    </w:pPr>
    <w:rPr>
      <w:rFonts w:ascii="Times" w:hAnsi="Times" w:cs="Times"/>
    </w:rPr>
  </w:style>
  <w:style w:type="paragraph" w:customStyle="1" w:styleId="Heading2">
    <w:name w:val="Heading2"/>
    <w:basedOn w:val="Standard"/>
    <w:pPr>
      <w:widowControl w:val="0"/>
      <w:spacing w:after="0" w:line="300" w:lineRule="atLeast"/>
      <w:jc w:val="left"/>
    </w:pPr>
    <w:rPr>
      <w:rFonts w:ascii="Times" w:hAnsi="Times" w:cs="Times"/>
    </w:rPr>
  </w:style>
  <w:style w:type="paragraph" w:styleId="Fuzeile">
    <w:name w:val="footer"/>
    <w:basedOn w:val="Standard"/>
    <w:rsid w:val="00B24C12"/>
    <w:pPr>
      <w:tabs>
        <w:tab w:val="center" w:pos="4320"/>
        <w:tab w:val="right" w:pos="8640"/>
      </w:tabs>
    </w:pPr>
  </w:style>
  <w:style w:type="character" w:styleId="Seitenzahl">
    <w:name w:val="page number"/>
    <w:basedOn w:val="Absatz-Standardschriftart"/>
    <w:rsid w:val="00B24C12"/>
  </w:style>
  <w:style w:type="paragraph" w:styleId="Kopfzeile">
    <w:name w:val="header"/>
    <w:basedOn w:val="Standard"/>
    <w:rsid w:val="00AE3CA6"/>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2063</Words>
  <Characters>12997</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Table  Species specific parameter</vt:lpstr>
    </vt:vector>
  </TitlesOfParts>
  <Company>PIK</Company>
  <LinksUpToDate>false</LinksUpToDate>
  <CharactersWithSpaces>15030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Species specific parameter</dc:title>
  <dc:creator>Franz-W. Badeck</dc:creator>
  <cp:lastModifiedBy>Petra Lasch</cp:lastModifiedBy>
  <cp:revision>2</cp:revision>
  <cp:lastPrinted>2005-03-22T11:27:00Z</cp:lastPrinted>
  <dcterms:created xsi:type="dcterms:W3CDTF">2019-06-11T09:11:00Z</dcterms:created>
  <dcterms:modified xsi:type="dcterms:W3CDTF">2019-06-11T09:11:00Z</dcterms:modified>
</cp:coreProperties>
</file>