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E08" w:rsidRDefault="00C05E08">
      <w:pPr>
        <w:pStyle w:val="berschrift1"/>
        <w:rPr>
          <w:sz w:val="28"/>
        </w:rPr>
      </w:pPr>
      <w:bookmarkStart w:id="0" w:name="_Ref504549785"/>
      <w:bookmarkStart w:id="1" w:name="_GoBack"/>
      <w:bookmarkEnd w:id="1"/>
      <w:r>
        <w:t xml:space="preserve">Anmerkungen zur Parametrisierung von 4C – EUCALYPTUS GLOBULUS  </w:t>
      </w:r>
    </w:p>
    <w:p w:rsidR="00C05E08" w:rsidRDefault="00C05E08">
      <w:pPr>
        <w:pStyle w:val="berschrift1"/>
        <w:rPr>
          <w:i/>
          <w:color w:val="FF0000"/>
        </w:rPr>
      </w:pPr>
      <w:r>
        <w:rPr>
          <w:sz w:val="28"/>
        </w:rPr>
        <w:t xml:space="preserve">Stand: </w:t>
      </w:r>
      <w:r w:rsidR="00574817">
        <w:rPr>
          <w:color w:val="FF0000"/>
          <w:sz w:val="28"/>
        </w:rPr>
        <w:t>März</w:t>
      </w:r>
      <w:r>
        <w:rPr>
          <w:sz w:val="28"/>
        </w:rPr>
        <w:t xml:space="preserve"> </w:t>
      </w:r>
      <w:r>
        <w:rPr>
          <w:color w:val="FF0000"/>
          <w:sz w:val="28"/>
        </w:rPr>
        <w:t>2014</w:t>
      </w:r>
    </w:p>
    <w:p w:rsidR="00C05E08" w:rsidRDefault="00C05E08">
      <w:pPr>
        <w:rPr>
          <w:i/>
          <w:color w:val="FF0000"/>
        </w:rPr>
      </w:pPr>
      <w:r>
        <w:rPr>
          <w:i/>
          <w:color w:val="FF0000"/>
        </w:rPr>
        <w:t xml:space="preserve">Autoren: </w:t>
      </w:r>
      <w:r w:rsidR="00574817" w:rsidRPr="00574817">
        <w:rPr>
          <w:i/>
        </w:rPr>
        <w:t>Robert Schütz, P. Lasch-Born, F.Suckow</w:t>
      </w:r>
    </w:p>
    <w:p w:rsidR="00C05E08" w:rsidRDefault="00C05E08">
      <w:r>
        <w:rPr>
          <w:i/>
          <w:color w:val="FF0000"/>
        </w:rPr>
        <w:t xml:space="preserve">Letzte Änderung: </w:t>
      </w:r>
      <w:r>
        <w:rPr>
          <w:color w:val="FF0000"/>
        </w:rPr>
        <w:t xml:space="preserve">   </w:t>
      </w:r>
      <w:r w:rsidR="00F83D7C" w:rsidRPr="00F83D7C">
        <w:fldChar w:fldCharType="begin"/>
      </w:r>
      <w:r w:rsidR="00F83D7C" w:rsidRPr="00F83D7C">
        <w:instrText xml:space="preserve"> SAVEDATE  \@ "dd.MM.yyyy HH:mm"  \* MERGEFORMAT </w:instrText>
      </w:r>
      <w:r w:rsidR="00F83D7C" w:rsidRPr="00F83D7C">
        <w:fldChar w:fldCharType="separate"/>
      </w:r>
      <w:ins w:id="2" w:author="Petra Lasch" w:date="2019-06-11T11:22:00Z">
        <w:r w:rsidR="00546A63">
          <w:rPr>
            <w:noProof/>
          </w:rPr>
          <w:t>02.04.2014 12:39</w:t>
        </w:r>
      </w:ins>
      <w:ins w:id="3" w:author="lasch" w:date="2014-04-02T12:35:00Z">
        <w:del w:id="4" w:author="Petra Lasch" w:date="2019-06-11T11:22:00Z">
          <w:r w:rsidR="005F0A02" w:rsidDel="00546A63">
            <w:rPr>
              <w:noProof/>
            </w:rPr>
            <w:delText>13.03.2014 14:22</w:delText>
          </w:r>
        </w:del>
      </w:ins>
      <w:del w:id="5" w:author="Petra Lasch" w:date="2019-06-11T11:22:00Z">
        <w:r w:rsidR="00B50C38" w:rsidDel="00546A63">
          <w:rPr>
            <w:noProof/>
          </w:rPr>
          <w:delText>12.03.2014 16:34</w:delText>
        </w:r>
      </w:del>
      <w:r w:rsidR="00F83D7C" w:rsidRPr="00F83D7C">
        <w:fldChar w:fldCharType="end"/>
      </w:r>
    </w:p>
    <w:p w:rsidR="00C05E08" w:rsidRDefault="00C05E08"/>
    <w:p w:rsidR="00C05E08" w:rsidRDefault="00C05E08">
      <w:pPr>
        <w:rPr>
          <w:b/>
        </w:rPr>
      </w:pPr>
      <w:r>
        <w:t xml:space="preserve">Tabelle: </w:t>
      </w:r>
      <w:bookmarkEnd w:id="0"/>
      <w:r>
        <w:t xml:space="preserve"> Spezies-spezifische Parameter </w:t>
      </w:r>
    </w:p>
    <w:tbl>
      <w:tblPr>
        <w:tblW w:w="15303" w:type="dxa"/>
        <w:tblInd w:w="-5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"/>
        <w:gridCol w:w="1080"/>
        <w:gridCol w:w="1260"/>
        <w:gridCol w:w="1634"/>
        <w:gridCol w:w="3405"/>
        <w:gridCol w:w="2522"/>
        <w:gridCol w:w="2336"/>
        <w:gridCol w:w="2167"/>
      </w:tblGrid>
      <w:tr w:rsidR="00C05E08" w:rsidTr="00460B09">
        <w:trPr>
          <w:trHeight w:val="510"/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Variablen-kürzel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</w:rPr>
              <w:t>Variablen-name im Programm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Einheit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C05E08" w:rsidP="00460B0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Parameterwert für Eucalyptus globulus</w:t>
            </w:r>
          </w:p>
          <w:p w:rsidR="00C05E08" w:rsidRDefault="00C05E08" w:rsidP="00460B0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Erläuterungen zum Parameter und den zur Bestimmung benötigten Datensätzen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line="360" w:lineRule="auto"/>
              <w:jc w:val="center"/>
              <w:rPr>
                <w:shd w:val="clear" w:color="auto" w:fill="FFFF00"/>
              </w:rPr>
            </w:pPr>
            <w:r>
              <w:rPr>
                <w:b/>
              </w:rPr>
              <w:t>Verweise zur detaillierteren Beschreibung und evtl. schon vorhandenen Datensätzen</w:t>
            </w:r>
          </w:p>
          <w:p w:rsidR="00C05E08" w:rsidRDefault="00C05E08">
            <w:pPr>
              <w:spacing w:line="360" w:lineRule="auto"/>
              <w:jc w:val="center"/>
              <w:rPr>
                <w:b/>
              </w:rPr>
            </w:pPr>
            <w:r w:rsidRPr="002145D2">
              <w:rPr>
                <w:shd w:val="clear" w:color="auto" w:fill="FFFF00"/>
              </w:rPr>
              <w:t>Vorschläge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C05E08">
            <w:pPr>
              <w:spacing w:line="360" w:lineRule="auto"/>
              <w:jc w:val="center"/>
              <w:rPr>
                <w:b/>
              </w:rPr>
            </w:pPr>
            <w:r w:rsidRPr="00460B09">
              <w:rPr>
                <w:b/>
              </w:rPr>
              <w:t>Quellen, aus denen die Paramenterwerte entnommen oder bestimmt wurden</w:t>
            </w:r>
          </w:p>
          <w:p w:rsidR="00C05E08" w:rsidRPr="00460B09" w:rsidRDefault="00C05E0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pacing w:line="360" w:lineRule="auto"/>
              <w:jc w:val="center"/>
              <w:rPr>
                <w:color w:val="008000"/>
              </w:rPr>
            </w:pPr>
            <w:r>
              <w:rPr>
                <w:b/>
              </w:rPr>
              <w:t xml:space="preserve">Weitere Quellen bzw.  noch nicht verarbeitete Informationen </w:t>
            </w:r>
            <w:r>
              <w:t xml:space="preserve">(Hinweise: </w:t>
            </w:r>
          </w:p>
          <w:p w:rsidR="00C05E08" w:rsidRDefault="00C05E08">
            <w:pPr>
              <w:spacing w:line="360" w:lineRule="auto"/>
              <w:jc w:val="center"/>
            </w:pPr>
            <w:r>
              <w:rPr>
                <w:color w:val="008000"/>
              </w:rPr>
              <w:t>in grün - Hinweise aus der Literatur</w:t>
            </w:r>
            <w:r>
              <w:t>)</w:t>
            </w:r>
          </w:p>
        </w:tc>
      </w:tr>
      <w:tr w:rsidR="00C05E0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FF0000"/>
                <w:lang w:val="en-GB"/>
              </w:rPr>
            </w:pPr>
            <w:r>
              <w:rPr>
                <w:color w:val="FF0000"/>
                <w:lang w:val="en-GB"/>
              </w:rPr>
              <w:t>a</w:t>
            </w:r>
            <w:r>
              <w:rPr>
                <w:color w:val="FF0000"/>
                <w:vertAlign w:val="subscript"/>
                <w:lang w:val="en-GB"/>
              </w:rPr>
              <w:t xml:space="preserve">max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FF0000"/>
                <w:lang w:val="en-GB"/>
              </w:rPr>
              <w:t>max_age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[Jahre]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3C37D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50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rPr>
                <w:rFonts w:eastAsia="Arial"/>
              </w:rPr>
            </w:pPr>
            <w:r>
              <w:t>maximales Baumalter für Baumindividuen unter optimalen Bedingungen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881658">
            <w:pPr>
              <w:spacing w:before="120" w:after="120" w:line="360" w:lineRule="auto"/>
              <w:rPr>
                <w:rFonts w:eastAsia="Arial"/>
              </w:rPr>
            </w:pPr>
            <w:hyperlink r:id="rId8" w:history="1">
              <w:r w:rsidR="00C05E08" w:rsidRPr="00881658">
                <w:rPr>
                  <w:rStyle w:val="Hyperlink"/>
                  <w:rFonts w:eastAsia="Arial"/>
                </w:rPr>
                <w:t xml:space="preserve"> </w:t>
              </w:r>
              <w:r w:rsidR="00C05E08" w:rsidRPr="00881658">
                <w:rPr>
                  <w:rStyle w:val="Hyperlink"/>
                </w:rPr>
                <w:t>50</w:t>
              </w:r>
            </w:hyperlink>
          </w:p>
          <w:p w:rsidR="002145D2" w:rsidRDefault="002145D2">
            <w:pPr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145D2" w:rsidRPr="00460B09" w:rsidRDefault="002145D2" w:rsidP="002145D2">
            <w:pPr>
              <w:snapToGrid w:val="0"/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&lt;EndNote&gt;&lt;Cite&gt;&lt;Author&gt;Sands&lt;/Author&gt;&lt;Year&gt;2002&lt;/Year&gt;&lt;RecNum&gt;132&lt;/RecNum&gt;&lt;DisplayText&gt;(S&lt;style face="smallcaps"&gt;ands&lt;/style&gt; and L&lt;style face="smallcaps"&gt;andsberg&lt;/style&gt;, 2002)&lt;/DisplayText&gt;&lt;record&gt;&lt;rec-number&gt;132&lt;/rec-number&gt;&lt;foreign-keys&gt;&lt;key app="EN" db-id="wrwsaeeay99zr5e9wzrxerp8zzvs2pfafta5"&gt;132&lt;/key&gt;&lt;/foreign-keys&gt;&lt;ref-type name="Journal Article"&gt;17&lt;/ref-type&gt;&lt;contributors&gt;&lt;authors&gt;&lt;author&gt;Sands, P. &lt;/author&gt;&lt;author&gt;Landsberg, J. J.&lt;/author&gt;&lt;/authors&gt;&lt;/contributors&gt;&lt;titles&gt;&lt;title&gt;&lt;style face="normal" font="default" size="100%"&gt;Parameterisation of 3-PG for plantation grown &lt;/style&gt;&lt;style face="italic" font="default" size="100%"&gt;Eucalyptus globulus&lt;/style&gt;&lt;/title&gt;&lt;secondary-title&gt;Forest Ecology and Management   &lt;/secondary-title&gt;&lt;/titles&gt;&lt;pages&gt;273-292&lt;/pages&gt;&lt;volume&gt;163&lt;/volume&gt;&lt;keywords&gt;&lt;keyword&gt;Eucalyptus globulus&lt;/keyword&gt;&lt;keyword&gt;3-PG model&lt;/keyword&gt;&lt;keyword&gt;Leaf area index&lt;/keyword&gt;&lt;keyword&gt;Model parameterisation&lt;/keyword&gt;&lt;keyword&gt;Biomass production&lt;/keyword&gt;&lt;/keywords&gt;&lt;dates&gt;&lt;year&gt;2002&lt;/year&gt;&lt;/dates&gt;&lt;urls&gt;&lt;/urls&gt;&lt;/record&gt;&lt;/Cite&gt;&lt;/EndNote&gt;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22" w:tooltip="Sands, 2002 #132" w:history="1">
              <w:r w:rsidR="003221A0" w:rsidRPr="00460B09">
                <w:rPr>
                  <w:noProof/>
                </w:rPr>
                <w:t>S</w:t>
              </w:r>
              <w:r w:rsidR="003221A0" w:rsidRPr="00460B09">
                <w:rPr>
                  <w:smallCaps/>
                  <w:noProof/>
                </w:rPr>
                <w:t>ands</w:t>
              </w:r>
              <w:r w:rsidR="003221A0" w:rsidRPr="00460B09">
                <w:rPr>
                  <w:noProof/>
                </w:rPr>
                <w:t xml:space="preserve"> and L</w:t>
              </w:r>
              <w:r w:rsidR="003221A0" w:rsidRPr="00460B09">
                <w:rPr>
                  <w:smallCaps/>
                  <w:noProof/>
                </w:rPr>
                <w:t>andsberg</w:t>
              </w:r>
              <w:r w:rsidR="003221A0" w:rsidRPr="00460B09">
                <w:rPr>
                  <w:noProof/>
                </w:rPr>
                <w:t>, 2002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9F23D3" w:rsidRPr="00460B09" w:rsidRDefault="009F23D3" w:rsidP="002145D2">
            <w:pPr>
              <w:snapToGrid w:val="0"/>
              <w:spacing w:before="120" w:after="120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tabs>
                <w:tab w:val="left" w:pos="489"/>
              </w:tabs>
              <w:snapToGrid w:val="0"/>
              <w:spacing w:before="120" w:after="120"/>
              <w:rPr>
                <w:color w:val="008000"/>
                <w:sz w:val="20"/>
                <w:szCs w:val="20"/>
                <w:shd w:val="clear" w:color="auto" w:fill="FFFF00"/>
              </w:rPr>
            </w:pPr>
          </w:p>
        </w:tc>
      </w:tr>
      <w:tr w:rsidR="00C05E0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  <w:rPr>
                <w:color w:val="FF0000"/>
                <w:shd w:val="clear" w:color="auto" w:fill="FFFF0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3C37D4" w:rsidRDefault="00C05E08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yrec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 w:rsidRPr="003C37D4">
              <w:rPr>
                <w:i/>
                <w:color w:val="000000"/>
              </w:rPr>
              <w:t>[Jahre]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C05E08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rPr>
                <w:i/>
                <w:color w:val="FF0000"/>
              </w:rPr>
            </w:pPr>
            <w:r>
              <w:rPr>
                <w:i/>
              </w:rPr>
              <w:t>stress recovery time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rPr>
                <w:i/>
                <w:color w:val="FF0000"/>
              </w:rPr>
              <w:t>nicht benötigt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C05E08">
            <w:pPr>
              <w:snapToGrid w:val="0"/>
              <w:spacing w:before="120" w:after="120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ind w:left="2067" w:hanging="2067"/>
            </w:pPr>
          </w:p>
        </w:tc>
      </w:tr>
      <w:tr w:rsidR="00C05E0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p</w:t>
            </w:r>
            <w:r>
              <w:rPr>
                <w:color w:val="FF0000"/>
                <w:vertAlign w:val="subscript"/>
              </w:rPr>
              <w:t>st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FF0000"/>
              </w:rPr>
              <w:t>stol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3C37D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t>Schattentoleranz, sehr gross = 5, bis sehr gering =1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t>eher lichtbedürftig, da schnell wachsend</w:t>
            </w:r>
          </w:p>
          <w:p w:rsidR="003C37D4" w:rsidRDefault="003C37D4">
            <w:pPr>
              <w:spacing w:before="120" w:after="120" w:line="360" w:lineRule="auto"/>
            </w:pPr>
            <w:r>
              <w:t>analog zur Birke Wert=1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C05E08">
            <w:pPr>
              <w:snapToGrid w:val="0"/>
              <w:spacing w:before="120" w:after="120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/>
              <w:ind w:left="2067" w:hanging="2067"/>
            </w:pPr>
            <w:r>
              <w:rPr>
                <w:color w:val="7030A0"/>
                <w:sz w:val="20"/>
                <w:szCs w:val="20"/>
              </w:rPr>
              <w:t>.</w:t>
            </w:r>
            <w:r w:rsidR="002145D2">
              <w:t xml:space="preserve"> </w:t>
            </w:r>
          </w:p>
        </w:tc>
      </w:tr>
      <w:tr w:rsidR="00C05E0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pfext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3C37D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ind w:right="-518"/>
            </w:pPr>
            <w:r>
              <w:t xml:space="preserve">Lichtextinktionskoeffizient, durchschnittlicher Koeffizient für Lambert-Beer Formel 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881658">
            <w:pPr>
              <w:spacing w:before="120" w:after="120" w:line="360" w:lineRule="auto"/>
            </w:pPr>
            <w:hyperlink r:id="rId9" w:history="1">
              <w:r w:rsidR="00C05E08" w:rsidRPr="00881658">
                <w:rPr>
                  <w:rStyle w:val="Hyperlink"/>
                </w:rPr>
                <w:t>0,5</w:t>
              </w:r>
            </w:hyperlink>
            <w:r w:rsidR="00C05E08">
              <w:t xml:space="preserve"> (typischer Wert)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145D2" w:rsidRPr="00460B09" w:rsidRDefault="002145D2">
            <w:pPr>
              <w:spacing w:before="120" w:after="120" w:line="360" w:lineRule="auto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&lt;EndNote&gt;&lt;Cite&gt;&lt;Author&gt;Sands&lt;/Author&gt;&lt;Year&gt;2002&lt;/Year&gt;&lt;RecNum&gt;132&lt;/RecNum&gt;&lt;DisplayText&gt;(S&lt;style face="smallcaps"&gt;ands&lt;/style&gt; and L&lt;style face="smallcaps"&gt;andsberg&lt;/style&gt;, 2002)&lt;/DisplayText&gt;&lt;record&gt;&lt;rec-number&gt;132&lt;/rec-number&gt;&lt;foreign-keys&gt;&lt;key app="EN" db-id="wrwsaeeay99zr5e9wzrxerp8zzvs2pfafta5"&gt;132&lt;/key&gt;&lt;/foreign-keys&gt;&lt;ref-type name="Journal Article"&gt;17&lt;/ref-type&gt;&lt;contributors&gt;&lt;authors&gt;&lt;author&gt;Sands, P. &lt;/author&gt;&lt;author&gt;Landsberg, J. J.&lt;/author&gt;&lt;/authors&gt;&lt;/contributors&gt;&lt;titles&gt;&lt;title&gt;&lt;style face="normal" font="default" size="100%"&gt;Parameterisation of 3-PG for plantation grown &lt;/style&gt;&lt;style face="italic" font="default" size="100%"&gt;Eucalyptus globulus&lt;/style&gt;&lt;/title&gt;&lt;secondary-title&gt;Forest Ecology and Management   &lt;/secondary-title&gt;&lt;/titles&gt;&lt;pages&gt;273-292&lt;/pages&gt;&lt;volume&gt;163&lt;/volume&gt;&lt;keywords&gt;&lt;keyword&gt;Eucalyptus globulus&lt;/keyword&gt;&lt;keyword&gt;3-PG model&lt;/keyword&gt;&lt;keyword&gt;Leaf area index&lt;/keyword&gt;&lt;keyword&gt;Model parameterisation&lt;/keyword&gt;&lt;keyword&gt;Biomass production&lt;/keyword&gt;&lt;/keywords&gt;&lt;dates&gt;&lt;year&gt;2002&lt;/year&gt;&lt;/dates&gt;&lt;urls&gt;&lt;/urls&gt;&lt;/record&gt;&lt;/Cite&gt;&lt;/EndNote&gt;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22" w:tooltip="Sands, 2002 #132" w:history="1">
              <w:r w:rsidR="003221A0" w:rsidRPr="00460B09">
                <w:rPr>
                  <w:noProof/>
                </w:rPr>
                <w:t>S</w:t>
              </w:r>
              <w:r w:rsidR="003221A0" w:rsidRPr="00460B09">
                <w:rPr>
                  <w:smallCaps/>
                  <w:noProof/>
                </w:rPr>
                <w:t>ands</w:t>
              </w:r>
              <w:r w:rsidR="003221A0" w:rsidRPr="00460B09">
                <w:rPr>
                  <w:noProof/>
                </w:rPr>
                <w:t xml:space="preserve"> and L</w:t>
              </w:r>
              <w:r w:rsidR="003221A0" w:rsidRPr="00460B09">
                <w:rPr>
                  <w:smallCaps/>
                  <w:noProof/>
                </w:rPr>
                <w:t>andsberg</w:t>
              </w:r>
              <w:r w:rsidR="003221A0" w:rsidRPr="00460B09">
                <w:rPr>
                  <w:noProof/>
                </w:rPr>
                <w:t>, 2002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2145D2" w:rsidRPr="00460B09" w:rsidRDefault="002145D2">
            <w:pPr>
              <w:spacing w:before="120" w:after="120" w:line="360" w:lineRule="auto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&lt;EndNote&gt;&lt;Cite&gt;&lt;Author&gt;Borges&lt;/Author&gt;&lt;Year&gt;2012&lt;/Year&gt;&lt;RecNum&gt;137&lt;/RecNum&gt;&lt;DisplayText&gt;(B&lt;style face="smallcaps"&gt;orges &lt;/style&gt;S&lt;style face="smallcaps"&gt;ilva&lt;/style&gt; et al., 2012)&lt;/DisplayText&gt;&lt;record&gt;&lt;rec-number&gt;137&lt;/rec-number&gt;&lt;foreign-keys&gt;&lt;key app="EN" db-id="wrwsaeeay99zr5e9wzrxerp8zzvs2pfafta5"&gt;137&lt;/key&gt;&lt;/foreign-keys&gt;&lt;ref-type name="Journal Article"&gt;17&lt;/ref-type&gt;&lt;contributors&gt;&lt;authors&gt;&lt;author&gt;Borges Silva, Jarbas&lt;/author&gt;&lt;author&gt;Lima Neves, Júlio César&lt;/author&gt;&lt;author&gt;Maycon Lourenco, Helton&lt;/author&gt;&lt;author&gt;de Barros, Nairam Félix&lt;/author&gt;&lt;author&gt;Moreira Dias, Sharlles Cristhian&lt;/author&gt;&lt;/authors&gt;&lt;/contributors&gt;&lt;titles&gt;&lt;title&gt;Parameterization of the 3-PG model for eucalypt in the region of Cerrado in Minais Gerais State&lt;/title&gt;&lt;secondary-title&gt;Ciência Florestal&lt;/secondary-title&gt;&lt;/titles&gt;&lt;pages&gt;567-578&lt;/pages&gt;&lt;volume&gt;22&lt;/volume&gt;&lt;number&gt;3&lt;/number&gt;&lt;keywords&gt;&lt;keyword&gt;process-based modeling&lt;/keyword&gt;&lt;keyword&gt;simulation&lt;/keyword&gt;&lt;keyword&gt;eucalyptus globulus&lt;/keyword&gt;&lt;/keywords&gt;&lt;dates&gt;&lt;year&gt;2012&lt;/year&gt;&lt;/dates&gt;&lt;urls&gt;&lt;/urls&gt;&lt;/record&gt;&lt;/Cite&gt;&lt;/EndNote&gt;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5" w:tooltip="Borges Silva, 2012 #137" w:history="1">
              <w:r w:rsidR="003221A0" w:rsidRPr="00460B09">
                <w:rPr>
                  <w:noProof/>
                </w:rPr>
                <w:t>B</w:t>
              </w:r>
              <w:r w:rsidR="003221A0" w:rsidRPr="00460B09">
                <w:rPr>
                  <w:smallCaps/>
                  <w:noProof/>
                </w:rPr>
                <w:t xml:space="preserve">orges </w:t>
              </w:r>
              <w:r w:rsidR="003221A0" w:rsidRPr="00460B09">
                <w:rPr>
                  <w:noProof/>
                </w:rPr>
                <w:t>S</w:t>
              </w:r>
              <w:r w:rsidR="003221A0" w:rsidRPr="00460B09">
                <w:rPr>
                  <w:smallCaps/>
                  <w:noProof/>
                </w:rPr>
                <w:t>ilva</w:t>
              </w:r>
              <w:r w:rsidR="003221A0" w:rsidRPr="00460B09">
                <w:rPr>
                  <w:noProof/>
                </w:rPr>
                <w:t xml:space="preserve"> et al., 2012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2145D2" w:rsidRPr="00460B09" w:rsidRDefault="002145D2" w:rsidP="003221A0">
            <w:pPr>
              <w:spacing w:before="120" w:after="120" w:line="360" w:lineRule="auto"/>
            </w:pPr>
            <w:r w:rsidRPr="00460B09">
              <w:fldChar w:fldCharType="begin">
                <w:fldData xml:space="preserve">PEVuZE5vdGU+PENpdGU+PEF1dGhvcj5NaWVobGU8L0F1dGhvcj48WWVhcj4yMDEwPC9ZZWFyPjxS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</w:fldData>
              </w:fldChar>
            </w:r>
            <w:r w:rsidR="003A133F" w:rsidRPr="00460B09">
              <w:instrText xml:space="preserve"> ADDIN EN.CITE </w:instrText>
            </w:r>
            <w:r w:rsidR="003A133F" w:rsidRPr="00460B09">
              <w:fldChar w:fldCharType="begin">
                <w:fldData xml:space="preserve">PEVuZE5vdGU+PENpdGU+PEF1dGhvcj5NaWVobGU8L0F1dGhvcj48WWVhcj4yMDEwPC9ZZWFyPjxS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</w:fldData>
              </w:fldChar>
            </w:r>
            <w:r w:rsidR="003A133F" w:rsidRPr="00460B09">
              <w:instrText xml:space="preserve"> ADDIN EN.CITE.DATA </w:instrText>
            </w:r>
            <w:r w:rsidR="003A133F" w:rsidRPr="00460B09">
              <w:fldChar w:fldCharType="end"/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5" w:tooltip="Miehle, 2010 #100" w:history="1">
              <w:r w:rsidR="003221A0" w:rsidRPr="00460B09">
                <w:rPr>
                  <w:noProof/>
                </w:rPr>
                <w:t>M</w:t>
              </w:r>
              <w:r w:rsidR="003221A0" w:rsidRPr="00460B09">
                <w:rPr>
                  <w:smallCaps/>
                  <w:noProof/>
                </w:rPr>
                <w:t>iehle</w:t>
              </w:r>
              <w:r w:rsidR="003221A0" w:rsidRPr="00460B09">
                <w:rPr>
                  <w:noProof/>
                </w:rPr>
                <w:t xml:space="preserve"> et al., 2010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/>
              <w:rPr>
                <w:color w:val="008000"/>
              </w:rPr>
            </w:pPr>
          </w:p>
        </w:tc>
      </w:tr>
      <w:tr w:rsidR="00C05E08" w:rsidTr="003F5D9E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C05E08" w:rsidP="00460B09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rPr>
                <w:b/>
              </w:rPr>
              <w:t>Physiologische Parameter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C05E08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</w:pPr>
          </w:p>
        </w:tc>
      </w:tr>
      <w:tr w:rsidR="00C05E08" w:rsidTr="003F5D9E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Pr="003F5D9E" w:rsidRDefault="00C05E08">
            <w:pPr>
              <w:spacing w:before="120" w:after="120" w:line="360" w:lineRule="auto"/>
              <w:jc w:val="center"/>
            </w:pPr>
            <w:r w:rsidRPr="003F5D9E">
              <w:rPr>
                <w:rFonts w:ascii="Symbol" w:eastAsia="Symbol" w:hAnsi="Symbol" w:cs="Symbol"/>
                <w:color w:val="FF0000"/>
              </w:rPr>
              <w:t></w:t>
            </w:r>
            <w:r w:rsidRPr="003F5D9E">
              <w:rPr>
                <w:color w:val="FF0000"/>
                <w:vertAlign w:val="subscript"/>
              </w:rPr>
              <w:t>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Pr="003F5D9E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 w:rsidRPr="003F5D9E">
              <w:t>sigman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Pr="003F5D9E" w:rsidRDefault="00C05E08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3F5D9E">
              <w:rPr>
                <w:color w:val="000000"/>
              </w:rPr>
              <w:t>[kg N (kg Wurzel TM)</w:t>
            </w:r>
            <w:r w:rsidRPr="003F5D9E">
              <w:rPr>
                <w:color w:val="000000"/>
                <w:vertAlign w:val="superscript"/>
              </w:rPr>
              <w:t>-</w:t>
            </w:r>
            <w:r w:rsidRPr="003F5D9E">
              <w:rPr>
                <w:color w:val="000000"/>
                <w:vertAlign w:val="superscript"/>
              </w:rPr>
              <w:lastRenderedPageBreak/>
              <w:t xml:space="preserve">1 </w:t>
            </w:r>
            <w:r w:rsidRPr="003F5D9E">
              <w:rPr>
                <w:color w:val="000000"/>
              </w:rPr>
              <w:t>y</w:t>
            </w:r>
            <w:r w:rsidRPr="003F5D9E">
              <w:rPr>
                <w:color w:val="000000"/>
                <w:vertAlign w:val="superscript"/>
              </w:rPr>
              <w:t>-1</w:t>
            </w:r>
            <w:r w:rsidRPr="003F5D9E"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3F5D9E" w:rsidRDefault="00A57788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 w:rsidRPr="003F5D9E">
              <w:rPr>
                <w:color w:val="0000FF"/>
              </w:rPr>
              <w:lastRenderedPageBreak/>
              <w:t>0.</w:t>
            </w:r>
            <w:r w:rsidR="005F0A02">
              <w:rPr>
                <w:color w:val="0000FF"/>
              </w:rPr>
              <w:t>025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3F5D9E" w:rsidRDefault="00C05E08">
            <w:pPr>
              <w:spacing w:before="120" w:after="120" w:line="360" w:lineRule="auto"/>
            </w:pPr>
            <w:r w:rsidRPr="003F5D9E">
              <w:t>spezifische Aufnahmekapazität von Feinwurzeln für Stickstoff</w:t>
            </w:r>
            <w:r w:rsidRPr="003F5D9E">
              <w:br/>
            </w:r>
            <w:r w:rsidRPr="003F5D9E">
              <w:rPr>
                <w:color w:val="FF0000"/>
              </w:rPr>
              <w:lastRenderedPageBreak/>
              <w:t>sensitiv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F0A02" w:rsidRDefault="00F10BCF" w:rsidP="00A57788">
            <w:pPr>
              <w:spacing w:before="120" w:after="120" w:line="360" w:lineRule="auto"/>
            </w:pPr>
            <w:hyperlink r:id="rId10" w:history="1">
              <w:r w:rsidRPr="003F5D9E">
                <w:rPr>
                  <w:rStyle w:val="Hyperlink"/>
                </w:rPr>
                <w:t>0,655</w:t>
              </w:r>
            </w:hyperlink>
            <w:r w:rsidRPr="003F5D9E">
              <w:t xml:space="preserve"> (</w:t>
            </w:r>
            <w:r w:rsidR="00A57788" w:rsidRPr="003F5D9E">
              <w:t>Werte:</w:t>
            </w:r>
            <w:r w:rsidRPr="003F5D9E">
              <w:t xml:space="preserve"> </w:t>
            </w:r>
            <w:r w:rsidR="00A57788" w:rsidRPr="003F5D9E">
              <w:t xml:space="preserve">0.92, </w:t>
            </w:r>
            <w:r w:rsidRPr="003F5D9E">
              <w:t>0</w:t>
            </w:r>
            <w:r w:rsidR="00A57788" w:rsidRPr="003F5D9E">
              <w:t>.</w:t>
            </w:r>
            <w:r w:rsidRPr="003F5D9E">
              <w:t>75 u. 0</w:t>
            </w:r>
            <w:r w:rsidR="00A57788" w:rsidRPr="003F5D9E">
              <w:t>.</w:t>
            </w:r>
            <w:r w:rsidRPr="003F5D9E">
              <w:t>56) f. E. globulus</w:t>
            </w:r>
          </w:p>
          <w:p w:rsidR="00C05E08" w:rsidRPr="003F5D9E" w:rsidRDefault="005F0A02" w:rsidP="00A57788">
            <w:pPr>
              <w:spacing w:before="120" w:after="120" w:line="360" w:lineRule="auto"/>
            </w:pPr>
            <w:r>
              <w:lastRenderedPageBreak/>
              <w:t xml:space="preserve">Anpassung nach Simulation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F10BCF" w:rsidP="003221A0">
            <w:pPr>
              <w:snapToGrid w:val="0"/>
              <w:spacing w:before="120" w:after="120"/>
            </w:pPr>
            <w:r w:rsidRPr="00460B09">
              <w:lastRenderedPageBreak/>
              <w:fldChar w:fldCharType="begin"/>
            </w:r>
            <w:r w:rsidR="003A133F" w:rsidRPr="00460B09">
              <w:instrText xml:space="preserve"> ADDIN EN.CITE &lt;EndNote&gt;&lt;Cite&gt;&lt;Author&gt;Warren&lt;/Author&gt;&lt;Year&gt;2006&lt;/Year&gt;&lt;RecNum&gt;250&lt;/RecNum&gt;&lt;DisplayText&gt;(W&lt;style face="smallcaps"&gt;arren&lt;/style&gt;, 2006)&lt;/DisplayText&gt;&lt;record&gt;&lt;database name="Eukalyptus_RS.enl" path="F:\Eukalyptus_RS.enl"&gt;Eukalyptus_RS.enl&lt;/database&gt;&lt;source-app name="EndNote" version="8.0"&gt;EndNote&lt;/source-app&gt;&lt;rec-number&gt;250&lt;/rec-number&gt;&lt;ref-type name="Journal Article"&gt;17&lt;/ref-type&gt;&lt;contributors&gt;&lt;authors&gt;&lt;author&gt;&lt;style face="normal" font="default" size="100%"&gt;Warren, C. R.&lt;/style&gt;&lt;/author&gt;&lt;/authors&gt;&lt;/contributors&gt;&lt;titles&gt;&lt;title&gt;&lt;style face="normal" font="default" size="100%"&gt;Potential organic and inorganic N uptake by six Eucalyptus species&lt;/style&gt;&lt;/title&gt;&lt;secondary-title&gt;&lt;style face="normal" font="default" size="100%"&gt;Functional Plant Biology  &lt;/style&gt;&lt;/secondary-title&gt;&lt;/titles&gt;&lt;pages&gt;&lt;style face="normal" font="default" size="100%"&gt;653-660&lt;/style&gt;&lt;/pages&gt;&lt;volume&gt;&lt;style face="normal" font="default" size="100%"&gt;33&lt;/style&gt;&lt;/volume&gt;&lt;number&gt;&lt;style face="normal" font="default" size="100%"&gt;7&lt;/style&gt;&lt;/number&gt;&lt;dates&gt;&lt;year&gt;&lt;style face="normal" font="default" size="100%"&gt;2006&lt;/style&gt;&lt;/year&gt;&lt;/dates&gt;&lt;urls&gt;&lt;related-urls&gt;&lt;url&gt;&lt;style face="normal" font="default" size="100%"&gt;http://dx.doi.org/10.1071/FP06045 &lt;/style&gt;&lt;/url&gt;&lt;/related-urls&gt;&lt;/urls&gt;&lt;/record&gt;&lt;/Cite&gt;&lt;/EndNote&gt;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27" w:tooltip="Warren, 2006 #250" w:history="1">
              <w:r w:rsidR="003221A0" w:rsidRPr="00460B09">
                <w:rPr>
                  <w:noProof/>
                </w:rPr>
                <w:t>W</w:t>
              </w:r>
              <w:r w:rsidR="003221A0" w:rsidRPr="00460B09">
                <w:rPr>
                  <w:smallCaps/>
                  <w:noProof/>
                </w:rPr>
                <w:t>arren</w:t>
              </w:r>
              <w:r w:rsidR="003221A0" w:rsidRPr="00460B09">
                <w:rPr>
                  <w:noProof/>
                </w:rPr>
                <w:t>, 2006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rPr>
                <w:color w:val="92D050"/>
                <w:sz w:val="20"/>
                <w:szCs w:val="20"/>
              </w:rPr>
            </w:pPr>
          </w:p>
        </w:tc>
      </w:tr>
      <w:tr w:rsidR="00C05E08" w:rsidTr="003F5D9E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respcoeff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0E0E0"/>
          </w:tcPr>
          <w:p w:rsidR="00C05E08" w:rsidRDefault="003C37D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0.53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t>Fraktion der Bruttoproduktion, die von der Pflanze respiriert wird (autotrophe Respiration) für Modell in dem feste Fraktion angenommen wird (siehe z.B. Landsberg)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881658">
            <w:pPr>
              <w:spacing w:before="120" w:after="120" w:line="360" w:lineRule="auto"/>
            </w:pPr>
            <w:hyperlink r:id="rId11" w:history="1">
              <w:r w:rsidR="00C05E08" w:rsidRPr="00881658">
                <w:rPr>
                  <w:rStyle w:val="Hyperlink"/>
                </w:rPr>
                <w:t>0,53</w:t>
              </w:r>
            </w:hyperlink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2145D2" w:rsidP="003221A0">
            <w:pPr>
              <w:spacing w:before="120" w:after="120" w:line="360" w:lineRule="auto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&lt;EndNote&gt;&lt;Cite&gt;&lt;Author&gt;Waring&lt;/Author&gt;&lt;Year&gt;1998&lt;/Year&gt;&lt;RecNum&gt;249&lt;/RecNum&gt;&lt;DisplayText&gt;(W&lt;style face="smallcaps"&gt;aring&lt;/style&gt; et al., 1998)&lt;/DisplayText&gt;&lt;record&gt;&lt;database name="Eukalyptus_RS.enl" path="F:\Eukalyptus_RS.enl"&gt;Eukalyptus_RS.enl&lt;/database&gt;&lt;source-app name="EndNote" version="8.0"&gt;EndNote&lt;/source-app&gt;&lt;rec-number&gt;249&lt;/rec-number&gt;&lt;ref-type name="Journal Article"&gt;17&lt;/ref-type&gt;&lt;contributors&gt;&lt;authors&gt;&lt;author&gt;&lt;style face="normal" font="default" size="100%"&gt;Waring, R. H.&lt;/style&gt;&lt;/author&gt;&lt;author&gt;&lt;style face="normal" font="default" size="100%"&gt;Landsberg, J. J.&lt;/style&gt;&lt;/author&gt;&lt;author&gt;&lt;style face="normal" font="default" size="100%"&gt;Williams, M.&lt;/style&gt;&lt;/author&gt;&lt;/authors&gt;&lt;/contributors&gt;&lt;titles&gt;&lt;title&gt;&lt;style face="normal" font="default" size="100%"&gt;Net primary production of forests: a constant fraction of gross primary production?&lt;/style&gt;&lt;/title&gt;&lt;secondary-title&gt;&lt;style face="normal" font="default" size="100%"&gt;Tree Physiology &lt;/style&gt;&lt;/secondary-title&gt;&lt;/titles&gt;&lt;pages&gt;&lt;style face="normal" font="default" size="100%"&gt;129-134&lt;/style&gt;&lt;/pages&gt;&lt;volume&gt;&lt;style face="normal" font="default" size="100%"&gt;18&lt;/style&gt;&lt;/volume&gt;&lt;dates&gt;&lt;year&gt;&lt;style face="normal" font="default" size="100%"&gt;1998&lt;/style&gt;&lt;/year&gt;&lt;/dates&gt;&lt;urls&gt;&lt;/urls&gt;&lt;/record&gt;&lt;/Cite&gt;&lt;/EndNote&gt;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26" w:tooltip="Waring, 1998 #249" w:history="1">
              <w:r w:rsidR="003221A0" w:rsidRPr="00460B09">
                <w:rPr>
                  <w:noProof/>
                </w:rPr>
                <w:t>W</w:t>
              </w:r>
              <w:r w:rsidR="003221A0" w:rsidRPr="00460B09">
                <w:rPr>
                  <w:smallCaps/>
                  <w:noProof/>
                </w:rPr>
                <w:t>aring</w:t>
              </w:r>
              <w:r w:rsidR="003221A0" w:rsidRPr="00460B09">
                <w:rPr>
                  <w:noProof/>
                </w:rPr>
                <w:t xml:space="preserve"> et al., 1998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</w:pPr>
          </w:p>
        </w:tc>
      </w:tr>
      <w:tr w:rsidR="00C05E08" w:rsidTr="003F5D9E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prg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3F5D9E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0.25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t xml:space="preserve">Fraktion des zum Wachstum verwendeten Kohlenstoffs, die als Wachstumsrespiration verlorengeht = Fraktion des Kohlenstoffs, die als </w:t>
            </w:r>
            <w:r>
              <w:lastRenderedPageBreak/>
              <w:t>Wachstumsrespiration während des Wachstums verlorengeht (= gC respiriert als Wachstumsrepiration /(gC respiriert als Wachstumsrepiration + gC in den Produkten des Wachstumsprozesses)</w:t>
            </w:r>
            <w:r>
              <w:br/>
            </w:r>
            <w:r>
              <w:rPr>
                <w:color w:val="FF0000"/>
              </w:rPr>
              <w:t>sensitiv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881658">
            <w:pPr>
              <w:spacing w:before="120" w:after="120" w:line="360" w:lineRule="auto"/>
            </w:pPr>
            <w:hyperlink r:id="rId12" w:history="1">
              <w:r w:rsidR="00C05E08" w:rsidRPr="00881658">
                <w:rPr>
                  <w:rStyle w:val="Hyperlink"/>
                </w:rPr>
                <w:t>0,25</w:t>
              </w:r>
            </w:hyperlink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145D2" w:rsidRPr="00460B09" w:rsidRDefault="002145D2">
            <w:r w:rsidRPr="00460B09">
              <w:fldChar w:fldCharType="begin"/>
            </w:r>
            <w:r w:rsidR="003A133F" w:rsidRPr="00460B09">
              <w:instrText xml:space="preserve"> ADDIN EN.CITE &lt;EndNote&gt;&lt;Cite&gt;&lt;Author&gt;Miehle&lt;/Author&gt;&lt;Year&gt;2006&lt;/Year&gt;&lt;RecNum&gt;103&lt;/RecNum&gt;&lt;DisplayText&gt;(M&lt;style face="smallcaps"&gt;iehle&lt;/style&gt; et al., 2006)&lt;/DisplayText&gt;&lt;record&gt;&lt;rec-number&gt;103&lt;/rec-number&gt;&lt;foreign-keys&gt;&lt;key app="EN" db-id="wrwsaeeay99zr5e9wzrxerp8zzvs2pfafta5"&gt;103&lt;/key&gt;&lt;/foreign-keys&gt;&lt;ref-type name="Journal Article"&gt;17&lt;/ref-type&gt;&lt;contributors&gt;&lt;authors&gt;&lt;author&gt;Miehle, P.&lt;/author&gt;&lt;author&gt;Livesley, S. J.&lt;/author&gt;&lt;author&gt;Feikema, P. M.&lt;/author&gt;&lt;author&gt;Li, C.&lt;/author&gt;&lt;author&gt;Arndt, S. K.&lt;/author&gt;&lt;/authors&gt;&lt;/contributors&gt;&lt;titles&gt;&lt;title&gt;&lt;style face="normal" font="default" size="100%"&gt;Assessing productivity and carbon sequestration capacity of&lt;/style&gt;&lt;style face="italic" font="default" size="100%"&gt; Eucalyptus globulus &lt;/style&gt;&lt;style face="normal" font="default" size="100%"&gt;plantations using the process model Forest-DNDC: Calibration and validation&lt;/style&gt;&lt;/title&gt;&lt;secondary-title&gt;Ecological Modelling&lt;/secondary-title&gt;&lt;/titles&gt;&lt;pages&gt;83-94&lt;/pages&gt;&lt;volume&gt;192&lt;/volume&gt;&lt;number&gt;1-2&lt;/number&gt;&lt;keywords&gt;&lt;keyword&gt;Forest-DNDC&lt;/keyword&gt;&lt;keyword&gt;Prediction error&lt;/keyword&gt;&lt;keyword&gt;Eucalyptus globulus&lt;/keyword&gt;&lt;keyword&gt;Plantation&lt;/keyword&gt;&lt;keyword&gt;Productivity&lt;/keyword&gt;&lt;keyword&gt;Model validation&lt;/keyword&gt;&lt;keyword&gt;Carbon sequestration&lt;/keyword&gt;&lt;keyword&gt;Afforestation&lt;/keyword&gt;&lt;/keywords&gt;&lt;dates&gt;&lt;year&gt;2006&lt;/year&gt;&lt;/dates&gt;&lt;isbn&gt;0304-3800&lt;/isbn&gt;&lt;urls&gt;&lt;related-urls&gt;&lt;url&gt;http://www.sciencedirect.com/science/article/pii/S0304380005003959&lt;/url&gt;&lt;/related-urls&gt;&lt;pdf-urls&gt;&lt;url&gt;file://D:\All_fs\Lit\Article\Miehle_2006.pdf&lt;/url&gt;&lt;/pdf-urls&gt;&lt;/urls&gt;&lt;custom1&gt;pdf&lt;/custom1&gt;&lt;electronic-resource-num&gt;http://dx.doi.org/10.1016/j.ecolmodel.2005.07.021&lt;/electronic-resource-num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4" w:tooltip="Miehle, 2006 #103" w:history="1">
              <w:r w:rsidR="003221A0" w:rsidRPr="00460B09">
                <w:rPr>
                  <w:noProof/>
                </w:rPr>
                <w:t>M</w:t>
              </w:r>
              <w:r w:rsidR="003221A0" w:rsidRPr="00460B09">
                <w:rPr>
                  <w:smallCaps/>
                  <w:noProof/>
                </w:rPr>
                <w:t>iehle</w:t>
              </w:r>
              <w:r w:rsidR="003221A0" w:rsidRPr="00460B09">
                <w:rPr>
                  <w:noProof/>
                </w:rPr>
                <w:t xml:space="preserve"> et al., 2006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2145D2" w:rsidRPr="00460B09" w:rsidRDefault="002145D2"/>
          <w:p w:rsidR="00C05E08" w:rsidRPr="00460B09" w:rsidRDefault="002145D2" w:rsidP="003221A0">
            <w:pPr>
              <w:rPr>
                <w:rFonts w:eastAsia="Arial"/>
              </w:rPr>
            </w:pPr>
            <w:r w:rsidRPr="00460B09">
              <w:rPr>
                <w:rFonts w:eastAsia="Arial"/>
              </w:rPr>
              <w:fldChar w:fldCharType="begin"/>
            </w:r>
            <w:r w:rsidR="003A133F" w:rsidRPr="00460B09">
              <w:rPr>
                <w:rFonts w:eastAsia="Arial"/>
              </w:rPr>
              <w:instrText xml:space="preserve"> ADDIN EN.CITE &lt;EndNote&gt;&lt;Cite&gt;&lt;Author&gt;Battaglia&lt;/Author&gt;&lt;Year&gt;1997&lt;/Year&gt;&lt;RecNum&gt;134&lt;/RecNum&gt;&lt;DisplayText&gt;(B&lt;style face="smallcaps"&gt;attaglia&lt;/style&gt; and S&lt;style face="smallcaps"&gt;ands&lt;/style&gt;, 1997)&lt;/DisplayText&gt;&lt;record&gt;&lt;rec-number&gt;134&lt;/rec-number&gt;&lt;foreign-keys&gt;&lt;key app="EN" db-id="wrwsaeeay99zr5e9wzrxerp8zzvs2pfafta5"&gt;134&lt;/key&gt;&lt;/foreign-keys&gt;&lt;ref-type name="Journal Article"&gt;17&lt;/ref-type&gt;&lt;contributors&gt;&lt;authors&gt;&lt;author&gt;Battaglia, Michael &lt;/author&gt;&lt;author&gt;Sands, Peter&lt;/author&gt;&lt;/authors&gt;&lt;/contributors&gt;&lt;titles&gt;&lt;title&gt;&lt;style face="normal" font="default" size="100%"&gt;Modelling Site Productivity of &lt;/style&gt;&lt;style face="italic" font="default" size="100%"&gt;Eucalyptus globulus &lt;/style&gt;&lt;style face="normal" font="default" size="100%"&gt;in Response to Climatic and Site Factors&lt;/style&gt;&lt;/title&gt;&lt;secondary-title&gt;Australian Journal of Plant Physiology &lt;/secondary-title&gt;&lt;/titles&gt;&lt;pages&gt;831-850&lt;/pages&gt;&lt;volume&gt;24&lt;/volume&gt;&lt;dates&gt;&lt;year&gt;1997&lt;/year&gt;&lt;/dates&gt;&lt;urls&gt;&lt;/urls&gt;&lt;/record&gt;&lt;/Cite&gt;&lt;/EndNote&gt;</w:instrText>
            </w:r>
            <w:r w:rsidRPr="00460B09">
              <w:rPr>
                <w:rFonts w:eastAsia="Arial"/>
              </w:rPr>
              <w:fldChar w:fldCharType="separate"/>
            </w:r>
            <w:r w:rsidR="003A133F" w:rsidRPr="00460B09">
              <w:rPr>
                <w:rFonts w:eastAsia="Arial"/>
                <w:noProof/>
              </w:rPr>
              <w:t>(</w:t>
            </w:r>
            <w:hyperlink w:anchor="_ENREF_1" w:tooltip="Battaglia, 1997 #134" w:history="1">
              <w:r w:rsidR="003221A0" w:rsidRPr="00460B09">
                <w:rPr>
                  <w:rFonts w:eastAsia="Arial"/>
                  <w:noProof/>
                </w:rPr>
                <w:t>B</w:t>
              </w:r>
              <w:r w:rsidR="003221A0" w:rsidRPr="00460B09">
                <w:rPr>
                  <w:rFonts w:eastAsia="Arial"/>
                  <w:smallCaps/>
                  <w:noProof/>
                </w:rPr>
                <w:t>attaglia</w:t>
              </w:r>
              <w:r w:rsidR="003221A0" w:rsidRPr="00460B09">
                <w:rPr>
                  <w:rFonts w:eastAsia="Arial"/>
                  <w:noProof/>
                </w:rPr>
                <w:t xml:space="preserve"> and S</w:t>
              </w:r>
              <w:r w:rsidR="003221A0" w:rsidRPr="00460B09">
                <w:rPr>
                  <w:rFonts w:eastAsia="Arial"/>
                  <w:smallCaps/>
                  <w:noProof/>
                </w:rPr>
                <w:t>ands</w:t>
              </w:r>
              <w:r w:rsidR="003221A0" w:rsidRPr="00460B09">
                <w:rPr>
                  <w:rFonts w:eastAsia="Arial"/>
                  <w:noProof/>
                </w:rPr>
                <w:t>, 1997</w:t>
              </w:r>
            </w:hyperlink>
            <w:r w:rsidR="003A133F" w:rsidRPr="00460B09">
              <w:rPr>
                <w:rFonts w:eastAsia="Arial"/>
                <w:noProof/>
              </w:rPr>
              <w:t>)</w:t>
            </w:r>
            <w:r w:rsidRPr="00460B09">
              <w:rPr>
                <w:rFonts w:eastAsia="Arial"/>
              </w:rPr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rPr>
                <w:rFonts w:eastAsia="Arial"/>
              </w:rPr>
              <w:t xml:space="preserve"> </w:t>
            </w:r>
            <w:r w:rsidR="003F5D9E">
              <w:rPr>
                <w:rFonts w:eastAsia="Arial"/>
              </w:rPr>
              <w:t>nicht benutzt für flag_resp=0</w:t>
            </w:r>
          </w:p>
        </w:tc>
      </w:tr>
      <w:tr w:rsidR="00C05E08" w:rsidTr="003F5D9E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prms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[d</w:t>
            </w:r>
            <w:r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3F5D9E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rPr>
                <w:color w:val="2323DC"/>
              </w:rPr>
            </w:pPr>
            <w:r>
              <w:t xml:space="preserve">spezifische Respirationsrate des Splintholzes (meist bei einer Basistemperatur von 15 °C, wenn andere Basistemperatur benutzt, diese und soweit verfügbar Q10 angeben) = Fraktion der Masse </w:t>
            </w:r>
            <w:r>
              <w:lastRenderedPageBreak/>
              <w:t>die pro Tag für Erhaltung veratmet wird</w:t>
            </w:r>
            <w:r>
              <w:br/>
            </w:r>
            <w:r>
              <w:rPr>
                <w:color w:val="FF0000"/>
              </w:rPr>
              <w:t>sensitiv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881658" w:rsidRDefault="00881658">
            <w:pPr>
              <w:spacing w:before="120" w:after="120" w:line="360" w:lineRule="auto"/>
            </w:pPr>
            <w:hyperlink r:id="rId13" w:history="1">
              <w:r w:rsidRPr="00881658">
                <w:rPr>
                  <w:rStyle w:val="Hyperlink"/>
                </w:rPr>
                <w:t>0,3</w:t>
              </w:r>
            </w:hyperlink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2145D2" w:rsidP="003221A0">
            <w:pPr>
              <w:pStyle w:val="berschrift4"/>
              <w:snapToGrid w:val="0"/>
              <w:rPr>
                <w:i w:val="0"/>
                <w:color w:val="auto"/>
              </w:rPr>
            </w:pPr>
            <w:r w:rsidRPr="00460B09">
              <w:rPr>
                <w:i w:val="0"/>
                <w:color w:val="auto"/>
              </w:rPr>
              <w:fldChar w:fldCharType="begin"/>
            </w:r>
            <w:r w:rsidR="003A133F" w:rsidRPr="00460B09">
              <w:rPr>
                <w:i w:val="0"/>
                <w:color w:val="auto"/>
              </w:rPr>
              <w:instrText xml:space="preserve"> ADDIN EN.CITE &lt;EndNote&gt;&lt;Cite&gt;&lt;Author&gt;Battaglia&lt;/Author&gt;&lt;Year&gt;1997&lt;/Year&gt;&lt;RecNum&gt;134&lt;/RecNum&gt;&lt;DisplayText&gt;(B&lt;style face="smallcaps"&gt;attaglia&lt;/style&gt; and S&lt;style face="smallcaps"&gt;ands&lt;/style&gt;, 1997)&lt;/DisplayText&gt;&lt;record&gt;&lt;rec-number&gt;134&lt;/rec-number&gt;&lt;foreign-keys&gt;&lt;key app="EN" db-id="wrwsaeeay99zr5e9wzrxerp8zzvs2pfafta5"&gt;134&lt;/key&gt;&lt;/foreign-keys&gt;&lt;ref-type name="Journal Article"&gt;17&lt;/ref-type&gt;&lt;contributors&gt;&lt;authors&gt;&lt;author&gt;Battaglia, Michael &lt;/author&gt;&lt;author&gt;Sands, Peter&lt;/author&gt;&lt;/authors&gt;&lt;/contributors&gt;&lt;titles&gt;&lt;title&gt;&lt;style face="normal" font="default" size="100%"&gt;Modelling Site Productivity of &lt;/style&gt;&lt;style face="italic" font="default" size="100%"&gt;Eucalyptus globulus &lt;/style&gt;&lt;style face="normal" font="default" size="100%"&gt;in Response to Climatic and Site Factors&lt;/style&gt;&lt;/title&gt;&lt;secondary-title&gt;Australian Journal of Plant Physiology &lt;/secondary-title&gt;&lt;/titles&gt;&lt;pages&gt;831-850&lt;/pages&gt;&lt;volume&gt;24&lt;/volume&gt;&lt;dates&gt;&lt;year&gt;1997&lt;/year&gt;&lt;/dates&gt;&lt;urls&gt;&lt;/urls&gt;&lt;/record&gt;&lt;/Cite&gt;&lt;/EndNote&gt;</w:instrText>
            </w:r>
            <w:r w:rsidRPr="00460B09">
              <w:rPr>
                <w:i w:val="0"/>
                <w:color w:val="auto"/>
              </w:rPr>
              <w:fldChar w:fldCharType="separate"/>
            </w:r>
            <w:r w:rsidR="003A133F" w:rsidRPr="00460B09">
              <w:rPr>
                <w:i w:val="0"/>
                <w:noProof/>
                <w:color w:val="auto"/>
              </w:rPr>
              <w:t>(</w:t>
            </w:r>
            <w:hyperlink w:anchor="_ENREF_1" w:tooltip="Battaglia, 1997 #134" w:history="1">
              <w:r w:rsidR="003221A0" w:rsidRPr="00460B09">
                <w:rPr>
                  <w:i w:val="0"/>
                  <w:noProof/>
                  <w:color w:val="auto"/>
                </w:rPr>
                <w:t>B</w:t>
              </w:r>
              <w:r w:rsidR="003221A0" w:rsidRPr="00460B09">
                <w:rPr>
                  <w:i w:val="0"/>
                  <w:smallCaps/>
                  <w:noProof/>
                  <w:color w:val="auto"/>
                </w:rPr>
                <w:t>attaglia</w:t>
              </w:r>
              <w:r w:rsidR="003221A0" w:rsidRPr="00460B09">
                <w:rPr>
                  <w:i w:val="0"/>
                  <w:noProof/>
                  <w:color w:val="auto"/>
                </w:rPr>
                <w:t xml:space="preserve"> and S</w:t>
              </w:r>
              <w:r w:rsidR="003221A0" w:rsidRPr="00460B09">
                <w:rPr>
                  <w:i w:val="0"/>
                  <w:smallCaps/>
                  <w:noProof/>
                  <w:color w:val="auto"/>
                </w:rPr>
                <w:t>ands</w:t>
              </w:r>
              <w:r w:rsidR="003221A0" w:rsidRPr="00460B09">
                <w:rPr>
                  <w:i w:val="0"/>
                  <w:noProof/>
                  <w:color w:val="auto"/>
                </w:rPr>
                <w:t>, 1997</w:t>
              </w:r>
            </w:hyperlink>
            <w:r w:rsidR="003A133F" w:rsidRPr="00460B09">
              <w:rPr>
                <w:i w:val="0"/>
                <w:noProof/>
                <w:color w:val="auto"/>
              </w:rPr>
              <w:t>)</w:t>
            </w:r>
            <w:r w:rsidRPr="00460B09">
              <w:rPr>
                <w:i w:val="0"/>
                <w:color w:val="auto"/>
              </w:rPr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3F5D9E">
            <w:pPr>
              <w:snapToGrid w:val="0"/>
              <w:spacing w:before="120" w:after="120" w:line="360" w:lineRule="auto"/>
            </w:pPr>
            <w:r>
              <w:rPr>
                <w:rFonts w:eastAsia="Arial"/>
              </w:rPr>
              <w:t>nicht benutzt für flag_resp=0</w:t>
            </w:r>
          </w:p>
        </w:tc>
      </w:tr>
      <w:tr w:rsidR="00C05E08" w:rsidTr="003F5D9E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prmr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05E08" w:rsidRDefault="00C05E08">
            <w:pPr>
              <w:spacing w:before="120" w:after="120" w:line="360" w:lineRule="auto"/>
              <w:jc w:val="center"/>
            </w:pPr>
            <w:r>
              <w:rPr>
                <w:color w:val="000000"/>
              </w:rPr>
              <w:t>[d</w:t>
            </w:r>
            <w:r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540CC4" w:rsidP="00460B09">
            <w:pPr>
              <w:snapToGrid w:val="0"/>
              <w:spacing w:before="120" w:after="120" w:line="360" w:lineRule="auto"/>
              <w:jc w:val="center"/>
            </w:pPr>
            <w:r>
              <w:t>-99</w:t>
            </w:r>
          </w:p>
          <w:p w:rsidR="00C05E08" w:rsidRDefault="00C05E08" w:rsidP="00460B09">
            <w:pPr>
              <w:pStyle w:val="Textkrper31"/>
            </w:pPr>
          </w:p>
          <w:p w:rsidR="00C05E08" w:rsidRDefault="00C05E08" w:rsidP="00460B09">
            <w:pPr>
              <w:spacing w:before="120" w:after="120" w:line="360" w:lineRule="auto"/>
              <w:jc w:val="center"/>
            </w:pPr>
          </w:p>
          <w:p w:rsidR="00C05E08" w:rsidRDefault="00C05E08" w:rsidP="00460B09">
            <w:pPr>
              <w:spacing w:before="120" w:after="120" w:line="360" w:lineRule="auto"/>
              <w:jc w:val="center"/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t xml:space="preserve">spezifische Respirationsrate der Feinwurzeln (meist bei einer Basistemperatur von 15 °C, wenn andere Basistemperatur benutzt, diese und </w:t>
            </w:r>
            <w:r>
              <w:rPr>
                <w:b/>
              </w:rPr>
              <w:t>soweit verfügbar Q10 angeben</w:t>
            </w:r>
            <w:r>
              <w:t>) = Fraktion der Masse die pro Tag für Erhaltung veratmet wird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</w:pPr>
          </w:p>
          <w:p w:rsidR="00C05E08" w:rsidRDefault="00881658">
            <w:pPr>
              <w:spacing w:before="120" w:after="120" w:line="360" w:lineRule="auto"/>
            </w:pPr>
            <w:r>
              <w:t>?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C05E08">
            <w:pPr>
              <w:spacing w:before="120" w:after="120" w:line="360" w:lineRule="auto"/>
            </w:pPr>
            <w:r w:rsidRPr="00460B09">
              <w:rPr>
                <w:rFonts w:eastAsia="Arial"/>
              </w:rPr>
              <w:t xml:space="preserve"> </w:t>
            </w:r>
          </w:p>
          <w:p w:rsidR="00C05E08" w:rsidRPr="00460B09" w:rsidRDefault="00C05E08">
            <w:pPr>
              <w:spacing w:before="120" w:after="120" w:line="360" w:lineRule="auto"/>
            </w:pPr>
          </w:p>
          <w:p w:rsidR="00C05E08" w:rsidRPr="00460B09" w:rsidRDefault="00C05E08">
            <w:pPr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3F5D9E">
            <w:pPr>
              <w:snapToGrid w:val="0"/>
              <w:spacing w:before="120" w:after="120" w:line="360" w:lineRule="auto"/>
              <w:rPr>
                <w:color w:val="7030A0"/>
                <w:sz w:val="20"/>
                <w:szCs w:val="20"/>
              </w:rPr>
            </w:pPr>
            <w:r>
              <w:rPr>
                <w:rFonts w:eastAsia="Arial"/>
              </w:rPr>
              <w:t>nicht benutzt für flag_resp=0</w:t>
            </w:r>
          </w:p>
          <w:p w:rsidR="00C05E08" w:rsidRDefault="00C05E08">
            <w:pPr>
              <w:spacing w:before="120" w:after="120" w:line="360" w:lineRule="auto"/>
              <w:rPr>
                <w:color w:val="92D050"/>
                <w:sz w:val="20"/>
                <w:szCs w:val="20"/>
              </w:rPr>
            </w:pPr>
          </w:p>
        </w:tc>
      </w:tr>
      <w:tr w:rsidR="00C05E0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psf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color w:val="000000"/>
              </w:rPr>
              <w:t>[y</w:t>
            </w:r>
            <w:r>
              <w:rPr>
                <w:color w:val="000000"/>
                <w:vertAlign w:val="superscript"/>
              </w:rPr>
              <w:t>-1</w:t>
            </w:r>
            <w: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Pr="003C37D4" w:rsidRDefault="003C37D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0.33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t xml:space="preserve">Seneszenzrate für die Blätter (= 1/Lebensdauer), im Falle von im </w:t>
            </w:r>
            <w:r>
              <w:lastRenderedPageBreak/>
              <w:t>Winter entlaubten Bäumen = 1</w:t>
            </w:r>
            <w:r>
              <w:br/>
            </w:r>
            <w:r>
              <w:rPr>
                <w:color w:val="FF0000"/>
              </w:rPr>
              <w:t>sensitiv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881658">
            <w:pPr>
              <w:spacing w:before="120" w:after="120" w:line="360" w:lineRule="auto"/>
            </w:pPr>
            <w:hyperlink r:id="rId14" w:history="1">
              <w:r w:rsidR="00C05E08" w:rsidRPr="00881658">
                <w:rPr>
                  <w:rStyle w:val="Hyperlink"/>
                </w:rPr>
                <w:t>0,33</w:t>
              </w:r>
            </w:hyperlink>
            <w:r w:rsidR="00C05E08">
              <w:t xml:space="preserve"> (passendster Wert)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2145D2" w:rsidP="003221A0">
            <w:pPr>
              <w:spacing w:before="120" w:after="120" w:line="360" w:lineRule="auto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&lt;EndNote&gt;&lt;Cite&gt;&lt;Author&gt;Battaglia&lt;/Author&gt;&lt;Year&gt;2004&lt;/Year&gt;&lt;RecNum&gt;105&lt;/RecNum&gt;&lt;DisplayText&gt;(B&lt;style face="smallcaps"&gt;attaglia&lt;/style&gt; et al., 2004)&lt;/DisplayText&gt;&lt;record&gt;&lt;rec-number&gt;105&lt;/rec-number&gt;&lt;foreign-keys&gt;&lt;key app="EN" db-id="wrwsaeeay99zr5e9wzrxerp8zzvs2pfafta5"&gt;105&lt;/key&gt;&lt;/foreign-keys&gt;&lt;ref-type name="Journal Article"&gt;17&lt;/ref-type&gt;&lt;contributors&gt;&lt;authors&gt;&lt;author&gt;Battaglia, Michael&lt;/author&gt;&lt;author&gt;Sands, Peter&lt;/author&gt;&lt;author&gt;White, Don&lt;/author&gt;&lt;author&gt;Mummery, Daryl&lt;/author&gt;&lt;/authors&gt;&lt;/contributors&gt;&lt;titles&gt;&lt;title&gt;CABALA: a linked carbon, water and nitrogen model of forest growth for silvicultural decision support&lt;/title&gt;&lt;secondary-title&gt;Forest Ecology and Management&lt;/secondary-title&gt;&lt;/titles&gt;&lt;pages&gt;251-282&lt;/pages&gt;&lt;volume&gt;193&lt;/volume&gt;&lt;number&gt;1–2&lt;/number&gt;&lt;keywords&gt;&lt;keyword&gt;Biomass allocation&lt;/keyword&gt;&lt;keyword&gt;CABALA&lt;/keyword&gt;&lt;keyword&gt;Carbon balance&lt;/keyword&gt;&lt;keyword&gt;Fertiliser&lt;/keyword&gt;&lt;keyword&gt;Later-aged growth decline&lt;/keyword&gt;&lt;keyword&gt;Nitrogen mineralisation&lt;/keyword&gt;&lt;keyword&gt;Photosynthesis&lt;/keyword&gt;&lt;keyword&gt;Process-based model&lt;/keyword&gt;&lt;keyword&gt;Respiration&lt;/keyword&gt;&lt;keyword&gt;Spacing&lt;/keyword&gt;&lt;keyword&gt;Thinning&lt;/keyword&gt;&lt;keyword&gt;Tree architecture&lt;/keyword&gt;&lt;/keywords&gt;&lt;dates&gt;&lt;year&gt;2004&lt;/year&gt;&lt;/dates&gt;&lt;isbn&gt;0378-1127&lt;/isbn&gt;&lt;urls&gt;&lt;related-urls&gt;&lt;url&gt;http://www.sciencedirect.com/science/article/pii/S0378112704000611&lt;/url&gt;&lt;/related-urls&gt;&lt;pdf-urls&gt;&lt;url&gt;file://D:\All_fs\Lit\Article\Battaglia_2004.pdf&lt;/url&gt;&lt;/pdf-urls&gt;&lt;/urls&gt;&lt;custom1&gt;pdf&lt;/custom1&gt;&lt;electronic-resource-num&gt;http://dx.doi.org/10.1016/j.foreco.2004.01.033&lt;/electronic-resource-num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2" w:tooltip="Battaglia, 2004 #105" w:history="1">
              <w:r w:rsidR="003221A0" w:rsidRPr="00460B09">
                <w:rPr>
                  <w:noProof/>
                </w:rPr>
                <w:t>B</w:t>
              </w:r>
              <w:r w:rsidR="003221A0" w:rsidRPr="00460B09">
                <w:rPr>
                  <w:smallCaps/>
                  <w:noProof/>
                </w:rPr>
                <w:t>attaglia</w:t>
              </w:r>
              <w:r w:rsidR="003221A0" w:rsidRPr="00460B09">
                <w:rPr>
                  <w:noProof/>
                </w:rPr>
                <w:t xml:space="preserve"> et al., 2004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rPr>
                <w:color w:val="008000"/>
              </w:rPr>
            </w:pPr>
          </w:p>
        </w:tc>
      </w:tr>
      <w:tr w:rsidR="00C05E0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pss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color w:val="000000"/>
              </w:rPr>
              <w:t>[y</w:t>
            </w:r>
            <w:r>
              <w:rPr>
                <w:color w:val="000000"/>
                <w:vertAlign w:val="superscript"/>
              </w:rPr>
              <w:t>-1</w:t>
            </w:r>
            <w: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Pr="003C37D4" w:rsidRDefault="003C37D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0.03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t>Seneszenzrate für das Splintholz (1/(Zeit bis Verlust der Wasserleitfähigkeit))</w:t>
            </w:r>
            <w:r>
              <w:br/>
            </w:r>
            <w:r>
              <w:rPr>
                <w:color w:val="FF0000"/>
              </w:rPr>
              <w:t>sensitiv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881658">
            <w:pPr>
              <w:spacing w:before="120" w:after="120" w:line="360" w:lineRule="auto"/>
            </w:pPr>
            <w:hyperlink r:id="rId15" w:history="1">
              <w:r w:rsidR="00C05E08" w:rsidRPr="00881658">
                <w:rPr>
                  <w:rStyle w:val="Hyperlink"/>
                </w:rPr>
                <w:t>0,03</w:t>
              </w:r>
            </w:hyperlink>
            <w:r w:rsidR="00C05E08">
              <w:t xml:space="preserve"> (von Forest_DNDC) für „woody tissue“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2145D2" w:rsidP="003221A0">
            <w:pPr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&lt;EndNote&gt;&lt;Cite&gt;&lt;Author&gt;Miehle&lt;/Author&gt;&lt;Year&gt;2006&lt;/Year&gt;&lt;RecNum&gt;103&lt;/RecNum&gt;&lt;DisplayText&gt;(M&lt;style face="smallcaps"&gt;iehle&lt;/style&gt; et al., 2006)&lt;/DisplayText&gt;&lt;record&gt;&lt;rec-number&gt;103&lt;/rec-number&gt;&lt;foreign-keys&gt;&lt;key app="EN" db-id="wrwsaeeay99zr5e9wzrxerp8zzvs2pfafta5"&gt;103&lt;/key&gt;&lt;/foreign-keys&gt;&lt;ref-type name="Journal Article"&gt;17&lt;/ref-type&gt;&lt;contributors&gt;&lt;authors&gt;&lt;author&gt;Miehle, P.&lt;/author&gt;&lt;author&gt;Livesley, S. J.&lt;/author&gt;&lt;author&gt;Feikema, P. M.&lt;/author&gt;&lt;author&gt;Li, C.&lt;/author&gt;&lt;author&gt;Arndt, S. K.&lt;/author&gt;&lt;/authors&gt;&lt;/contributors&gt;&lt;titles&gt;&lt;title&gt;&lt;style face="normal" font="default" size="100%"&gt;Assessing productivity and carbon sequestration capacity of&lt;/style&gt;&lt;style face="italic" font="default" size="100%"&gt; Eucalyptus globulus &lt;/style&gt;&lt;style face="normal" font="default" size="100%"&gt;plantations using the process model Forest-DNDC: Calibration and validation&lt;/style&gt;&lt;/title&gt;&lt;secondary-title&gt;Ecological Modelling&lt;/secondary-title&gt;&lt;/titles&gt;&lt;pages&gt;83-94&lt;/pages&gt;&lt;volume&gt;192&lt;/volume&gt;&lt;number&gt;1-2&lt;/number&gt;&lt;keywords&gt;&lt;keyword&gt;Forest-DNDC&lt;/keyword&gt;&lt;keyword&gt;Prediction error&lt;/keyword&gt;&lt;keyword&gt;Eucalyptus globulus&lt;/keyword&gt;&lt;keyword&gt;Plantation&lt;/keyword&gt;&lt;keyword&gt;Productivity&lt;/keyword&gt;&lt;keyword&gt;Model validation&lt;/keyword&gt;&lt;keyword&gt;Carbon sequestration&lt;/keyword&gt;&lt;keyword&gt;Afforestation&lt;/keyword&gt;&lt;/keywords&gt;&lt;dates&gt;&lt;year&gt;2006&lt;/year&gt;&lt;/dates&gt;&lt;isbn&gt;0304-3800&lt;/isbn&gt;&lt;urls&gt;&lt;related-urls&gt;&lt;url&gt;http://www.sciencedirect.com/science/article/pii/S0304380005003959&lt;/url&gt;&lt;/related-urls&gt;&lt;pdf-urls&gt;&lt;url&gt;file://D:\All_fs\Lit\Article\Miehle_2006.pdf&lt;/url&gt;&lt;/pdf-urls&gt;&lt;/urls&gt;&lt;custom1&gt;pdf&lt;/custom1&gt;&lt;electronic-resource-num&gt;http://dx.doi.org/10.1016/j.ecolmodel.2005.07.021&lt;/electronic-resource-num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4" w:tooltip="Miehle, 2006 #103" w:history="1">
              <w:r w:rsidR="003221A0" w:rsidRPr="00460B09">
                <w:rPr>
                  <w:noProof/>
                </w:rPr>
                <w:t>M</w:t>
              </w:r>
              <w:r w:rsidR="003221A0" w:rsidRPr="00460B09">
                <w:rPr>
                  <w:smallCaps/>
                  <w:noProof/>
                </w:rPr>
                <w:t>iehle</w:t>
              </w:r>
              <w:r w:rsidR="003221A0" w:rsidRPr="00460B09">
                <w:rPr>
                  <w:noProof/>
                </w:rPr>
                <w:t xml:space="preserve"> et al., 2006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/>
              <w:rPr>
                <w:color w:val="0000FF"/>
              </w:rPr>
            </w:pPr>
          </w:p>
        </w:tc>
      </w:tr>
      <w:tr w:rsidR="00C05E0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psr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[y</w:t>
            </w:r>
            <w:r>
              <w:rPr>
                <w:color w:val="000000"/>
                <w:vertAlign w:val="superscript"/>
              </w:rPr>
              <w:t>-1</w:t>
            </w:r>
            <w: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3B3B3"/>
          </w:tcPr>
          <w:p w:rsidR="00C05E08" w:rsidRDefault="003C37D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1.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t>Seneszenzrate für die Feinwurzeln (= 1/Lebensdauer)</w:t>
            </w:r>
            <w:r>
              <w:br/>
            </w:r>
            <w:r>
              <w:rPr>
                <w:color w:val="FF0000"/>
              </w:rPr>
              <w:t>sensitiv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881658">
            <w:pPr>
              <w:spacing w:before="120" w:after="120" w:line="360" w:lineRule="auto"/>
            </w:pPr>
            <w:hyperlink r:id="rId16" w:history="1">
              <w:r w:rsidR="00C05E08" w:rsidRPr="00881658">
                <w:rPr>
                  <w:rStyle w:val="Hyperlink"/>
                </w:rPr>
                <w:t>1</w:t>
              </w:r>
            </w:hyperlink>
            <w:r w:rsidR="00C05E08">
              <w:t>? (als Annahme</w:t>
            </w:r>
            <w:r>
              <w:t>?</w:t>
            </w:r>
            <w:r w:rsidR="00C05E08">
              <w:t>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3C37D4" w:rsidP="003221A0">
            <w:pPr>
              <w:snapToGrid w:val="0"/>
              <w:spacing w:before="120" w:after="120" w:line="360" w:lineRule="auto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&lt;EndNote&gt;&lt;Cite&gt;&lt;Author&gt;Battaglia&lt;/Author&gt;&lt;Year&gt;2004&lt;/Year&gt;&lt;RecNum&gt;105&lt;/RecNum&gt;&lt;DisplayText&gt;(B&lt;style face="smallcaps"&gt;attaglia&lt;/style&gt; et al., 2004)&lt;/DisplayText&gt;&lt;record&gt;&lt;rec-number&gt;105&lt;/rec-number&gt;&lt;foreign-keys&gt;&lt;key app="EN" db-id="wrwsaeeay99zr5e9wzrxerp8zzvs2pfafta5"&gt;105&lt;/key&gt;&lt;/foreign-keys&gt;&lt;ref-type name="Journal Article"&gt;17&lt;/ref-type&gt;&lt;contributors&gt;&lt;authors&gt;&lt;author&gt;Battaglia, Michael&lt;/author&gt;&lt;author&gt;Sands, Peter&lt;/author&gt;&lt;author&gt;White, Don&lt;/author&gt;&lt;author&gt;Mummery, Daryl&lt;/author&gt;&lt;/authors&gt;&lt;/contributors&gt;&lt;titles&gt;&lt;title&gt;CABALA: a linked carbon, water and nitrogen model of forest growth for silvicultural decision support&lt;/title&gt;&lt;secondary-title&gt;Forest Ecology and Management&lt;/secondary-title&gt;&lt;/titles&gt;&lt;pages&gt;251-282&lt;/pages&gt;&lt;volume&gt;193&lt;/volume&gt;&lt;number&gt;1–2&lt;/number&gt;&lt;keywords&gt;&lt;keyword&gt;Biomass allocation&lt;/keyword&gt;&lt;keyword&gt;CABALA&lt;/keyword&gt;&lt;keyword&gt;Carbon balance&lt;/keyword&gt;&lt;keyword&gt;Fertiliser&lt;/keyword&gt;&lt;keyword&gt;Later-aged growth decline&lt;/keyword&gt;&lt;keyword&gt;Nitrogen mineralisation&lt;/keyword&gt;&lt;keyword&gt;Photosynthesis&lt;/keyword&gt;&lt;keyword&gt;Process-based model&lt;/keyword&gt;&lt;keyword&gt;Respiration&lt;/keyword&gt;&lt;keyword&gt;Spacing&lt;/keyword&gt;&lt;keyword&gt;Thinning&lt;/keyword&gt;&lt;keyword&gt;Tree architecture&lt;/keyword&gt;&lt;/keywords&gt;&lt;dates&gt;&lt;year&gt;2004&lt;/year&gt;&lt;/dates&gt;&lt;isbn&gt;0378-1127&lt;/isbn&gt;&lt;urls&gt;&lt;related-urls&gt;&lt;url&gt;http://www.sciencedirect.com/science/article/pii/S0378112704000611&lt;/url&gt;&lt;/related-urls&gt;&lt;pdf-urls&gt;&lt;url&gt;file://D:\All_fs\Lit\Article\Battaglia_2004.pdf&lt;/url&gt;&lt;/pdf-urls&gt;&lt;/urls&gt;&lt;custom1&gt;pdf&lt;/custom1&gt;&lt;electronic-resource-num&gt;http://dx.doi.org/10.1016/j.foreco.2004.01.033&lt;/electronic-resource-num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2" w:tooltip="Battaglia, 2004 #105" w:history="1">
              <w:r w:rsidR="003221A0" w:rsidRPr="00460B09">
                <w:rPr>
                  <w:noProof/>
                </w:rPr>
                <w:t>B</w:t>
              </w:r>
              <w:r w:rsidR="003221A0" w:rsidRPr="00460B09">
                <w:rPr>
                  <w:smallCaps/>
                  <w:noProof/>
                </w:rPr>
                <w:t>attaglia</w:t>
              </w:r>
              <w:r w:rsidR="003221A0" w:rsidRPr="00460B09">
                <w:rPr>
                  <w:noProof/>
                </w:rPr>
                <w:t xml:space="preserve"> et al., 2004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</w:tr>
      <w:tr w:rsidR="00C05E08" w:rsidRPr="002B5620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</w:pPr>
            <w:r>
              <w:rPr>
                <w:color w:val="FF0000"/>
              </w:rPr>
              <w:t>p</w:t>
            </w:r>
            <w:r>
              <w:rPr>
                <w:color w:val="FF0000"/>
                <w:vertAlign w:val="subscript"/>
              </w:rPr>
              <w:t>cn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pcnr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[gN gC</w:t>
            </w:r>
            <w:r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0E0E0"/>
          </w:tcPr>
          <w:p w:rsidR="00C05E08" w:rsidRDefault="003F5D9E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0.005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rPr>
                <w:color w:val="2323DC"/>
              </w:rPr>
            </w:pPr>
            <w:r>
              <w:t xml:space="preserve">Zur Berechnung werden gebraucht: Stickstoff- und Kohlenstoffgehalte einzelner </w:t>
            </w:r>
            <w:r>
              <w:lastRenderedPageBreak/>
              <w:t>Organe und Massen der Organe, soweit möglich Alter und Grösse der Bäume mit angeben</w:t>
            </w:r>
            <w:r>
              <w:br/>
            </w:r>
            <w:r>
              <w:rPr>
                <w:color w:val="FF0000"/>
              </w:rPr>
              <w:t>sensitiv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B85954">
            <w:pPr>
              <w:spacing w:before="120" w:after="120" w:line="360" w:lineRule="auto"/>
            </w:pPr>
            <w:r>
              <w:lastRenderedPageBreak/>
              <w:t>Zu wenig Pflanzenorgane für Parametrisierung v. Eucalyptus globulus?</w:t>
            </w:r>
          </w:p>
          <w:p w:rsidR="002B5620" w:rsidRDefault="002B5620">
            <w:pPr>
              <w:spacing w:before="120" w:after="120" w:line="360" w:lineRule="auto"/>
            </w:pPr>
            <w:r>
              <w:lastRenderedPageBreak/>
              <w:t xml:space="preserve">Mittelwert aus 0.0085, 0.0015, 0.005 </w:t>
            </w:r>
            <w:r>
              <w:sym w:font="Wingdings" w:char="F0E0"/>
            </w:r>
            <w:r>
              <w:t xml:space="preserve"> </w:t>
            </w:r>
            <w:r w:rsidRPr="005E4293">
              <w:rPr>
                <w:b/>
              </w:rPr>
              <w:t xml:space="preserve">0.005 </w:t>
            </w:r>
            <w:r>
              <w:t>gN gC</w:t>
            </w:r>
            <w:r w:rsidRPr="002B5620">
              <w:rPr>
                <w:vertAlign w:val="superscript"/>
              </w:rPr>
              <w:t>-1</w:t>
            </w:r>
          </w:p>
          <w:p w:rsidR="002B5620" w:rsidRDefault="002B5620">
            <w:pPr>
              <w:spacing w:before="120" w:after="120" w:line="360" w:lineRule="auto"/>
            </w:pPr>
            <w:r>
              <w:t xml:space="preserve">Oder verschiedene Werte </w:t>
            </w:r>
            <w:r w:rsidR="005E4293">
              <w:t xml:space="preserve"> mitteln:</w:t>
            </w:r>
          </w:p>
          <w:p w:rsidR="005E4293" w:rsidRPr="002B5620" w:rsidRDefault="005E4293">
            <w:pPr>
              <w:spacing w:before="120" w:after="120" w:line="360" w:lineRule="auto"/>
            </w:pPr>
            <w:r>
              <w:t xml:space="preserve">0.026, 0.078,0.019 </w:t>
            </w:r>
            <w:r>
              <w:sym w:font="Wingdings" w:char="F0E0"/>
            </w:r>
            <w:r>
              <w:t xml:space="preserve"> </w:t>
            </w:r>
            <w:r w:rsidRPr="005E4293">
              <w:rPr>
                <w:b/>
              </w:rPr>
              <w:t>0.041</w:t>
            </w:r>
            <w:r>
              <w:rPr>
                <w:b/>
              </w:rPr>
              <w:t xml:space="preserve"> (plausibel?)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2B5620">
            <w:pPr>
              <w:snapToGrid w:val="0"/>
            </w:pPr>
            <w:r w:rsidRPr="00460B09">
              <w:lastRenderedPageBreak/>
              <w:fldChar w:fldCharType="begin"/>
            </w:r>
            <w:r w:rsidR="003A133F" w:rsidRPr="00460B09">
              <w:instrText xml:space="preserve"> ADDIN EN.CITE &lt;EndNote&gt;&lt;Cite&gt;&lt;Author&gt;Marsden&lt;/Author&gt;&lt;Year&gt;2013&lt;/Year&gt;&lt;RecNum&gt;108&lt;/RecNum&gt;&lt;DisplayText&gt;(M&lt;style face="smallcaps"&gt;arsden&lt;/style&gt; et al., 2013)&lt;/DisplayText&gt;&lt;record&gt;&lt;rec-number&gt;108&lt;/rec-number&gt;&lt;foreign-keys&gt;&lt;key app="EN" db-id="wrwsaeeay99zr5e9wzrxerp8zzvs2pfafta5"&gt;108&lt;/key&gt;&lt;/foreign-keys&gt;&lt;ref-type name="Journal Article"&gt;17&lt;/ref-type&gt;&lt;contributors&gt;&lt;authors&gt;&lt;author&gt;Marsden, Claire&lt;/author&gt;&lt;author&gt;Nouvellon, Yann&lt;/author&gt;&lt;author&gt;Laclau, Jean-Paul&lt;/author&gt;&lt;author&gt;Corbeels, Marc&lt;/author&gt;&lt;author&gt;McMurtrie, Ross E.&lt;/author&gt;&lt;author&gt;Stape, José Luiz&lt;/author&gt;&lt;author&gt;Epron, Daniel&lt;/author&gt;&lt;author&gt;le Maire, Guerric&lt;/author&gt;&lt;/authors&gt;&lt;/contributors&gt;&lt;titles&gt;&lt;title&gt;&lt;style face="normal" font="default" size="100%"&gt;Modifying the G`DAY process-based model to simulate the spatial variability of &lt;/style&gt;&lt;style face="italic" font="default" size="100%"&gt;Eucalyptus&lt;/style&gt;&lt;style face="normal" font="default" size="100%"&gt; plantation growth on deep tropical soils&lt;/style&gt;&lt;/title&gt;&lt;secondary-title&gt;Forest Ecology And Management&lt;/secondary-title&gt;&lt;/titles&gt;&lt;pages&gt;112-128&lt;/pages&gt;&lt;volume&gt;301&lt;/volume&gt;&lt;number&gt;0&lt;/number&gt;&lt;keywords&gt;&lt;keyword&gt;G</w:instrText>
            </w:r>
            <w:r w:rsidR="003A133F" w:rsidRPr="00460B09">
              <w:rPr>
                <w:rFonts w:eastAsia="MS Gothic"/>
              </w:rPr>
              <w:instrText>ﾒ</w:instrText>
            </w:r>
            <w:r w:rsidR="003A133F" w:rsidRPr="00460B09">
              <w:instrText>DAY&lt;/keyword&gt;&lt;keyword&gt;Ecophysiological model&lt;/keyword&gt;&lt;keyword&gt;Eucalypt&lt;/keyword&gt;&lt;keyword&gt;Brazil&lt;/keyword&gt;&lt;keyword&gt;Water-limited growth&lt;/keyword&gt;&lt;keyword&gt;Plant available water&lt;/keyword&gt;&lt;/keywords&gt;&lt;dates&gt;&lt;year&gt;2013&lt;/year&gt;&lt;/dates&gt;&lt;isbn&gt;0378-1127&lt;/isbn&gt;&lt;urls&gt;&lt;related-urls&gt;&lt;url&gt;http://www.sciencedirect.com/science/article/pii/S0378112712006366&lt;/url&gt;&lt;/related-urls&gt;&lt;pdf-urls&gt;&lt;url&gt;file://D:\All_fs\Lit\Article\Marsden_2013.pdf&lt;/url&gt;&lt;/pdf-urls&gt;&lt;/urls&gt;&lt;custom1&gt;pdf&lt;/custom1&gt;&lt;electronic-resource-num&gt;http://dx.doi.org/10.1016/j.foreco.2012.10.039&lt;/electronic-resource-num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1" w:tooltip="Marsden, 2013 #108" w:history="1">
              <w:r w:rsidR="003221A0" w:rsidRPr="00460B09">
                <w:rPr>
                  <w:noProof/>
                </w:rPr>
                <w:t>M</w:t>
              </w:r>
              <w:r w:rsidR="003221A0" w:rsidRPr="00460B09">
                <w:rPr>
                  <w:smallCaps/>
                  <w:noProof/>
                </w:rPr>
                <w:t>arsden</w:t>
              </w:r>
              <w:r w:rsidR="003221A0" w:rsidRPr="00460B09">
                <w:rPr>
                  <w:noProof/>
                </w:rPr>
                <w:t xml:space="preserve"> et al., 2013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5E4293" w:rsidRPr="00460B09" w:rsidRDefault="005E4293">
            <w:pPr>
              <w:snapToGrid w:val="0"/>
            </w:pPr>
          </w:p>
          <w:p w:rsidR="005E4293" w:rsidRPr="00460B09" w:rsidRDefault="005E4293">
            <w:pPr>
              <w:snapToGrid w:val="0"/>
            </w:pPr>
          </w:p>
          <w:p w:rsidR="005E4293" w:rsidRPr="00460B09" w:rsidRDefault="005E4293">
            <w:pPr>
              <w:snapToGrid w:val="0"/>
            </w:pPr>
          </w:p>
          <w:p w:rsidR="005E4293" w:rsidRPr="00460B09" w:rsidRDefault="005E4293">
            <w:pPr>
              <w:snapToGrid w:val="0"/>
            </w:pPr>
          </w:p>
          <w:p w:rsidR="005E4293" w:rsidRPr="00460B09" w:rsidRDefault="005E4293">
            <w:pPr>
              <w:snapToGrid w:val="0"/>
            </w:pPr>
          </w:p>
          <w:p w:rsidR="005E4293" w:rsidRPr="00460B09" w:rsidRDefault="005E4293">
            <w:pPr>
              <w:snapToGrid w:val="0"/>
            </w:pPr>
          </w:p>
          <w:p w:rsidR="005E4293" w:rsidRPr="00460B09" w:rsidRDefault="005E4293">
            <w:pPr>
              <w:snapToGrid w:val="0"/>
            </w:pPr>
          </w:p>
          <w:p w:rsidR="005E4293" w:rsidRPr="00460B09" w:rsidRDefault="005E4293">
            <w:pPr>
              <w:snapToGrid w:val="0"/>
            </w:pPr>
          </w:p>
          <w:p w:rsidR="005E4293" w:rsidRPr="00460B09" w:rsidRDefault="005E4293">
            <w:pPr>
              <w:snapToGrid w:val="0"/>
            </w:pPr>
          </w:p>
          <w:p w:rsidR="005E4293" w:rsidRPr="00460B09" w:rsidRDefault="005E4293" w:rsidP="003221A0">
            <w:pPr>
              <w:snapToGrid w:val="0"/>
              <w:rPr>
                <w:lang w:val="en-GB"/>
              </w:rPr>
            </w:pPr>
            <w:r w:rsidRPr="00460B09">
              <w:rPr>
                <w:lang w:val="en-GB"/>
              </w:rPr>
              <w:fldChar w:fldCharType="begin"/>
            </w:r>
            <w:r w:rsidR="003A133F" w:rsidRPr="00460B09">
              <w:rPr>
                <w:lang w:val="en-GB"/>
              </w:rPr>
              <w:instrText xml:space="preserve"> ADDIN EN.CITE &lt;EndNote&gt;&lt;Cite&gt;&lt;Author&gt;Ranatunga&lt;/Author&gt;&lt;Year&gt;2008&lt;/Year&gt;&lt;RecNum&gt;93&lt;/RecNum&gt;&lt;DisplayText&gt;(R&lt;style face="smallcaps"&gt;anatunga&lt;/style&gt; et al., 2008)&lt;/DisplayText&gt;&lt;record&gt;&lt;rec-number&gt;93&lt;/rec-number&gt;&lt;foreign-keys&gt;&lt;key app="EN" db-id="wrwsaeeay99zr5e9wzrxerp8zzvs2pfafta5"&gt;93&lt;/key&gt;&lt;/foreign-keys&gt;&lt;ref-type name="Journal Article"&gt;17&lt;/ref-type&gt;&lt;contributors&gt;&lt;authors&gt;&lt;author&gt;Ranatunga, K.&lt;/author&gt;&lt;author&gt;Keenan, R. J.&lt;/author&gt;&lt;author&gt;Wullschleger, S. D.&lt;/author&gt;&lt;author&gt;Post, W. A.&lt;/author&gt;&lt;author&gt;Tharp, M. L.&lt;/author&gt;&lt;/authors&gt;&lt;/contributors&gt;&lt;titles&gt;&lt;title&gt;Effects of harvest management practices on forest biomass and soil carbon in eucalypt forests in New South Wales, Australia: Simulations with the forest succession model LINKAGES&lt;/title&gt;&lt;secondary-title&gt;Forest Ecology And Management&lt;/secondary-title&gt;&lt;alt-title&gt;For. Ecol. Manage.&lt;/alt-title&gt;&lt;/titles&gt;&lt;pages&gt;2407-2415&lt;/pages&gt;&lt;volume&gt;255&lt;/volume&gt;&lt;number&gt;7&lt;/number&gt;&lt;keywords&gt;&lt;keyword&gt;forest biomass&lt;/keyword&gt;&lt;keyword&gt;carbon cycle&lt;/keyword&gt;&lt;keyword&gt;harvesting&lt;/keyword&gt;&lt;keyword&gt;disturbance&lt;/keyword&gt;&lt;keyword&gt;gap models&lt;/keyword&gt;&lt;keyword&gt;soil&lt;/keyword&gt;&lt;keyword&gt;carbon&lt;/keyword&gt;&lt;keyword&gt;ecosystem model&lt;/keyword&gt;&lt;keyword&gt;computer-model&lt;/keyword&gt;&lt;keyword&gt;nitrogen&lt;/keyword&gt;&lt;keyword&gt;storage&lt;/keyword&gt;&lt;keyword&gt;equations&lt;/keyword&gt;&lt;keyword&gt;indicator&lt;/keyword&gt;&lt;keyword&gt;climate&lt;/keyword&gt;&lt;keyword&gt;trees&lt;/keyword&gt;&lt;/keywords&gt;&lt;dates&gt;&lt;year&gt;2008&lt;/year&gt;&lt;pub-dates&gt;&lt;date&gt;Apr&lt;/date&gt;&lt;/pub-dates&gt;&lt;/dates&gt;&lt;isbn&gt;0378-1127&lt;/isbn&gt;&lt;accession-num&gt;WOS:000256143900037&lt;/accession-num&gt;&lt;work-type&gt;Article&lt;/work-type&gt;&lt;urls&gt;&lt;related-urls&gt;&lt;url&gt;&amp;lt;Go to ISI&amp;gt;://WOS:000256143900037&lt;/url&gt;&lt;/related-urls&gt;&lt;pdf-urls&gt;&lt;url&gt;file://D:\All_fs\Lit\Article\Ranatunga_2008.pdf&lt;/url&gt;&lt;/pdf-urls&gt;&lt;/urls&gt;&lt;custom1&gt;pdf&lt;/custom1&gt;&lt;electronic-resource-num&gt;10.1016/j.foreco.2008.01.002&lt;/electronic-resource-num&gt;&lt;/record&gt;&lt;/Cite&gt;&lt;/EndNote&gt;</w:instrText>
            </w:r>
            <w:r w:rsidRPr="00460B09">
              <w:rPr>
                <w:lang w:val="en-GB"/>
              </w:rPr>
              <w:fldChar w:fldCharType="separate"/>
            </w:r>
            <w:r w:rsidR="003A133F" w:rsidRPr="00460B09">
              <w:rPr>
                <w:noProof/>
                <w:lang w:val="en-GB"/>
              </w:rPr>
              <w:t>(</w:t>
            </w:r>
            <w:hyperlink w:anchor="_ENREF_19" w:tooltip="Ranatunga, 2008 #93" w:history="1">
              <w:r w:rsidR="003221A0" w:rsidRPr="00460B09">
                <w:rPr>
                  <w:noProof/>
                  <w:lang w:val="en-GB"/>
                </w:rPr>
                <w:t>R</w:t>
              </w:r>
              <w:r w:rsidR="003221A0" w:rsidRPr="00460B09">
                <w:rPr>
                  <w:smallCaps/>
                  <w:noProof/>
                  <w:lang w:val="en-GB"/>
                </w:rPr>
                <w:t>anatunga</w:t>
              </w:r>
              <w:r w:rsidR="003221A0" w:rsidRPr="00460B09">
                <w:rPr>
                  <w:noProof/>
                  <w:lang w:val="en-GB"/>
                </w:rPr>
                <w:t xml:space="preserve"> et al., 2008</w:t>
              </w:r>
            </w:hyperlink>
            <w:r w:rsidR="003A133F" w:rsidRPr="00460B09">
              <w:rPr>
                <w:noProof/>
                <w:lang w:val="en-GB"/>
              </w:rPr>
              <w:t>)</w:t>
            </w:r>
            <w:r w:rsidRPr="00460B09">
              <w:rPr>
                <w:lang w:val="en-GB"/>
              </w:rPr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Pr="002B5620" w:rsidRDefault="00C05E08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</w:tr>
      <w:tr w:rsidR="00C05E08" w:rsidRPr="00CB46C0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2B5620" w:rsidRDefault="00C05E08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  <w:bookmarkStart w:id="6" w:name="OLE_LINK3"/>
            <w:bookmarkEnd w:id="6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2B5620" w:rsidRDefault="00C05E0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 w:rsidRPr="002B5620">
              <w:rPr>
                <w:lang w:val="en-GB"/>
              </w:rPr>
              <w:t>ncon_fol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2B5620" w:rsidRDefault="00C05E08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en-GB"/>
              </w:rPr>
            </w:pPr>
            <w:r w:rsidRPr="002B5620">
              <w:rPr>
                <w:color w:val="000000"/>
                <w:lang w:val="en-GB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Pr="002B5620" w:rsidRDefault="003F5D9E" w:rsidP="00460B09">
            <w:pPr>
              <w:snapToGrid w:val="0"/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en-GB"/>
              </w:rPr>
            </w:pPr>
            <w:r>
              <w:rPr>
                <w:color w:val="7030A0"/>
                <w:sz w:val="20"/>
                <w:szCs w:val="20"/>
                <w:lang w:val="en-GB"/>
              </w:rPr>
              <w:t>12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2B5620" w:rsidRDefault="00C05E08">
            <w:pPr>
              <w:spacing w:before="120" w:after="120" w:line="360" w:lineRule="auto"/>
              <w:rPr>
                <w:lang w:val="en-GB"/>
              </w:rPr>
            </w:pPr>
            <w:r w:rsidRPr="002B5620">
              <w:rPr>
                <w:lang w:val="en-GB"/>
              </w:rPr>
              <w:t>N concentration of foliage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3A133F" w:rsidRDefault="00881658">
            <w:pPr>
              <w:spacing w:before="120" w:after="120"/>
            </w:pPr>
            <w:hyperlink r:id="rId17" w:history="1">
              <w:r w:rsidRPr="003A133F">
                <w:rPr>
                  <w:rStyle w:val="Hyperlink"/>
                </w:rPr>
                <w:t>M</w:t>
              </w:r>
              <w:r w:rsidR="00C05E08" w:rsidRPr="003A133F">
                <w:rPr>
                  <w:rStyle w:val="Hyperlink"/>
                </w:rPr>
                <w:t>ittelwert der 3 passendsten Quellen</w:t>
              </w:r>
              <w:r w:rsidRPr="003A133F">
                <w:rPr>
                  <w:rStyle w:val="Hyperlink"/>
                </w:rPr>
                <w:t>?</w:t>
              </w:r>
            </w:hyperlink>
          </w:p>
          <w:p w:rsidR="00007934" w:rsidRPr="003A133F" w:rsidRDefault="00007934">
            <w:pPr>
              <w:spacing w:before="120" w:after="120"/>
            </w:pPr>
            <w:r w:rsidRPr="003A133F">
              <w:t>12 – 17 mg/g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145D2" w:rsidRPr="00460B09" w:rsidRDefault="002145D2">
            <w:pPr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&lt;EndNote&gt;&lt;Cite&gt;&lt;Author&gt;Ranatunga&lt;/Author&gt;&lt;Year&gt;2008&lt;/Year&gt;&lt;RecNum&gt;93&lt;/RecNum&gt;&lt;DisplayText&gt;(R&lt;style face="smallcaps"&gt;anatunga&lt;/style&gt; et al., 2008)&lt;/DisplayText&gt;&lt;record&gt;&lt;rec-number&gt;93&lt;/rec-number&gt;&lt;foreign-keys&gt;&lt;key app="EN" db-id="wrwsaeeay99zr5e9wzrxerp8zzvs2pfafta5"&gt;93&lt;/key&gt;&lt;/foreign-keys&gt;&lt;ref-type name="Journal Article"&gt;17&lt;/ref-type&gt;&lt;contributors&gt;&lt;authors&gt;&lt;author&gt;Ranatunga, K.&lt;/author&gt;&lt;author&gt;Keenan, R. J.&lt;/author&gt;&lt;author&gt;Wullschleger, S. D.&lt;/author&gt;&lt;author&gt;Post, W. A.&lt;/author&gt;&lt;author&gt;Tharp, M. L.&lt;/author&gt;&lt;/authors&gt;&lt;/contributors&gt;&lt;titles&gt;&lt;title&gt;Effects of harvest management practices on forest biomass and soil carbon in eucalypt forests in New South Wales, Australia: Simulations with the forest succession model LINKAGES&lt;/title&gt;&lt;secondary-title&gt;Forest Ecology And Management&lt;/secondary-title&gt;&lt;alt-title&gt;For. Ecol. Manage.&lt;/alt-title&gt;&lt;/titles&gt;&lt;pages&gt;2407-2415&lt;/pages&gt;&lt;volume&gt;255&lt;/volume&gt;&lt;number&gt;7&lt;/number&gt;&lt;keywords&gt;&lt;keyword&gt;forest biomass&lt;/keyword&gt;&lt;keyword&gt;carbon cycle&lt;/keyword&gt;&lt;keyword&gt;harvesting&lt;/keyword&gt;&lt;keyword&gt;disturbance&lt;/keyword&gt;&lt;keyword&gt;gap models&lt;/keyword&gt;&lt;keyword&gt;soil&lt;/keyword&gt;&lt;keyword&gt;carbon&lt;/keyword&gt;&lt;keyword&gt;ecosystem model&lt;/keyword&gt;&lt;keyword&gt;computer-model&lt;/keyword&gt;&lt;keyword&gt;nitrogen&lt;/keyword&gt;&lt;keyword&gt;storage&lt;/keyword&gt;&lt;keyword&gt;equations&lt;/keyword&gt;&lt;keyword&gt;indicator&lt;/keyword&gt;&lt;keyword&gt;climate&lt;/keyword&gt;&lt;keyword&gt;trees&lt;/keyword&gt;&lt;/keywords&gt;&lt;dates&gt;&lt;year&gt;2008&lt;/year&gt;&lt;pub-dates&gt;&lt;date&gt;Apr&lt;/date&gt;&lt;/pub-dates&gt;&lt;/dates&gt;&lt;isbn&gt;0378-1127&lt;/isbn&gt;&lt;accession-num&gt;WOS:000256143900037&lt;/accession-num&gt;&lt;work-type&gt;Article&lt;/work-type&gt;&lt;urls&gt;&lt;related-urls&gt;&lt;url&gt;&amp;lt;Go to ISI&amp;gt;://WOS:000256143900037&lt;/url&gt;&lt;/related-urls&gt;&lt;pdf-urls&gt;&lt;url&gt;file://D:\All_fs\Lit\Article\Ranatunga_2008.pdf&lt;/url&gt;&lt;/pdf-urls&gt;&lt;/urls&gt;&lt;custom1&gt;pdf&lt;/custom1&gt;&lt;electronic-resource-num&gt;10.1016/j.foreco.2008.01.002&lt;/electronic-resource-num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  <w:lang w:val="en-GB"/>
              </w:rPr>
              <w:t>(</w:t>
            </w:r>
            <w:hyperlink w:anchor="_ENREF_19" w:tooltip="Ranatunga, 2008 #93" w:history="1">
              <w:r w:rsidR="003221A0" w:rsidRPr="00460B09">
                <w:rPr>
                  <w:noProof/>
                  <w:lang w:val="en-GB"/>
                </w:rPr>
                <w:t>R</w:t>
              </w:r>
              <w:r w:rsidR="003221A0" w:rsidRPr="00460B09">
                <w:rPr>
                  <w:smallCaps/>
                  <w:noProof/>
                  <w:lang w:val="en-GB"/>
                </w:rPr>
                <w:t>anatunga</w:t>
              </w:r>
              <w:r w:rsidR="003221A0" w:rsidRPr="00460B09">
                <w:rPr>
                  <w:noProof/>
                  <w:lang w:val="en-GB"/>
                </w:rPr>
                <w:t xml:space="preserve"> et al., 2008</w:t>
              </w:r>
            </w:hyperlink>
            <w:r w:rsidR="003A133F" w:rsidRPr="00460B09">
              <w:rPr>
                <w:noProof/>
                <w:lang w:val="en-GB"/>
              </w:rPr>
              <w:t>)</w:t>
            </w:r>
            <w:r w:rsidRPr="00460B09">
              <w:fldChar w:fldCharType="end"/>
            </w:r>
          </w:p>
          <w:p w:rsidR="002145D2" w:rsidRPr="00460B09" w:rsidRDefault="002145D2">
            <w:pPr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&lt;EndNote&gt;&lt;Cite&gt;&lt;Author&gt;Corbeels&lt;/Author&gt;&lt;Year&gt;2005&lt;/Year&gt;&lt;RecNum&gt;245&lt;/RecNum&gt;&lt;DisplayText&gt;(C&lt;style face="smallcaps"&gt;orbeels&lt;/style&gt; et al., 2005)&lt;/DisplayText&gt;&lt;record&gt;&lt;database name="Eukalyptus_RS.enl" path="F:\Eukalyptus_RS.enl"&gt;Eukalyptus_RS.enl&lt;/database&gt;&lt;source-app name="EndNote" version="8.0"&gt;EndNote&lt;/source-app&gt;&lt;rec-number&gt;245&lt;/rec-number&gt;&lt;ref-type name="Journal Article"&gt;17&lt;/ref-type&gt;&lt;contributors&gt;&lt;authors&gt;&lt;author&gt;&lt;style face="normal" font="default" size="100%"&gt;Corbeels, M.&lt;/style&gt;&lt;/author&gt;&lt;author&gt;&lt;style face="normal" font="default" size="100%"&gt;McMurtrie, R. E.&lt;/style&gt;&lt;/author&gt;&lt;author&gt;&lt;style face="normal" font="default" size="100%"&gt;Pepper, D. A.&lt;/style&gt;&lt;/author&gt;&lt;author&gt;&lt;style face="normal" font="default" size="100%"&gt;O´Connell, A. M.&lt;/style&gt;&lt;/author&gt;&lt;/authors&gt;&lt;/contributors&gt;&lt;titles&gt;&lt;title&gt;&lt;style face="normal" font="default" size="100%"&gt;A process-based model of nitrogen cycling in forest plantations Part II. Simulating growth and nitrogen mineralisation of &lt;/style&gt;&lt;style face="italic" font="default" size="100%"&gt;Eucalyptus globulus&lt;/style&gt;&lt;style face="normal" font="default" size="100%"&gt; plantations in south-western Australia&lt;/style&gt;&lt;/title&gt;&lt;secondary-title&gt;&lt;style face="normal" font="default" size="100%"&gt;Ecological Modelling  &lt;/style&gt;&lt;/secondary-title&gt;&lt;/titles&gt;&lt;pages&gt;&lt;style face="normal" font="default" size="100%"&gt;449-474&lt;/style&gt;&lt;/pages&gt;&lt;volume&gt;&lt;style face="normal" font="default" size="100%"&gt;187&lt;/style&gt;&lt;/volume&gt;&lt;dates&gt;&lt;year&gt;&lt;style face="normal" font="default" size="100%"&gt;2005&lt;/style&gt;&lt;/year&gt;&lt;/dates&gt;&lt;urls&gt;&lt;/urls&gt;&lt;/record&gt;&lt;/Cite&gt;&lt;/EndNote&gt;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7" w:tooltip="Corbeels, 2005 #245" w:history="1">
              <w:r w:rsidR="003221A0" w:rsidRPr="00460B09">
                <w:rPr>
                  <w:noProof/>
                </w:rPr>
                <w:t>C</w:t>
              </w:r>
              <w:r w:rsidR="003221A0" w:rsidRPr="00460B09">
                <w:rPr>
                  <w:smallCaps/>
                  <w:noProof/>
                </w:rPr>
                <w:t>orbeels</w:t>
              </w:r>
              <w:r w:rsidR="003221A0" w:rsidRPr="00460B09">
                <w:rPr>
                  <w:noProof/>
                </w:rPr>
                <w:t xml:space="preserve"> et al., 2005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C05E08" w:rsidRPr="00460B09" w:rsidRDefault="002145D2" w:rsidP="003221A0">
            <w:pPr>
              <w:spacing w:before="120" w:after="120"/>
              <w:rPr>
                <w:lang w:val="en-GB"/>
              </w:rPr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&lt;EndNote&gt;&lt;Cite&gt;&lt;Author&gt;Whitehead&lt;/Author&gt;&lt;Year&gt;2004&lt;/Year&gt;&lt;RecNum&gt;86&lt;/RecNum&gt;&lt;DisplayText&gt;(W&lt;style face="smallcaps"&gt;hitehead&lt;/style&gt; and B&lt;style face="smallcaps"&gt;eadle&lt;/style&gt;, 2004)&lt;/DisplayText&gt;&lt;record&gt;&lt;rec-number&gt;86&lt;/rec-number&gt;&lt;foreign-keys&gt;&lt;key app="EN" db-id="wrwsaeeay99zr5e9wzrxerp8zzvs2pfafta5"&gt;86&lt;/key&gt;&lt;/foreign-keys&gt;&lt;ref-type name="Journal Article"&gt;17&lt;/ref-type&gt;&lt;contributors&gt;&lt;authors&gt;&lt;author&gt;Whitehead, David&lt;/author&gt;&lt;author&gt;Beadle, Christopher L.&lt;/author&gt;&lt;/authors&gt;&lt;/contributors&gt;&lt;titles&gt;&lt;title&gt;&lt;style face="normal" font="default" size="100%"&gt;Physiological regulation of productivity and water use in &lt;/style&gt;&lt;style face="italic" font="default" size="100%"&gt;Eucalyptus&lt;/style&gt;&lt;style face="normal" font="default" size="100%"&gt;: a review&lt;/style&gt;&lt;/title&gt;&lt;secondary-title&gt;Forest Ecology And Management&lt;/secondary-title&gt;&lt;/titles&gt;&lt;pages&gt;113-140&lt;/pages&gt;&lt;volume&gt;193&lt;/volume&gt;&lt;number&gt;1-2&lt;/number&gt;&lt;keywords&gt;&lt;keyword&gt;Hydraulic adjustment&lt;/keyword&gt;&lt;keyword&gt;Leaf area index&lt;/keyword&gt;&lt;keyword&gt;Photosynthesis&lt;/keyword&gt;&lt;keyword&gt;Transpiration&lt;/keyword&gt;&lt;keyword&gt;Water balance&lt;/keyword&gt;&lt;/keywords&gt;&lt;dates&gt;&lt;year&gt;2004&lt;/year&gt;&lt;/dates&gt;&lt;isbn&gt;0378-1127&lt;/isbn&gt;&lt;urls&gt;&lt;related-urls&gt;&lt;url&gt;http://www.sciencedirect.com/science/article/pii/S0378112704000532&lt;/url&gt;&lt;/related-urls&gt;&lt;pdf-urls&gt;&lt;url&gt;file://D:\All_fs\Lit\Article\Whitehead_2004.pdf&lt;/url&gt;&lt;/pdf-urls&gt;&lt;/urls&gt;&lt;custom1&gt;pdf&lt;/custom1&gt;&lt;electronic-resource-num&gt;http://dx.doi.org/10.1016/j.foreco.2004.01.026&lt;/electronic-resource-num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28" w:tooltip="Whitehead, 2004 #86" w:history="1">
              <w:r w:rsidR="003221A0" w:rsidRPr="00460B09">
                <w:rPr>
                  <w:noProof/>
                </w:rPr>
                <w:t>W</w:t>
              </w:r>
              <w:r w:rsidR="003221A0" w:rsidRPr="00460B09">
                <w:rPr>
                  <w:smallCaps/>
                  <w:noProof/>
                </w:rPr>
                <w:t>hitehead</w:t>
              </w:r>
              <w:r w:rsidR="003221A0" w:rsidRPr="00460B09">
                <w:rPr>
                  <w:noProof/>
                </w:rPr>
                <w:t xml:space="preserve"> and B</w:t>
              </w:r>
              <w:r w:rsidR="003221A0" w:rsidRPr="00460B09">
                <w:rPr>
                  <w:smallCaps/>
                  <w:noProof/>
                </w:rPr>
                <w:t>eadle</w:t>
              </w:r>
              <w:r w:rsidR="003221A0" w:rsidRPr="00460B09">
                <w:rPr>
                  <w:noProof/>
                </w:rPr>
                <w:t>, 2004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napToGrid w:val="0"/>
              <w:spacing w:before="120" w:after="120" w:line="360" w:lineRule="auto"/>
              <w:rPr>
                <w:color w:val="008000"/>
                <w:lang w:val="en-GB"/>
              </w:rPr>
            </w:pPr>
          </w:p>
        </w:tc>
      </w:tr>
      <w:tr w:rsidR="00C05E0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 w:rsidRPr="00CB46C0">
              <w:rPr>
                <w:lang w:val="en-GB"/>
              </w:rPr>
              <w:t>ncon_frt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en-GB"/>
              </w:rPr>
            </w:pPr>
            <w:r w:rsidRPr="00CB46C0">
              <w:rPr>
                <w:color w:val="000000"/>
                <w:lang w:val="en-GB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Pr="00CB46C0" w:rsidRDefault="00071702" w:rsidP="00460B09">
            <w:pPr>
              <w:snapToGrid w:val="0"/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en-GB"/>
              </w:rPr>
            </w:pPr>
            <w:r>
              <w:rPr>
                <w:color w:val="7030A0"/>
                <w:sz w:val="20"/>
                <w:szCs w:val="20"/>
                <w:lang w:val="en-GB"/>
              </w:rPr>
              <w:t>9.6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pacing w:before="120" w:after="120" w:line="360" w:lineRule="auto"/>
              <w:rPr>
                <w:lang w:val="en-GB"/>
              </w:rPr>
            </w:pPr>
            <w:r w:rsidRPr="00CB46C0">
              <w:rPr>
                <w:lang w:val="en-GB"/>
              </w:rPr>
              <w:t>N concentration of  fine roots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881658" w:rsidP="00071702">
            <w:pPr>
              <w:spacing w:before="120" w:after="120"/>
              <w:jc w:val="center"/>
              <w:rPr>
                <w:lang w:val="en-GB"/>
              </w:rPr>
            </w:pPr>
            <w:hyperlink r:id="rId18" w:history="1">
              <w:r w:rsidR="00C05E08" w:rsidRPr="00CB46C0">
                <w:rPr>
                  <w:rStyle w:val="Hyperlink"/>
                  <w:lang w:val="en-GB"/>
                </w:rPr>
                <w:t>20</w:t>
              </w:r>
            </w:hyperlink>
            <w:r w:rsidR="00C05E08" w:rsidRPr="00CB46C0">
              <w:rPr>
                <w:lang w:val="en-GB"/>
              </w:rPr>
              <w:t xml:space="preserve"> (</w:t>
            </w:r>
            <w:r w:rsidR="00071702">
              <w:rPr>
                <w:lang w:val="en-GB"/>
              </w:rPr>
              <w:t>Optimum</w:t>
            </w:r>
            <w:r w:rsidR="00C05E08" w:rsidRPr="00CB46C0">
              <w:rPr>
                <w:lang w:val="en-GB"/>
              </w:rPr>
              <w:t>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2145D2" w:rsidP="00071702">
            <w:pPr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&lt;EndNote&gt;&lt;Cite&gt;&lt;Author&gt;Corbeels&lt;/Author&gt;&lt;Year&gt;2005&lt;/Year&gt;&lt;RecNum&gt;245&lt;/RecNum&gt;&lt;DisplayText&gt;(C&lt;style face="smallcaps"&gt;orbeels&lt;/style&gt; et al., 2005)&lt;/DisplayText&gt;&lt;record&gt;&lt;database name="Eukalyptus_RS.enl" path="F:\Eukalyptus_RS.enl"&gt;Eukalyptus_RS.enl&lt;/database&gt;&lt;source-app name="EndNote" version="8.0"&gt;EndNote&lt;/source-app&gt;&lt;rec-number&gt;245&lt;/rec-number&gt;&lt;ref-type name="Journal Article"&gt;17&lt;/ref-type&gt;&lt;contributors&gt;&lt;authors&gt;&lt;author&gt;&lt;style face="normal" font="default" size="100%"&gt;Corbeels, M.&lt;/style&gt;&lt;/author&gt;&lt;author&gt;&lt;style face="normal" font="default" size="100%"&gt;McMurtrie, R. E.&lt;/style&gt;&lt;/author&gt;&lt;author&gt;&lt;style face="normal" font="default" size="100%"&gt;Pepper, D. A.&lt;/style&gt;&lt;/author&gt;&lt;author&gt;&lt;style face="normal" font="default" size="100%"&gt;O´Connell, A. M.&lt;/style&gt;&lt;/author&gt;&lt;/authors&gt;&lt;/contributors&gt;&lt;titles&gt;&lt;title&gt;&lt;style face="normal" font="default" size="100%"&gt;A process-based model of nitrogen cycling in forest plantations Part II. Simulating growth and nitrogen mineralisation of &lt;/style&gt;&lt;style face="italic" font="default" size="100%"&gt;Eucalyptus globulus&lt;/style&gt;&lt;style face="normal" font="default" size="100%"&gt; plantations in south-western Australia&lt;/style&gt;&lt;/title&gt;&lt;secondary-title&gt;&lt;style face="normal" font="default" size="100%"&gt;Ecological Modelling  &lt;/style&gt;&lt;/secondary-title&gt;&lt;/titles&gt;&lt;pages&gt;&lt;style face="normal" font="default" size="100%"&gt;449-474&lt;/style&gt;&lt;/pages&gt;&lt;volume&gt;&lt;style face="normal" font="default" size="100%"&gt;187&lt;/style&gt;&lt;/volume&gt;&lt;dates&gt;&lt;year&gt;&lt;style face="normal" font="default" size="100%"&gt;2005&lt;/style&gt;&lt;/year&gt;&lt;/dates&gt;&lt;urls&gt;&lt;/urls&gt;&lt;/record&gt;&lt;/Cite&gt;&lt;/EndNote&gt;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  <w:lang w:val="en-GB"/>
              </w:rPr>
              <w:t>(</w:t>
            </w:r>
            <w:hyperlink w:anchor="_ENREF_7" w:tooltip="Corbeels, 2005 #245" w:history="1">
              <w:r w:rsidR="003221A0" w:rsidRPr="00460B09">
                <w:rPr>
                  <w:noProof/>
                  <w:lang w:val="en-GB"/>
                </w:rPr>
                <w:t>C</w:t>
              </w:r>
              <w:r w:rsidR="003221A0" w:rsidRPr="00460B09">
                <w:rPr>
                  <w:smallCaps/>
                  <w:noProof/>
                  <w:lang w:val="en-GB"/>
                </w:rPr>
                <w:t>orbeels</w:t>
              </w:r>
              <w:r w:rsidR="003221A0" w:rsidRPr="00460B09">
                <w:rPr>
                  <w:noProof/>
                  <w:lang w:val="en-GB"/>
                </w:rPr>
                <w:t xml:space="preserve"> et al., 2005</w:t>
              </w:r>
            </w:hyperlink>
            <w:r w:rsidR="003A133F" w:rsidRPr="00460B09">
              <w:rPr>
                <w:noProof/>
                <w:lang w:val="en-GB"/>
              </w:rPr>
              <w:t>)</w:t>
            </w:r>
            <w:r w:rsidRPr="00460B09">
              <w:fldChar w:fldCharType="end"/>
            </w:r>
          </w:p>
          <w:p w:rsidR="00071702" w:rsidRPr="00460B09" w:rsidRDefault="00071702" w:rsidP="00071702">
            <w:pPr>
              <w:spacing w:before="120" w:after="120"/>
            </w:pPr>
            <w:r w:rsidRPr="00460B09">
              <w:fldChar w:fldCharType="begin"/>
            </w:r>
            <w:r w:rsidRPr="00460B09">
              <w:instrText xml:space="preserve"> ADDIN EN.CITE &lt;EndNote&gt;&lt;Cite&gt;&lt;Author&gt;Ranatunga&lt;/Author&gt;&lt;Year&gt;2008&lt;/Year&gt;&lt;RecNum&gt;93&lt;/RecNum&gt;&lt;DisplayText&gt;(R&lt;style face="smallcaps"&gt;anatunga&lt;/style&gt; et al., 2008)&lt;/DisplayText&gt;&lt;record&gt;&lt;rec-number&gt;93&lt;/rec-number&gt;&lt;foreign-keys&gt;&lt;key app="EN" db-id="wrwsaeeay99zr5e9wzrxerp8zzvs2pfafta5"&gt;93&lt;/key&gt;&lt;/foreign-keys&gt;&lt;ref-type name="Journal Article"&gt;17&lt;/ref-type&gt;&lt;contributors&gt;&lt;authors&gt;&lt;author&gt;Ranatunga, K.&lt;/author&gt;&lt;author&gt;Keenan, R. J.&lt;/author&gt;&lt;author&gt;Wullschleger, S. D.&lt;/author&gt;&lt;author&gt;Post, W. A.&lt;/author&gt;&lt;author&gt;Tharp, M. L.&lt;/author&gt;&lt;/authors&gt;&lt;/contributors&gt;&lt;titles&gt;&lt;title&gt;Effects of harvest management practices on forest biomass and soil carbon in eucalypt forests in New South Wales, Australia: Simulations with the forest succession model LINKAGES&lt;/title&gt;&lt;secondary-title&gt;Forest Ecology And Management&lt;/secondary-title&gt;&lt;alt-title&gt;For. Ecol. Manage.&lt;/alt-title&gt;&lt;/titles&gt;&lt;pages&gt;2407-2415&lt;/pages&gt;&lt;volume&gt;255&lt;/volume&gt;&lt;number&gt;7&lt;/number&gt;&lt;keywords&gt;&lt;keyword&gt;forest biomass&lt;/keyword&gt;&lt;keyword&gt;carbon cycle&lt;/keyword&gt;&lt;keyword&gt;harvesting&lt;/keyword&gt;&lt;keyword&gt;disturbance&lt;/keyword&gt;&lt;keyword&gt;gap models&lt;/keyword&gt;&lt;keyword&gt;soil&lt;/keyword&gt;&lt;keyword&gt;carbon&lt;/keyword&gt;&lt;keyword&gt;ecosystem model&lt;/keyword&gt;&lt;keyword&gt;computer-model&lt;/keyword&gt;&lt;keyword&gt;nitrogen&lt;/keyword&gt;&lt;keyword&gt;storage&lt;/keyword&gt;&lt;keyword&gt;equations&lt;/keyword&gt;&lt;keyword&gt;indicator&lt;/keyword&gt;&lt;keyword&gt;climate&lt;/keyword&gt;&lt;keyword&gt;trees&lt;/keyword&gt;&lt;/keywords&gt;&lt;dates&gt;&lt;year&gt;2008&lt;/year&gt;&lt;pub-dates&gt;&lt;date&gt;Apr&lt;/date&gt;&lt;/pub-dates&gt;&lt;/dates&gt;&lt;isbn&gt;0378-1127&lt;/isbn&gt;&lt;accession-num&gt;WOS:000256143900037&lt;/accession-num&gt;&lt;work-type&gt;Article&lt;/work-type&gt;&lt;urls&gt;&lt;related-urls&gt;&lt;url&gt;&amp;lt;Go to ISI&amp;gt;://WOS:000256143900037&lt;/url&gt;&lt;/related-urls&gt;&lt;pdf-urls&gt;&lt;url&gt;file://D:\All_fs\Lit\Article\Ranatunga_2008.pdf&lt;/url&gt;&lt;/pdf-urls&gt;&lt;/urls&gt;&lt;custom1&gt;pdf&lt;/custom1&gt;&lt;electronic-resource-num&gt;10.1016/j.foreco.2008.01.002&lt;/electronic-resource-num&gt;&lt;/record&gt;&lt;/Cite&gt;&lt;/EndNote&gt;</w:instrText>
            </w:r>
            <w:r w:rsidRPr="00460B09">
              <w:fldChar w:fldCharType="separate"/>
            </w:r>
            <w:r w:rsidRPr="00460B09">
              <w:rPr>
                <w:noProof/>
                <w:lang w:val="en-GB"/>
              </w:rPr>
              <w:t>(</w:t>
            </w:r>
            <w:hyperlink w:anchor="_ENREF_19" w:tooltip="Ranatunga, 2008 #93" w:history="1">
              <w:r w:rsidR="003221A0" w:rsidRPr="00460B09">
                <w:rPr>
                  <w:noProof/>
                  <w:lang w:val="en-GB"/>
                </w:rPr>
                <w:t>R</w:t>
              </w:r>
              <w:r w:rsidR="003221A0" w:rsidRPr="00460B09">
                <w:rPr>
                  <w:smallCaps/>
                  <w:noProof/>
                  <w:lang w:val="en-GB"/>
                </w:rPr>
                <w:t>anatunga</w:t>
              </w:r>
              <w:r w:rsidR="003221A0" w:rsidRPr="00460B09">
                <w:rPr>
                  <w:noProof/>
                  <w:lang w:val="en-GB"/>
                </w:rPr>
                <w:t xml:space="preserve"> et al., </w:t>
              </w:r>
              <w:r w:rsidR="003221A0" w:rsidRPr="00460B09">
                <w:rPr>
                  <w:noProof/>
                  <w:lang w:val="en-GB"/>
                </w:rPr>
                <w:lastRenderedPageBreak/>
                <w:t>2008</w:t>
              </w:r>
            </w:hyperlink>
            <w:r w:rsidRPr="00460B09">
              <w:rPr>
                <w:noProof/>
                <w:lang w:val="en-GB"/>
              </w:rPr>
              <w:t>)</w:t>
            </w:r>
            <w:r w:rsidRPr="00460B09">
              <w:fldChar w:fldCharType="end"/>
            </w:r>
          </w:p>
          <w:p w:rsidR="00071702" w:rsidRPr="00460B09" w:rsidRDefault="00071702" w:rsidP="00071702">
            <w:pPr>
              <w:spacing w:before="120" w:after="120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rPr>
                <w:color w:val="008000"/>
              </w:rPr>
            </w:pPr>
          </w:p>
        </w:tc>
      </w:tr>
      <w:tr w:rsidR="00C05E0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ncon_crt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071702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9-6</w:t>
            </w:r>
          </w:p>
          <w:p w:rsidR="00C05E08" w:rsidRDefault="00C05E08" w:rsidP="00460B09">
            <w:pPr>
              <w:spacing w:before="120" w:after="120" w:line="360" w:lineRule="auto"/>
              <w:jc w:val="center"/>
              <w:rPr>
                <w:color w:val="7030A0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F10BCF" w:rsidRDefault="00C05E08">
            <w:pPr>
              <w:spacing w:before="120" w:after="120" w:line="360" w:lineRule="auto"/>
              <w:rPr>
                <w:color w:val="2323DC"/>
                <w:lang w:val="en-GB"/>
              </w:rPr>
            </w:pPr>
            <w:r w:rsidRPr="00F10BCF">
              <w:rPr>
                <w:lang w:val="en-GB"/>
              </w:rPr>
              <w:t>N concentration of coarse roots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/>
              <w:jc w:val="center"/>
            </w:pPr>
            <w:r w:rsidRPr="00881658">
              <w:t>Noch bessere Quellen</w:t>
            </w:r>
            <w:r w:rsidR="00881658" w:rsidRPr="00881658">
              <w:t>?</w:t>
            </w:r>
            <w:r w:rsidRPr="00881658">
              <w:t>!</w:t>
            </w:r>
          </w:p>
          <w:p w:rsidR="00C05E08" w:rsidRDefault="00C05E08">
            <w:pPr>
              <w:spacing w:before="120" w:after="120"/>
              <w:jc w:val="center"/>
              <w:rPr>
                <w:color w:val="0000FF"/>
              </w:rPr>
            </w:pPr>
            <w:r>
              <w:t>(im Verhältn. z. Rob. z.T. zu starker Abfall der Zahlen von Ncon_frt aus)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71702" w:rsidRPr="00460B09" w:rsidRDefault="00071702" w:rsidP="00071702">
            <w:pPr>
              <w:spacing w:before="120" w:after="120"/>
            </w:pPr>
            <w:r w:rsidRPr="00460B09">
              <w:fldChar w:fldCharType="begin"/>
            </w:r>
            <w:r w:rsidRPr="00460B09">
              <w:instrText xml:space="preserve"> ADDIN EN.CITE &lt;EndNote&gt;&lt;Cite&gt;&lt;Author&gt;Ranatunga&lt;/Author&gt;&lt;Year&gt;2008&lt;/Year&gt;&lt;RecNum&gt;93&lt;/RecNum&gt;&lt;DisplayText&gt;(R&lt;style face="smallcaps"&gt;anatunga&lt;/style&gt; et al., 2008)&lt;/DisplayText&gt;&lt;record&gt;&lt;rec-number&gt;93&lt;/rec-number&gt;&lt;foreign-keys&gt;&lt;key app="EN" db-id="wrwsaeeay99zr5e9wzrxerp8zzvs2pfafta5"&gt;93&lt;/key&gt;&lt;/foreign-keys&gt;&lt;ref-type name="Journal Article"&gt;17&lt;/ref-type&gt;&lt;contributors&gt;&lt;authors&gt;&lt;author&gt;Ranatunga, K.&lt;/author&gt;&lt;author&gt;Keenan, R. J.&lt;/author&gt;&lt;author&gt;Wullschleger, S. D.&lt;/author&gt;&lt;author&gt;Post, W. A.&lt;/author&gt;&lt;author&gt;Tharp, M. L.&lt;/author&gt;&lt;/authors&gt;&lt;/contributors&gt;&lt;titles&gt;&lt;title&gt;Effects of harvest management practices on forest biomass and soil carbon in eucalypt forests in New South Wales, Australia: Simulations with the forest succession model LINKAGES&lt;/title&gt;&lt;secondary-title&gt;Forest Ecology And Management&lt;/secondary-title&gt;&lt;alt-title&gt;For. Ecol. Manage.&lt;/alt-title&gt;&lt;/titles&gt;&lt;pages&gt;2407-2415&lt;/pages&gt;&lt;volume&gt;255&lt;/volume&gt;&lt;number&gt;7&lt;/number&gt;&lt;keywords&gt;&lt;keyword&gt;forest biomass&lt;/keyword&gt;&lt;keyword&gt;carbon cycle&lt;/keyword&gt;&lt;keyword&gt;harvesting&lt;/keyword&gt;&lt;keyword&gt;disturbance&lt;/keyword&gt;&lt;keyword&gt;gap models&lt;/keyword&gt;&lt;keyword&gt;soil&lt;/keyword&gt;&lt;keyword&gt;carbon&lt;/keyword&gt;&lt;keyword&gt;ecosystem model&lt;/keyword&gt;&lt;keyword&gt;computer-model&lt;/keyword&gt;&lt;keyword&gt;nitrogen&lt;/keyword&gt;&lt;keyword&gt;storage&lt;/keyword&gt;&lt;keyword&gt;equations&lt;/keyword&gt;&lt;keyword&gt;indicator&lt;/keyword&gt;&lt;keyword&gt;climate&lt;/keyword&gt;&lt;keyword&gt;trees&lt;/keyword&gt;&lt;/keywords&gt;&lt;dates&gt;&lt;year&gt;2008&lt;/year&gt;&lt;pub-dates&gt;&lt;date&gt;Apr&lt;/date&gt;&lt;/pub-dates&gt;&lt;/dates&gt;&lt;isbn&gt;0378-1127&lt;/isbn&gt;&lt;accession-num&gt;WOS:000256143900037&lt;/accession-num&gt;&lt;work-type&gt;Article&lt;/work-type&gt;&lt;urls&gt;&lt;related-urls&gt;&lt;url&gt;&amp;lt;Go to ISI&amp;gt;://WOS:000256143900037&lt;/url&gt;&lt;/related-urls&gt;&lt;pdf-urls&gt;&lt;url&gt;file://D:\All_fs\Lit\Article\Ranatunga_2008.pdf&lt;/url&gt;&lt;/pdf-urls&gt;&lt;/urls&gt;&lt;custom1&gt;pdf&lt;/custom1&gt;&lt;electronic-resource-num&gt;10.1016/j.foreco.2008.01.002&lt;/electronic-resource-num&gt;&lt;/record&gt;&lt;/Cite&gt;&lt;/EndNote&gt;</w:instrText>
            </w:r>
            <w:r w:rsidRPr="00460B09">
              <w:fldChar w:fldCharType="separate"/>
            </w:r>
            <w:r w:rsidRPr="00460B09">
              <w:rPr>
                <w:noProof/>
                <w:lang w:val="en-GB"/>
              </w:rPr>
              <w:t>(</w:t>
            </w:r>
            <w:hyperlink w:anchor="_ENREF_19" w:tooltip="Ranatunga, 2008 #93" w:history="1">
              <w:r w:rsidR="003221A0" w:rsidRPr="00460B09">
                <w:rPr>
                  <w:noProof/>
                  <w:lang w:val="en-GB"/>
                </w:rPr>
                <w:t>R</w:t>
              </w:r>
              <w:r w:rsidR="003221A0" w:rsidRPr="00460B09">
                <w:rPr>
                  <w:smallCaps/>
                  <w:noProof/>
                  <w:lang w:val="en-GB"/>
                </w:rPr>
                <w:t>anatunga</w:t>
              </w:r>
              <w:r w:rsidR="003221A0" w:rsidRPr="00460B09">
                <w:rPr>
                  <w:noProof/>
                  <w:lang w:val="en-GB"/>
                </w:rPr>
                <w:t xml:space="preserve"> et al., 2008</w:t>
              </w:r>
            </w:hyperlink>
            <w:r w:rsidRPr="00460B09">
              <w:rPr>
                <w:noProof/>
                <w:lang w:val="en-GB"/>
              </w:rPr>
              <w:t>)</w:t>
            </w:r>
            <w:r w:rsidRPr="00460B09">
              <w:fldChar w:fldCharType="end"/>
            </w:r>
          </w:p>
          <w:p w:rsidR="00C05E08" w:rsidRPr="00460B09" w:rsidRDefault="00C05E08">
            <w:pPr>
              <w:snapToGrid w:val="0"/>
              <w:spacing w:before="120" w:after="120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rPr>
                <w:color w:val="008000"/>
              </w:rPr>
            </w:pPr>
          </w:p>
        </w:tc>
      </w:tr>
      <w:tr w:rsidR="00C05E08" w:rsidRPr="00CB46C0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ncon_tbc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562570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3.8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F10BCF" w:rsidRDefault="00C05E08">
            <w:pPr>
              <w:spacing w:before="120" w:after="120" w:line="360" w:lineRule="auto"/>
              <w:rPr>
                <w:lang w:val="en-GB"/>
              </w:rPr>
            </w:pPr>
            <w:r w:rsidRPr="00F10BCF">
              <w:rPr>
                <w:lang w:val="en-GB"/>
              </w:rPr>
              <w:t>N concentration of twigs and branches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071702">
            <w:pPr>
              <w:spacing w:before="120" w:after="120"/>
              <w:jc w:val="center"/>
            </w:pPr>
            <w:r>
              <w:t>Werte: 3.8, 3.2, 5.5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2145D2" w:rsidP="00071702">
            <w:pPr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&lt;EndNote&gt;&lt;Cite&gt;&lt;Author&gt;Ranatunga&lt;/Author&gt;&lt;Year&gt;2008&lt;/Year&gt;&lt;RecNum&gt;93&lt;/RecNum&gt;&lt;DisplayText&gt;(R&lt;style face="smallcaps"&gt;anatunga&lt;/style&gt; et al., 2008)&lt;/DisplayText&gt;&lt;record&gt;&lt;rec-number&gt;93&lt;/rec-number&gt;&lt;foreign-keys&gt;&lt;key app="EN" db-id="wrwsaeeay99zr5e9wzrxerp8zzvs2pfafta5"&gt;93&lt;/key&gt;&lt;/foreign-keys&gt;&lt;ref-type name="Journal Article"&gt;17&lt;/ref-type&gt;&lt;contributors&gt;&lt;authors&gt;&lt;author&gt;Ranatunga, K.&lt;/author&gt;&lt;author&gt;Keenan, R. J.&lt;/author&gt;&lt;author&gt;Wullschleger, S. D.&lt;/author&gt;&lt;author&gt;Post, W. A.&lt;/author&gt;&lt;author&gt;Tharp, M. L.&lt;/author&gt;&lt;/authors&gt;&lt;/contributors&gt;&lt;titles&gt;&lt;title&gt;Effects of harvest management practices on forest biomass and soil carbon in eucalypt forests in New South Wales, Australia: Simulations with the forest succession model LINKAGES&lt;/title&gt;&lt;secondary-title&gt;Forest Ecology And Management&lt;/secondary-title&gt;&lt;alt-title&gt;For. Ecol. Manage.&lt;/alt-title&gt;&lt;/titles&gt;&lt;pages&gt;2407-2415&lt;/pages&gt;&lt;volume&gt;255&lt;/volume&gt;&lt;number&gt;7&lt;/number&gt;&lt;keywords&gt;&lt;keyword&gt;forest biomass&lt;/keyword&gt;&lt;keyword&gt;carbon cycle&lt;/keyword&gt;&lt;keyword&gt;harvesting&lt;/keyword&gt;&lt;keyword&gt;disturbance&lt;/keyword&gt;&lt;keyword&gt;gap models&lt;/keyword&gt;&lt;keyword&gt;soil&lt;/keyword&gt;&lt;keyword&gt;carbon&lt;/keyword&gt;&lt;keyword&gt;ecosystem model&lt;/keyword&gt;&lt;keyword&gt;computer-model&lt;/keyword&gt;&lt;keyword&gt;nitrogen&lt;/keyword&gt;&lt;keyword&gt;storage&lt;/keyword&gt;&lt;keyword&gt;equations&lt;/keyword&gt;&lt;keyword&gt;indicator&lt;/keyword&gt;&lt;keyword&gt;climate&lt;/keyword&gt;&lt;keyword&gt;trees&lt;/keyword&gt;&lt;/keywords&gt;&lt;dates&gt;&lt;year&gt;2008&lt;/year&gt;&lt;pub-dates&gt;&lt;date&gt;Apr&lt;/date&gt;&lt;/pub-dates&gt;&lt;/dates&gt;&lt;isbn&gt;0378-1127&lt;/isbn&gt;&lt;accession-num&gt;WOS:000256143900037&lt;/accession-num&gt;&lt;work-type&gt;Article&lt;/work-type&gt;&lt;urls&gt;&lt;related-urls&gt;&lt;url&gt;&amp;lt;Go to ISI&amp;gt;://WOS:000256143900037&lt;/url&gt;&lt;/related-urls&gt;&lt;pdf-urls&gt;&lt;url&gt;file://D:\All_fs\Lit\Article\Ranatunga_2008.pdf&lt;/url&gt;&lt;/pdf-urls&gt;&lt;/urls&gt;&lt;custom1&gt;pdf&lt;/custom1&gt;&lt;electronic-resource-num&gt;10.1016/j.foreco.2008.01.002&lt;/electronic-resource-num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9" w:tooltip="Ranatunga, 2008 #93" w:history="1">
              <w:r w:rsidR="003221A0" w:rsidRPr="00460B09">
                <w:rPr>
                  <w:noProof/>
                </w:rPr>
                <w:t>R</w:t>
              </w:r>
              <w:r w:rsidR="003221A0" w:rsidRPr="00460B09">
                <w:rPr>
                  <w:smallCaps/>
                  <w:noProof/>
                </w:rPr>
                <w:t>anatunga</w:t>
              </w:r>
              <w:r w:rsidR="003221A0" w:rsidRPr="00460B09">
                <w:rPr>
                  <w:noProof/>
                </w:rPr>
                <w:t xml:space="preserve"> et al., 2008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071702" w:rsidRPr="00460B09" w:rsidRDefault="00071702" w:rsidP="00071702">
            <w:pPr>
              <w:spacing w:before="120" w:after="120"/>
              <w:rPr>
                <w:lang w:val="en-GB"/>
              </w:rPr>
            </w:pPr>
            <w:r w:rsidRPr="00460B09">
              <w:rPr>
                <w:lang w:val="en-GB"/>
              </w:rPr>
              <w:fldChar w:fldCharType="begin"/>
            </w:r>
            <w:r w:rsidRPr="00460B09">
              <w:rPr>
                <w:lang w:val="en-GB"/>
              </w:rPr>
              <w:instrText xml:space="preserve"> ADDIN EN.CITE &lt;EndNote&gt;&lt;Cite&gt;&lt;Author&gt;Birk&lt;/Author&gt;&lt;Year&gt;1992&lt;/Year&gt;&lt;RecNum&gt;145&lt;/RecNum&gt;&lt;DisplayText&gt;(B&lt;style face="smallcaps"&gt;irk&lt;/style&gt; and T&lt;style face="smallcaps"&gt;urner&lt;/style&gt;, 1992)&lt;/DisplayText&gt;&lt;record&gt;&lt;rec-number&gt;145&lt;/rec-number&gt;&lt;foreign-keys&gt;&lt;key app="EN" db-id="wrwsaeeay99zr5e9wzrxerp8zzvs2pfafta5"&gt;145&lt;/key&gt;&lt;/foreign-keys&gt;&lt;ref-type name="Journal Article"&gt;17&lt;/ref-type&gt;&lt;contributors&gt;&lt;authors&gt;&lt;author&gt;Birk, Elaine&lt;/author&gt;&lt;author&gt;Turner, John&lt;/author&gt;&lt;/authors&gt;&lt;/contributors&gt;&lt;titles&gt;&lt;title&gt;&lt;style face="normal" font="default" size="100%"&gt;Response of flooded gum (&lt;/style&gt;&lt;style face="italic" font="default" size="100%"&gt;E. grandis&lt;/style&gt;&lt;style face="normal" font="default" size="100%"&gt;) to intensive cultural treatments: biomass and nutrient content of eucalypt plantations and native forests&lt;/style&gt;&lt;/title&gt;&lt;secondary-title&gt;Forest Ecology and Management  &lt;/secondary-title&gt;&lt;/titles&gt;&lt;pages&gt;1-28&lt;/pages&gt;&lt;volume&gt;47&lt;/volume&gt;&lt;dates&gt;&lt;year&gt;1992&lt;/year&gt;&lt;/dates&gt;&lt;urls&gt;&lt;/urls&gt;&lt;/record&gt;&lt;/Cite&gt;&lt;/EndNote&gt;</w:instrText>
            </w:r>
            <w:r w:rsidRPr="00460B09">
              <w:rPr>
                <w:lang w:val="en-GB"/>
              </w:rPr>
              <w:fldChar w:fldCharType="separate"/>
            </w:r>
            <w:r w:rsidRPr="00460B09">
              <w:rPr>
                <w:noProof/>
                <w:lang w:val="en-GB"/>
              </w:rPr>
              <w:t>(</w:t>
            </w:r>
            <w:hyperlink w:anchor="_ENREF_4" w:tooltip="Birk, 1992 #145" w:history="1">
              <w:r w:rsidR="003221A0" w:rsidRPr="00460B09">
                <w:rPr>
                  <w:noProof/>
                  <w:lang w:val="en-GB"/>
                </w:rPr>
                <w:t>B</w:t>
              </w:r>
              <w:r w:rsidR="003221A0" w:rsidRPr="00460B09">
                <w:rPr>
                  <w:smallCaps/>
                  <w:noProof/>
                  <w:lang w:val="en-GB"/>
                </w:rPr>
                <w:t>irk</w:t>
              </w:r>
              <w:r w:rsidR="003221A0" w:rsidRPr="00460B09">
                <w:rPr>
                  <w:noProof/>
                  <w:lang w:val="en-GB"/>
                </w:rPr>
                <w:t xml:space="preserve"> and T</w:t>
              </w:r>
              <w:r w:rsidR="003221A0" w:rsidRPr="00460B09">
                <w:rPr>
                  <w:smallCaps/>
                  <w:noProof/>
                  <w:lang w:val="en-GB"/>
                </w:rPr>
                <w:t>urner</w:t>
              </w:r>
              <w:r w:rsidR="003221A0" w:rsidRPr="00460B09">
                <w:rPr>
                  <w:noProof/>
                  <w:lang w:val="en-GB"/>
                </w:rPr>
                <w:t>, 1992</w:t>
              </w:r>
            </w:hyperlink>
            <w:r w:rsidRPr="00460B09">
              <w:rPr>
                <w:noProof/>
                <w:lang w:val="en-GB"/>
              </w:rPr>
              <w:t>)</w:t>
            </w:r>
            <w:r w:rsidRPr="00460B09">
              <w:rPr>
                <w:lang w:val="en-GB"/>
              </w:rPr>
              <w:fldChar w:fldCharType="end"/>
            </w:r>
          </w:p>
          <w:p w:rsidR="00562570" w:rsidRPr="00460B09" w:rsidRDefault="00562570" w:rsidP="003221A0">
            <w:pPr>
              <w:spacing w:before="120" w:after="120"/>
              <w:rPr>
                <w:lang w:val="en-GB"/>
              </w:rPr>
            </w:pPr>
            <w:r w:rsidRPr="00460B09">
              <w:rPr>
                <w:lang w:val="en-GB"/>
              </w:rPr>
              <w:fldChar w:fldCharType="begin"/>
            </w:r>
            <w:r w:rsidRPr="00460B09">
              <w:rPr>
                <w:lang w:val="en-GB"/>
              </w:rPr>
              <w:instrText xml:space="preserve"> ADDIN EN.CITE &lt;EndNote&gt;&lt;Cite&gt;&lt;Author&gt;Turner&lt;/Author&gt;&lt;Year&gt;1983&lt;/Year&gt;&lt;RecNum&gt;155&lt;/RecNum&gt;&lt;DisplayText&gt;(T&lt;style face="smallcaps"&gt;urner&lt;/style&gt; and L&lt;style face="smallcaps"&gt;ambert&lt;/style&gt;, 1983)&lt;/DisplayText&gt;&lt;record&gt;&lt;rec-number&gt;155&lt;/rec-number&gt;&lt;foreign-keys&gt;&lt;key app="EN" db-id="wrwsaeeay99zr5e9wzrxerp8zzvs2pfafta5"&gt;155&lt;/key&gt;&lt;/foreign-keys&gt;&lt;ref-type name="Journal Article"&gt;17&lt;/ref-type&gt;&lt;contributors&gt;&lt;authors&gt;&lt;author&gt;Turner, John&lt;/author&gt;&lt;author&gt;Lambert, Marcia J.&lt;/author&gt;&lt;/authors&gt;&lt;/contributors&gt;&lt;titles&gt;&lt;title&gt;&lt;style face="normal" font="default" size="100%"&gt;Nutrient cycling within a 27-year old &lt;/style&gt;&lt;style face="italic" font="default" size="100%"&gt;Eucalyptus grandis &lt;/style&gt;&lt;style face="normal" font="default" size="100%"&gt;plantation in New South Wales&lt;/style&gt;&lt;/title&gt;&lt;secondary-title&gt;Forest Ecology and Management   &lt;/secondary-title&gt;&lt;/titles&gt;&lt;pages&gt;155-168&lt;/pages&gt;&lt;volume&gt;6&lt;/volume&gt;&lt;dates&gt;&lt;year&gt;1983&lt;/year&gt;&lt;/dates&gt;&lt;pub-location&gt;Amsterdam&lt;/pub-location&gt;&lt;publisher&gt;Elsevier Science Publishers B.V.&lt;/publisher&gt;&lt;urls&gt;&lt;/urls&gt;&lt;/record&gt;&lt;/Cite&gt;&lt;/EndNote&gt;</w:instrText>
            </w:r>
            <w:r w:rsidRPr="00460B09">
              <w:rPr>
                <w:lang w:val="en-GB"/>
              </w:rPr>
              <w:fldChar w:fldCharType="separate"/>
            </w:r>
            <w:r w:rsidRPr="00460B09">
              <w:rPr>
                <w:noProof/>
                <w:lang w:val="en-GB"/>
              </w:rPr>
              <w:t>(</w:t>
            </w:r>
            <w:hyperlink w:anchor="_ENREF_25" w:tooltip="Turner, 1983 #155" w:history="1">
              <w:r w:rsidR="003221A0" w:rsidRPr="00460B09">
                <w:rPr>
                  <w:noProof/>
                  <w:lang w:val="en-GB"/>
                </w:rPr>
                <w:t>T</w:t>
              </w:r>
              <w:r w:rsidR="003221A0" w:rsidRPr="00460B09">
                <w:rPr>
                  <w:smallCaps/>
                  <w:noProof/>
                  <w:lang w:val="en-GB"/>
                </w:rPr>
                <w:t>urner</w:t>
              </w:r>
              <w:r w:rsidR="003221A0" w:rsidRPr="00460B09">
                <w:rPr>
                  <w:noProof/>
                  <w:lang w:val="en-GB"/>
                </w:rPr>
                <w:t xml:space="preserve"> and L</w:t>
              </w:r>
              <w:r w:rsidR="003221A0" w:rsidRPr="00460B09">
                <w:rPr>
                  <w:smallCaps/>
                  <w:noProof/>
                  <w:lang w:val="en-GB"/>
                </w:rPr>
                <w:t>ambert</w:t>
              </w:r>
              <w:r w:rsidR="003221A0" w:rsidRPr="00460B09">
                <w:rPr>
                  <w:noProof/>
                  <w:lang w:val="en-GB"/>
                </w:rPr>
                <w:t>, 1983</w:t>
              </w:r>
            </w:hyperlink>
            <w:r w:rsidRPr="00460B09">
              <w:rPr>
                <w:noProof/>
                <w:lang w:val="en-GB"/>
              </w:rPr>
              <w:t>)</w:t>
            </w:r>
            <w:r w:rsidRPr="00460B09">
              <w:rPr>
                <w:lang w:val="en-GB"/>
              </w:rPr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napToGrid w:val="0"/>
              <w:spacing w:before="120" w:after="120" w:line="360" w:lineRule="auto"/>
              <w:rPr>
                <w:color w:val="008000"/>
                <w:lang w:val="en-GB"/>
              </w:rPr>
            </w:pPr>
          </w:p>
        </w:tc>
      </w:tr>
      <w:tr w:rsidR="00C05E0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 w:rsidRPr="00CB46C0">
              <w:rPr>
                <w:lang w:val="en-GB"/>
              </w:rPr>
              <w:t>ncon_stem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en-GB"/>
              </w:rPr>
            </w:pPr>
            <w:r w:rsidRPr="00CB46C0">
              <w:rPr>
                <w:color w:val="000000"/>
                <w:lang w:val="en-GB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Pr="00CB46C0" w:rsidRDefault="00562570" w:rsidP="00460B09">
            <w:pPr>
              <w:snapToGrid w:val="0"/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en-GB"/>
              </w:rPr>
            </w:pPr>
            <w:r>
              <w:rPr>
                <w:color w:val="7030A0"/>
                <w:sz w:val="20"/>
                <w:szCs w:val="20"/>
                <w:lang w:val="en-GB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pacing w:before="120" w:after="120" w:line="360" w:lineRule="auto"/>
              <w:rPr>
                <w:lang w:val="en-GB"/>
              </w:rPr>
            </w:pPr>
            <w:r w:rsidRPr="00CB46C0">
              <w:rPr>
                <w:lang w:val="en-GB"/>
              </w:rPr>
              <w:t>N concentration of stemwood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881658">
            <w:pPr>
              <w:spacing w:before="120" w:after="120"/>
              <w:jc w:val="center"/>
              <w:rPr>
                <w:color w:val="0000FF"/>
                <w:lang w:val="en-GB"/>
              </w:rPr>
            </w:pPr>
            <w:hyperlink r:id="rId19" w:history="1">
              <w:r w:rsidR="00C05E08" w:rsidRPr="00CB46C0">
                <w:rPr>
                  <w:rStyle w:val="Hyperlink"/>
                  <w:lang w:val="en-GB"/>
                </w:rPr>
                <w:t>1</w:t>
              </w:r>
            </w:hyperlink>
            <w:r w:rsidR="00C05E08" w:rsidRPr="00CB46C0">
              <w:rPr>
                <w:lang w:val="en-GB"/>
              </w:rPr>
              <w:t>?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B85954" w:rsidP="00562570">
            <w:pPr>
              <w:snapToGrid w:val="0"/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&lt;EndNote&gt;&lt;Cite&gt;&lt;Author&gt;Resh&lt;/Author&gt;&lt;Year&gt;2003&lt;/Year&gt;&lt;RecNum&gt;240&lt;/RecNum&gt;&lt;DisplayText&gt;(R&lt;style face="smallcaps"&gt;esh&lt;/style&gt; et al., 2003)&lt;/DisplayText&gt;&lt;record&gt;&lt;rec-number&gt;240&lt;/rec-number&gt;&lt;foreign-keys&gt;&lt;key app="EN" db-id="wrwsaeeay99zr5e9wzrxerp8zzvs2pfafta5"&gt;240&lt;/key&gt;&lt;/foreign-keys&gt;&lt;ref-type name="Journal Article"&gt;17&lt;/ref-type&gt;&lt;contributors&gt;&lt;authors&gt;&lt;author&gt;Sigrid C. Resh&lt;/author&gt;&lt;author&gt;Michael Battaglia&lt;/author&gt;&lt;author&gt;Dale Worledge ·&lt;/author&gt;&lt;author&gt;Sven Ladiges&lt;/author&gt;&lt;/authors&gt;&lt;/contributors&gt;&lt;titles&gt;&lt;title&gt;Coarse root biomass for eucalypt plantations in Tasmania, Australia:&amp;#xD;sources of variation and methods for assessment&lt;/title&gt;&lt;secondary-title&gt;Trees&lt;/secondary-title&gt;&lt;/titles&gt;&lt;pages&gt;389-399&lt;/pages&gt;&lt;volume&gt;17&lt;/volume&gt;&lt;keywords&gt;&lt;keyword&gt;Above-ground and below-ground biomass ·&lt;/keyword&gt;&lt;keyword&gt;Coarse root · Eucalyptus · Size class distribution · Site&lt;/keyword&gt;&lt;/keywords&gt;&lt;dates&gt;&lt;year&gt;2003&lt;/year&gt;&lt;/dates&gt;&lt;urls&gt;&lt;/urls&gt;&lt;/record&gt;&lt;/Cite&gt;&lt;/EndNote&gt;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  <w:lang w:val="en-GB"/>
              </w:rPr>
              <w:t>(</w:t>
            </w:r>
            <w:hyperlink w:anchor="_ENREF_20" w:tooltip="Resh, 2003 #240" w:history="1">
              <w:r w:rsidR="003221A0" w:rsidRPr="00460B09">
                <w:rPr>
                  <w:noProof/>
                  <w:lang w:val="en-GB"/>
                </w:rPr>
                <w:t>R</w:t>
              </w:r>
              <w:r w:rsidR="003221A0" w:rsidRPr="00460B09">
                <w:rPr>
                  <w:smallCaps/>
                  <w:noProof/>
                  <w:lang w:val="en-GB"/>
                </w:rPr>
                <w:t>esh</w:t>
              </w:r>
              <w:r w:rsidR="003221A0" w:rsidRPr="00460B09">
                <w:rPr>
                  <w:noProof/>
                  <w:lang w:val="en-GB"/>
                </w:rPr>
                <w:t xml:space="preserve"> et al., 2003</w:t>
              </w:r>
            </w:hyperlink>
            <w:r w:rsidR="003A133F" w:rsidRPr="00460B09">
              <w:rPr>
                <w:noProof/>
                <w:lang w:val="en-GB"/>
              </w:rPr>
              <w:t>)</w:t>
            </w:r>
            <w:r w:rsidRPr="00460B09">
              <w:fldChar w:fldCharType="end"/>
            </w:r>
          </w:p>
          <w:p w:rsidR="00562570" w:rsidRPr="00460B09" w:rsidRDefault="00562570" w:rsidP="003221A0">
            <w:pPr>
              <w:spacing w:before="120" w:after="120"/>
            </w:pPr>
            <w:r w:rsidRPr="00460B09">
              <w:fldChar w:fldCharType="begin"/>
            </w:r>
            <w:r w:rsidRPr="00460B09">
              <w:instrText xml:space="preserve"> ADDIN EN.CITE &lt;EndNote&gt;&lt;Cite&gt;&lt;Author&gt;Silva&lt;/Author&gt;&lt;Year&gt;2013&lt;/Year&gt;&lt;RecNum&gt;113&lt;/RecNum&gt;&lt;DisplayText&gt;(S&lt;style face="smallcaps"&gt;ilva&lt;/style&gt; et al., 2013)&lt;/DisplayText&gt;&lt;record&gt;&lt;rec-number&gt;113&lt;/rec-number&gt;&lt;foreign-keys&gt;&lt;key app="EN" db-id="wrwsaeeay99zr5e9wzrxerp8zzvs2pfafta5"&gt;113&lt;/key&gt;&lt;/foreign-keys&gt;&lt;ref-type name="Journal Article"&gt;17&lt;/ref-type&gt;&lt;contributors&gt;&lt;authors&gt;&lt;author&gt;Silva, Paulo Henrique Muller da&lt;/author&gt;&lt;author&gt;Poggiani, Fabio&lt;/author&gt;&lt;author&gt;Libardi, Paulo Leonel&lt;/author&gt;&lt;author&gt;Gonçalves, Antônio Natal&lt;/author&gt;&lt;/authors&gt;&lt;/contributors&gt;&lt;titles&gt;&lt;title&gt;Fertilizer management of eucalypt plantations on sandy soil in Brazil: Initial growth and nutrient cycling&lt;/title&gt;&lt;secondary-title&gt;Forest Ecology And Management&lt;/secondary-title&gt;&lt;/titles&gt;&lt;pages&gt;67-78&lt;/pages&gt;&lt;volume&gt;301&lt;/volume&gt;&lt;number&gt;0&lt;/number&gt;&lt;keywords&gt;&lt;keyword&gt;Nutrient doses&lt;/keyword&gt;&lt;keyword&gt;Fertilization timing&lt;/keyword&gt;&lt;keyword&gt;Nitrogen and potassium leaching&lt;/keyword&gt;&lt;keyword&gt;Soil solution drainage&lt;/keyword&gt;&lt;keyword&gt;Eucalyptus productivity&lt;/keyword&gt;&lt;/keywords&gt;&lt;dates&gt;&lt;year&gt;2013&lt;/year&gt;&lt;/dates&gt;&lt;isbn&gt;0378-1127&lt;/isbn&gt;&lt;urls&gt;&lt;related-urls&gt;&lt;url&gt;http://www.sciencedirect.com/science/article/pii/S0378112712006305&lt;/url&gt;&lt;/related-urls&gt;&lt;pdf-urls&gt;&lt;url&gt;file://D:\All_fs\Lit\Article\Silva_2013.pdf&lt;/url&gt;&lt;/pdf-urls&gt;&lt;/urls&gt;&lt;custom1&gt;pdf&lt;/custom1&gt;&lt;electronic-resource-num&gt;http://dx.doi.org/10.1016/j.foreco.2012.10.033&lt;/electronic-resource-num&gt;&lt;/record&gt;&lt;/Cite&gt;&lt;/EndNote&gt;</w:instrText>
            </w:r>
            <w:r w:rsidRPr="00460B09">
              <w:fldChar w:fldCharType="separate"/>
            </w:r>
            <w:r w:rsidRPr="00460B09">
              <w:rPr>
                <w:noProof/>
              </w:rPr>
              <w:t>(</w:t>
            </w:r>
            <w:hyperlink w:anchor="_ENREF_23" w:tooltip="Silva, 2013 #113" w:history="1">
              <w:r w:rsidR="003221A0" w:rsidRPr="00460B09">
                <w:rPr>
                  <w:noProof/>
                </w:rPr>
                <w:t>S</w:t>
              </w:r>
              <w:r w:rsidR="003221A0" w:rsidRPr="00460B09">
                <w:rPr>
                  <w:smallCaps/>
                  <w:noProof/>
                </w:rPr>
                <w:t>ilva</w:t>
              </w:r>
              <w:r w:rsidR="003221A0" w:rsidRPr="00460B09">
                <w:rPr>
                  <w:noProof/>
                </w:rPr>
                <w:t xml:space="preserve"> et al., 2013</w:t>
              </w:r>
            </w:hyperlink>
            <w:r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rPr>
                <w:color w:val="008000"/>
              </w:rPr>
            </w:pPr>
          </w:p>
        </w:tc>
      </w:tr>
      <w:tr w:rsidR="00C05E08" w:rsidRPr="00CB46C0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reallo_fol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3221A0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rPr>
                <w:i/>
              </w:rPr>
            </w:pPr>
            <w:r>
              <w:t>reallocation parameter of foliage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881658" w:rsidRDefault="00881658">
            <w:pPr>
              <w:spacing w:before="120" w:after="120"/>
              <w:rPr>
                <w:color w:val="0000FF"/>
              </w:rPr>
            </w:pPr>
            <w:hyperlink r:id="rId20" w:history="1">
              <w:r w:rsidR="00C05E08" w:rsidRPr="00881658">
                <w:rPr>
                  <w:rStyle w:val="Hyperlink"/>
                </w:rPr>
                <w:t>0</w:t>
              </w:r>
              <w:r w:rsidR="003221A0">
                <w:rPr>
                  <w:rStyle w:val="Hyperlink"/>
                </w:rPr>
                <w:t>.</w:t>
              </w:r>
              <w:r w:rsidR="00C05E08" w:rsidRPr="00881658">
                <w:rPr>
                  <w:rStyle w:val="Hyperlink"/>
                </w:rPr>
                <w:t>5</w:t>
              </w:r>
            </w:hyperlink>
            <w:r w:rsidR="003221A0">
              <w:t>, 0.55</w:t>
            </w:r>
            <w:r w:rsidR="00C05E08" w:rsidRPr="00881658">
              <w:t xml:space="preserve">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2145D2" w:rsidP="00562570">
            <w:pPr>
              <w:snapToGrid w:val="0"/>
              <w:spacing w:before="120" w:after="120"/>
            </w:pPr>
            <w:r w:rsidRPr="00460B09">
              <w:fldChar w:fldCharType="begin">
                <w:fldData xml:space="preserve">PEVuZE5vdGU+PENpdGU+PEF1dGhvcj5NaWVobGU8L0F1dGhvcj48WWVhcj4yMDEwPC9ZZWFyPjxS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</w:fldData>
              </w:fldChar>
            </w:r>
            <w:r w:rsidR="003A133F" w:rsidRPr="00460B09">
              <w:instrText xml:space="preserve"> ADDIN EN.CITE </w:instrText>
            </w:r>
            <w:r w:rsidR="003A133F" w:rsidRPr="00460B09">
              <w:fldChar w:fldCharType="begin">
                <w:fldData xml:space="preserve">PEVuZE5vdGU+PENpdGU+PEF1dGhvcj5NaWVobGU8L0F1dGhvcj48WWVhcj4yMDEwPC9ZZWFyPjxS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</w:fldData>
              </w:fldChar>
            </w:r>
            <w:r w:rsidR="003A133F" w:rsidRPr="00460B09">
              <w:instrText xml:space="preserve"> ADDIN EN.CITE.DATA </w:instrText>
            </w:r>
            <w:r w:rsidR="003A133F" w:rsidRPr="00460B09">
              <w:fldChar w:fldCharType="end"/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5" w:tooltip="Miehle, 2010 #100" w:history="1">
              <w:r w:rsidR="003221A0" w:rsidRPr="00460B09">
                <w:rPr>
                  <w:noProof/>
                </w:rPr>
                <w:t>M</w:t>
              </w:r>
              <w:r w:rsidR="003221A0" w:rsidRPr="00460B09">
                <w:rPr>
                  <w:smallCaps/>
                  <w:noProof/>
                </w:rPr>
                <w:t>iehle</w:t>
              </w:r>
              <w:r w:rsidR="003221A0" w:rsidRPr="00460B09">
                <w:rPr>
                  <w:noProof/>
                </w:rPr>
                <w:t xml:space="preserve"> et al., 2010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3221A0" w:rsidRPr="00460B09" w:rsidRDefault="003221A0" w:rsidP="003221A0">
            <w:pPr>
              <w:snapToGrid w:val="0"/>
              <w:spacing w:before="120" w:after="120"/>
              <w:rPr>
                <w:lang w:val="en-GB"/>
              </w:rPr>
            </w:pPr>
            <w:r w:rsidRPr="00460B09">
              <w:fldChar w:fldCharType="begin"/>
            </w:r>
            <w:r w:rsidRPr="00460B09">
              <w:instrText xml:space="preserve"> ADDIN EN.CITE &lt;EndNote&gt;&lt;Cite&gt;&lt;Author&gt;Marsden&lt;/Author&gt;&lt;Year&gt;2013&lt;/Year&gt;&lt;RecNum&gt;108&lt;/RecNum&gt;&lt;DisplayText&gt;(M&lt;style face="smallcaps"&gt;arsden&lt;/style&gt; et al., 2013)&lt;/DisplayText&gt;&lt;record&gt;&lt;rec-number&gt;108&lt;/rec-number&gt;&lt;foreign-keys&gt;&lt;key app="EN" db-id="wrwsaeeay99zr5e9wzrxerp8zzvs2pfafta5"&gt;108&lt;/key&gt;&lt;/foreign-keys&gt;&lt;ref-type name="Journal Article"&gt;17&lt;/ref-type&gt;&lt;contributors&gt;&lt;authors&gt;&lt;author&gt;Marsden, Claire&lt;/author&gt;&lt;author&gt;Nouvellon, Yann&lt;/author&gt;&lt;author&gt;Laclau, Jean-Paul&lt;/author&gt;&lt;author&gt;Corbeels, Marc&lt;/author&gt;&lt;author&gt;McMurtrie, Ross E.&lt;/author&gt;&lt;author&gt;Stape, José Luiz&lt;/author&gt;&lt;author&gt;Epron, Daniel&lt;/author&gt;&lt;author&gt;le Maire, Guerric&lt;/author&gt;&lt;/authors&gt;&lt;/contributors&gt;&lt;titles&gt;&lt;title&gt;&lt;style face="normal" font="default" size="100%"&gt;Modifying the G`DAY process-based model to simulate the spatial variability of &lt;/style&gt;&lt;style face="italic" font="default" size="100%"&gt;Eucalyptus&lt;/style&gt;&lt;style face="normal" font="default" size="100%"&gt; plantation growth on deep tropical soils&lt;/style&gt;&lt;/title&gt;&lt;secondary-title&gt;Forest Ecology And Management&lt;/secondary-title&gt;&lt;/titles&gt;&lt;pages&gt;112-128&lt;/pages&gt;&lt;volume&gt;301&lt;/volume&gt;&lt;number&gt;0&lt;/number&gt;&lt;keywords&gt;&lt;keyword&gt;G</w:instrText>
            </w:r>
            <w:r w:rsidRPr="00460B09">
              <w:rPr>
                <w:rFonts w:eastAsia="MS Gothic"/>
              </w:rPr>
              <w:instrText>ﾒ</w:instrText>
            </w:r>
            <w:r w:rsidRPr="00460B09">
              <w:instrText>DAY&lt;/keyword&gt;&lt;keyword&gt;Ecophysiological model&lt;/keyword&gt;&lt;keyword&gt;Eucalypt&lt;/keyword&gt;&lt;keyword&gt;Brazil&lt;/keyword&gt;&lt;keyword&gt;Water-limited growth&lt;/keyword&gt;&lt;keyword&gt;Plant available water&lt;/keyword&gt;&lt;/keywords&gt;&lt;dates&gt;&lt;year&gt;2013&lt;/year&gt;&lt;/dates&gt;&lt;isbn&gt;0378-1127&lt;/isbn&gt;&lt;urls&gt;&lt;related-urls&gt;&lt;url&gt;http://www.sciencedirect.com/science/article/pii/S0378112712006366&lt;/url&gt;&lt;/related-urls&gt;&lt;pdf-urls&gt;&lt;url&gt;file://D:\All_fs\Lit\Article\Marsden_2013.pdf&lt;/url&gt;&lt;/pdf-urls&gt;&lt;/urls&gt;&lt;custom1&gt;pdf&lt;/custom1&gt;&lt;electronic-resource-num&gt;http://dx.doi.org/10.1016/j.foreco.2012.10.039&lt;/electronic-resource-num&gt;&lt;/record&gt;&lt;/Cite&gt;&lt;/EndNote&gt;</w:instrText>
            </w:r>
            <w:r w:rsidRPr="00460B09">
              <w:fldChar w:fldCharType="separate"/>
            </w:r>
            <w:r w:rsidRPr="00460B09">
              <w:rPr>
                <w:noProof/>
                <w:lang w:val="en-GB"/>
              </w:rPr>
              <w:t>(</w:t>
            </w:r>
            <w:hyperlink w:anchor="_ENREF_11" w:tooltip="Marsden, 2013 #108" w:history="1">
              <w:r w:rsidRPr="00460B09">
                <w:rPr>
                  <w:noProof/>
                  <w:lang w:val="en-GB"/>
                </w:rPr>
                <w:t>M</w:t>
              </w:r>
              <w:r w:rsidRPr="00460B09">
                <w:rPr>
                  <w:smallCaps/>
                  <w:noProof/>
                  <w:lang w:val="en-GB"/>
                </w:rPr>
                <w:t>arsden</w:t>
              </w:r>
              <w:r w:rsidRPr="00460B09">
                <w:rPr>
                  <w:noProof/>
                  <w:lang w:val="en-GB"/>
                </w:rPr>
                <w:t xml:space="preserve"> et al., 2013</w:t>
              </w:r>
            </w:hyperlink>
            <w:r w:rsidRPr="00460B09">
              <w:rPr>
                <w:noProof/>
                <w:lang w:val="en-GB"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napToGrid w:val="0"/>
              <w:spacing w:before="120" w:after="120" w:line="360" w:lineRule="auto"/>
              <w:rPr>
                <w:b/>
                <w:i/>
                <w:color w:val="FF0000"/>
                <w:lang w:val="en-GB"/>
              </w:rPr>
            </w:pPr>
          </w:p>
        </w:tc>
      </w:tr>
      <w:tr w:rsidR="00C05E08" w:rsidTr="003221A0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 w:rsidRPr="00CB46C0">
              <w:rPr>
                <w:lang w:val="en-GB"/>
              </w:rPr>
              <w:t>reallo_frt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napToGrid w:val="0"/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Pr="00CB46C0" w:rsidRDefault="003221A0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0.55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C05E08">
            <w:pPr>
              <w:spacing w:before="120" w:after="120" w:line="360" w:lineRule="auto"/>
              <w:rPr>
                <w:lang w:val="en-GB"/>
              </w:rPr>
            </w:pPr>
            <w:r w:rsidRPr="00CB46C0">
              <w:rPr>
                <w:lang w:val="en-GB"/>
              </w:rPr>
              <w:t>reallocation parameter of fine root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CB46C0" w:rsidRDefault="003221A0">
            <w:pPr>
              <w:spacing w:before="120" w:after="120"/>
              <w:rPr>
                <w:lang w:val="en-GB"/>
              </w:rPr>
            </w:pPr>
            <w:r>
              <w:t>0.55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2145D2" w:rsidP="003221A0">
            <w:pPr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&lt;EndNote&gt;&lt;Cite&gt;&lt;Author&gt;Marsden&lt;/Author&gt;&lt;Year&gt;2013&lt;/Year&gt;&lt;RecNum&gt;108&lt;/RecNum&gt;&lt;DisplayText&gt;(M&lt;style face="smallcaps"&gt;arsden&lt;/style&gt; et al., 2013)&lt;/DisplayText&gt;&lt;record&gt;&lt;rec-number&gt;108&lt;/rec-number&gt;&lt;foreign-keys&gt;&lt;key app="EN" db-id="wrwsaeeay99zr5e9wzrxerp8zzvs2pfafta5"&gt;108&lt;/key&gt;&lt;/foreign-keys&gt;&lt;ref-type name="Journal Article"&gt;17&lt;/ref-type&gt;&lt;contributors&gt;&lt;authors&gt;&lt;author&gt;Marsden, Claire&lt;/author&gt;&lt;author&gt;Nouvellon, Yann&lt;/author&gt;&lt;author&gt;Laclau, Jean-Paul&lt;/author&gt;&lt;author&gt;Corbeels, Marc&lt;/author&gt;&lt;author&gt;McMurtrie, Ross E.&lt;/author&gt;&lt;author&gt;Stape, José Luiz&lt;/author&gt;&lt;author&gt;Epron, Daniel&lt;/author&gt;&lt;author&gt;le Maire, Guerric&lt;/author&gt;&lt;/authors&gt;&lt;/contributors&gt;&lt;titles&gt;&lt;title&gt;&lt;style face="normal" font="default" size="100%"&gt;Modifying the G`DAY process-based model to simulate the spatial variability of &lt;/style&gt;&lt;style face="italic" font="default" size="100%"&gt;Eucalyptus&lt;/style&gt;&lt;style face="normal" font="default" size="100%"&gt; plantation growth on deep tropical soils&lt;/style&gt;&lt;/title&gt;&lt;secondary-title&gt;Forest Ecology And Management&lt;/secondary-title&gt;&lt;/titles&gt;&lt;pages&gt;112-128&lt;/pages&gt;&lt;volume&gt;301&lt;/volume&gt;&lt;number&gt;0&lt;/number&gt;&lt;keywords&gt;&lt;keyword&gt;G</w:instrText>
            </w:r>
            <w:r w:rsidR="003A133F" w:rsidRPr="00460B09">
              <w:rPr>
                <w:rFonts w:eastAsia="MS Gothic"/>
              </w:rPr>
              <w:instrText>ﾒ</w:instrText>
            </w:r>
            <w:r w:rsidR="003A133F" w:rsidRPr="00460B09">
              <w:instrText>DAY&lt;/keyword&gt;&lt;keyword&gt;Ecophysiological model&lt;/keyword&gt;&lt;keyword&gt;Eucalypt&lt;/keyword&gt;&lt;keyword&gt;Brazil&lt;/keyword&gt;&lt;keyword&gt;Water-limited growth&lt;/keyword&gt;&lt;keyword&gt;Plant available water&lt;/keyword&gt;&lt;/keywords&gt;&lt;dates&gt;&lt;year&gt;2013&lt;/year&gt;&lt;/dates&gt;&lt;isbn&gt;0378-1127&lt;/isbn&gt;&lt;urls&gt;&lt;related-urls&gt;&lt;url&gt;http://www.sciencedirect.com/science/article/pii/S0378112712006366&lt;/url&gt;&lt;/related-urls&gt;&lt;pdf-urls&gt;&lt;url&gt;file://D:\All_fs\Lit\Article\Marsden_2013.pdf&lt;/url&gt;&lt;/pdf-urls&gt;&lt;/urls&gt;&lt;custom1&gt;pdf&lt;/custom1&gt;&lt;electronic-resource-num&gt;http://dx.doi.org/10.1016/j.foreco.2012.10.039&lt;/electronic-resource-num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  <w:lang w:val="en-GB"/>
              </w:rPr>
              <w:t>(</w:t>
            </w:r>
            <w:hyperlink w:anchor="_ENREF_11" w:tooltip="Marsden, 2013 #108" w:history="1">
              <w:r w:rsidR="003221A0" w:rsidRPr="00460B09">
                <w:rPr>
                  <w:noProof/>
                  <w:lang w:val="en-GB"/>
                </w:rPr>
                <w:t>M</w:t>
              </w:r>
              <w:r w:rsidR="003221A0" w:rsidRPr="00460B09">
                <w:rPr>
                  <w:smallCaps/>
                  <w:noProof/>
                  <w:lang w:val="en-GB"/>
                </w:rPr>
                <w:t>arsden</w:t>
              </w:r>
              <w:r w:rsidR="003221A0" w:rsidRPr="00460B09">
                <w:rPr>
                  <w:noProof/>
                  <w:lang w:val="en-GB"/>
                </w:rPr>
                <w:t xml:space="preserve"> et al., 2013</w:t>
              </w:r>
            </w:hyperlink>
            <w:r w:rsidR="003A133F" w:rsidRPr="00460B09">
              <w:rPr>
                <w:noProof/>
                <w:lang w:val="en-GB"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rPr>
                <w:i/>
                <w:color w:val="008000"/>
              </w:rPr>
            </w:pPr>
          </w:p>
        </w:tc>
      </w:tr>
      <w:tr w:rsidR="00C05E08" w:rsidTr="003221A0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alphac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3221A0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0.22</w:t>
            </w:r>
          </w:p>
          <w:p w:rsidR="00C05E08" w:rsidRDefault="00C05E08" w:rsidP="00460B09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t xml:space="preserve">durchschnittlicher  Zuwachs an Ästen, Zweigen und Grobwurzeln im Verhältnis zum Zuwachs des Splintholzes </w:t>
            </w:r>
          </w:p>
          <w:p w:rsidR="00C05E08" w:rsidRDefault="00C05E08">
            <w:pPr>
              <w:spacing w:before="120" w:after="120" w:line="360" w:lineRule="auto"/>
              <w:jc w:val="center"/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B85954" w:rsidP="00B85954">
            <w:pPr>
              <w:snapToGrid w:val="0"/>
              <w:spacing w:before="120" w:after="120" w:line="360" w:lineRule="auto"/>
            </w:pPr>
            <w:hyperlink r:id="rId21" w:history="1">
              <w:r w:rsidRPr="00B85954">
                <w:rPr>
                  <w:rStyle w:val="Hyperlink"/>
                </w:rPr>
                <w:t>0,22</w:t>
              </w:r>
            </w:hyperlink>
          </w:p>
          <w:p w:rsidR="00007934" w:rsidRDefault="00007934" w:rsidP="00B85954">
            <w:pPr>
              <w:snapToGrid w:val="0"/>
              <w:spacing w:before="120" w:after="120" w:line="360" w:lineRule="auto"/>
            </w:pPr>
            <w:r>
              <w:t xml:space="preserve">0.3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B85954">
            <w:pPr>
              <w:snapToGrid w:val="0"/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&lt;EndNote&gt;&lt;Cite&gt;&lt;Author&gt;Fabiao&lt;/Author&gt;&lt;Year&gt;1995&lt;/Year&gt;&lt;RecNum&gt;235&lt;/RecNum&gt;&lt;DisplayText&gt;(F&lt;style face="smallcaps"&gt;abiao&lt;/style&gt; et al., 1995)&lt;/DisplayText&gt;&lt;record&gt;&lt;rec-number&gt;235&lt;/rec-number&gt;&lt;foreign-keys&gt;&lt;key app="EN" db-id="wrwsaeeay99zr5e9wzrxerp8zzvs2pfafta5"&gt;235&lt;/key&gt;&lt;/foreign-keys&gt;&lt;ref-type name="Journal Article"&gt;17&lt;/ref-type&gt;&lt;contributors&gt;&lt;authors&gt;&lt;author&gt;Fabiao, A.&lt;/author&gt;&lt;author&gt;Madeira, M.&lt;/author&gt;&lt;author&gt;Steen, E.&lt;/author&gt;&lt;author&gt;Kätterer, T.&lt;/author&gt;&lt;/authors&gt;&lt;/contributors&gt;&lt;titles&gt;&lt;title&gt;&lt;style face="normal" font="default" size="100%"&gt;Development of root biomass in an &lt;/style&gt;&lt;style face="italic" font="default" size="100%"&gt;Eucalyptus globulus &lt;/style&gt;&lt;style face="normal" font="default" size="100%"&gt;plantation under different water and nutrient regimes&lt;/style&gt;&lt;/title&gt;&lt;secondary-title&gt;Plant and Soil&lt;/secondary-title&gt;&lt;/titles&gt;&lt;pages&gt;215-223&lt;/pages&gt;&lt;volume&gt;168-169&lt;/volume&gt;&lt;dates&gt;&lt;year&gt;1995&lt;/year&gt;&lt;/dates&gt;&lt;urls&gt;&lt;/urls&gt;&lt;/record&gt;&lt;/Cite&gt;&lt;/EndNote&gt;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9" w:tooltip="Fabiao, 1995 #235" w:history="1">
              <w:r w:rsidR="003221A0" w:rsidRPr="00460B09">
                <w:rPr>
                  <w:noProof/>
                </w:rPr>
                <w:t>F</w:t>
              </w:r>
              <w:r w:rsidR="003221A0" w:rsidRPr="00460B09">
                <w:rPr>
                  <w:smallCaps/>
                  <w:noProof/>
                </w:rPr>
                <w:t>abiao</w:t>
              </w:r>
              <w:r w:rsidR="003221A0" w:rsidRPr="00460B09">
                <w:rPr>
                  <w:noProof/>
                </w:rPr>
                <w:t xml:space="preserve"> et al., 1995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007934" w:rsidRPr="00460B09" w:rsidRDefault="00007934" w:rsidP="003221A0">
            <w:pPr>
              <w:snapToGrid w:val="0"/>
              <w:spacing w:before="120" w:after="120"/>
            </w:pPr>
            <w:r w:rsidRPr="00460B09">
              <w:fldChar w:fldCharType="begin">
                <w:fldData xml:space="preserve">PEVuZE5vdGU+PENpdGU+PEF1dGhvcj5SeWFuPC9BdXRob3I+PFllYXI+MjAxMDwvWWVhcj48UmVj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</w:fldData>
              </w:fldChar>
            </w:r>
            <w:r w:rsidR="003A133F" w:rsidRPr="00460B09">
              <w:instrText xml:space="preserve"> ADDIN EN.CITE </w:instrText>
            </w:r>
            <w:r w:rsidR="003A133F" w:rsidRPr="00460B09">
              <w:fldChar w:fldCharType="begin">
                <w:fldData xml:space="preserve">PEVuZE5vdGU+PENpdGU+PEF1dGhvcj5SeWFuPC9BdXRob3I+PFllYXI+MjAxMDwvWWVhcj48UmVj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</w:fldData>
              </w:fldChar>
            </w:r>
            <w:r w:rsidR="003A133F" w:rsidRPr="00460B09">
              <w:instrText xml:space="preserve"> ADDIN EN.CITE.DATA </w:instrText>
            </w:r>
            <w:r w:rsidR="003A133F" w:rsidRPr="00460B09">
              <w:fldChar w:fldCharType="end"/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21" w:tooltip="Ryan, 2010 #239" w:history="1">
              <w:r w:rsidR="003221A0" w:rsidRPr="00460B09">
                <w:rPr>
                  <w:noProof/>
                </w:rPr>
                <w:t>R</w:t>
              </w:r>
              <w:r w:rsidR="003221A0" w:rsidRPr="00460B09">
                <w:rPr>
                  <w:smallCaps/>
                  <w:noProof/>
                </w:rPr>
                <w:t>yan</w:t>
              </w:r>
              <w:r w:rsidR="003221A0" w:rsidRPr="00460B09">
                <w:rPr>
                  <w:noProof/>
                </w:rPr>
                <w:t xml:space="preserve"> et al., 2010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rPr>
                <w:color w:val="008000"/>
              </w:rPr>
            </w:pPr>
          </w:p>
        </w:tc>
      </w:tr>
      <w:tr w:rsidR="00C05E08" w:rsidRPr="007D2262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  <w:shd w:val="clear" w:color="auto" w:fill="00FFFF"/>
              </w:rPr>
            </w:pPr>
            <w:r>
              <w:t>cr_f</w:t>
            </w:r>
            <w:r>
              <w:rPr>
                <w:rStyle w:val="Kommentarzeichen1"/>
              </w:rPr>
              <w:t>rac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  <w:rPr>
                <w:color w:val="000000"/>
                <w:shd w:val="clear" w:color="auto" w:fill="00FFFF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3221A0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  <w:shd w:val="clear" w:color="auto" w:fill="00FFFF"/>
              </w:rPr>
            </w:pPr>
            <w:r w:rsidRPr="003221A0">
              <w:rPr>
                <w:color w:val="0000FF"/>
                <w:lang w:val="en-GB"/>
              </w:rPr>
              <w:t>0.52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autoSpaceDE w:val="0"/>
            </w:pPr>
            <w:r>
              <w:t xml:space="preserve">Fraktion der Grobwurzeln  von  tbc (twigs, branches, roots) </w:t>
            </w:r>
          </w:p>
          <w:p w:rsidR="00C05E08" w:rsidRDefault="00C05E08">
            <w:pPr>
              <w:spacing w:before="120" w:after="120" w:line="360" w:lineRule="auto"/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B85954" w:rsidP="00B85954">
            <w:pPr>
              <w:spacing w:before="120" w:after="120" w:line="360" w:lineRule="auto"/>
            </w:pPr>
            <w:hyperlink r:id="rId22" w:history="1">
              <w:r w:rsidRPr="00B85954">
                <w:rPr>
                  <w:rStyle w:val="Hyperlink"/>
                </w:rPr>
                <w:t>0,52</w:t>
              </w:r>
            </w:hyperlink>
          </w:p>
          <w:p w:rsidR="007D2262" w:rsidRPr="00881658" w:rsidRDefault="007D2262" w:rsidP="00B85954">
            <w:pPr>
              <w:spacing w:before="120" w:after="120" w:line="360" w:lineRule="auto"/>
            </w:pPr>
            <w:r>
              <w:t>0.64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2145D2">
            <w:pPr>
              <w:snapToGrid w:val="0"/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&lt;EndNote&gt;&lt;Cite&gt;&lt;Author&gt;Fabiao&lt;/Author&gt;&lt;Year&gt;1995&lt;/Year&gt;&lt;RecNum&gt;235&lt;/RecNum&gt;&lt;DisplayText&gt;(F&lt;style face="smallcaps"&gt;abiao&lt;/style&gt; et al., 1995)&lt;/DisplayText&gt;&lt;record&gt;&lt;rec-number&gt;235&lt;/rec-number&gt;&lt;foreign-keys&gt;&lt;key app="EN" db-id="wrwsaeeay99zr5e9wzrxerp8zzvs2pfafta5"&gt;235&lt;/key&gt;&lt;/foreign-keys&gt;&lt;ref-type name="Journal Article"&gt;17&lt;/ref-type&gt;&lt;contributors&gt;&lt;authors&gt;&lt;author&gt;Fabiao, A.&lt;/author&gt;&lt;author&gt;Madeira, M.&lt;/author&gt;&lt;author&gt;Steen, E.&lt;/author&gt;&lt;author&gt;Kätterer, T.&lt;/author&gt;&lt;/authors&gt;&lt;/contributors&gt;&lt;titles&gt;&lt;title&gt;&lt;style face="normal" font="default" size="100%"&gt;Development of root biomass in an &lt;/style&gt;&lt;style face="italic" font="default" size="100%"&gt;Eucalyptus globulus &lt;/style&gt;&lt;style face="normal" font="default" size="100%"&gt;plantation under different water and nutrient regimes&lt;/style&gt;&lt;/title&gt;&lt;secondary-title&gt;Plant and Soil&lt;/secondary-title&gt;&lt;/titles&gt;&lt;pages&gt;215-223&lt;/pages&gt;&lt;volume&gt;168-169&lt;/volume&gt;&lt;dates&gt;&lt;year&gt;1995&lt;/year&gt;&lt;/dates&gt;&lt;urls&gt;&lt;/urls&gt;&lt;/record&gt;&lt;/Cite&gt;&lt;/EndNote&gt;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9" w:tooltip="Fabiao, 1995 #235" w:history="1">
              <w:r w:rsidR="003221A0" w:rsidRPr="00460B09">
                <w:rPr>
                  <w:noProof/>
                </w:rPr>
                <w:t>F</w:t>
              </w:r>
              <w:r w:rsidR="003221A0" w:rsidRPr="00460B09">
                <w:rPr>
                  <w:smallCaps/>
                  <w:noProof/>
                </w:rPr>
                <w:t>abiao</w:t>
              </w:r>
              <w:r w:rsidR="003221A0" w:rsidRPr="00460B09">
                <w:rPr>
                  <w:noProof/>
                </w:rPr>
                <w:t xml:space="preserve"> et al., 1995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7D2262" w:rsidRPr="00460B09" w:rsidRDefault="007D2262" w:rsidP="003221A0">
            <w:pPr>
              <w:snapToGrid w:val="0"/>
              <w:spacing w:before="120" w:after="120"/>
            </w:pPr>
            <w:r w:rsidRPr="00460B09">
              <w:fldChar w:fldCharType="begin">
                <w:fldData xml:space="preserve">PEVuZE5vdGU+PENpdGU+PEF1dGhvcj5SeWFuPC9BdXRob3I+PFllYXI+MjAxMDwvWWVhcj48UmVj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</w:fldData>
              </w:fldChar>
            </w:r>
            <w:r w:rsidR="003A133F" w:rsidRPr="00460B09">
              <w:instrText xml:space="preserve"> ADDIN EN.CITE </w:instrText>
            </w:r>
            <w:r w:rsidR="003A133F" w:rsidRPr="00460B09">
              <w:fldChar w:fldCharType="begin">
                <w:fldData xml:space="preserve">PEVuZE5vdGU+PENpdGU+PEF1dGhvcj5SeWFuPC9BdXRob3I+PFllYXI+MjAxMDwvWWVhcj48UmVj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</w:fldData>
              </w:fldChar>
            </w:r>
            <w:r w:rsidR="003A133F" w:rsidRPr="00460B09">
              <w:instrText xml:space="preserve"> ADDIN EN.CITE.DATA </w:instrText>
            </w:r>
            <w:r w:rsidR="003A133F" w:rsidRPr="00460B09">
              <w:fldChar w:fldCharType="end"/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21" w:tooltip="Ryan, 2010 #239" w:history="1">
              <w:r w:rsidR="003221A0" w:rsidRPr="00460B09">
                <w:rPr>
                  <w:noProof/>
                </w:rPr>
                <w:t>R</w:t>
              </w:r>
              <w:r w:rsidR="003221A0" w:rsidRPr="00460B09">
                <w:rPr>
                  <w:smallCaps/>
                  <w:noProof/>
                </w:rPr>
                <w:t>yan</w:t>
              </w:r>
              <w:r w:rsidR="003221A0" w:rsidRPr="00460B09">
                <w:rPr>
                  <w:noProof/>
                </w:rPr>
                <w:t xml:space="preserve"> et al., 2010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Pr="007D2262" w:rsidRDefault="00C05E08">
            <w:pPr>
              <w:snapToGrid w:val="0"/>
              <w:spacing w:before="120" w:after="120" w:line="360" w:lineRule="auto"/>
              <w:rPr>
                <w:color w:val="008000"/>
              </w:rPr>
            </w:pPr>
          </w:p>
        </w:tc>
      </w:tr>
      <w:tr w:rsidR="00C05E08" w:rsidRPr="00F10BCF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7D2262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7D2262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 w:rsidRPr="007D2262">
              <w:t>prhos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7D2262" w:rsidRDefault="00C05E08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</w:rPr>
            </w:pPr>
            <w:r w:rsidRPr="007D2262">
              <w:rPr>
                <w:color w:val="000000"/>
              </w:rPr>
              <w:t>kg TM cm</w:t>
            </w:r>
            <w:r w:rsidRPr="007D2262">
              <w:rPr>
                <w:color w:val="000000"/>
                <w:vertAlign w:val="superscript"/>
              </w:rPr>
              <w:t>3</w:t>
            </w:r>
            <w:r w:rsidRPr="007D2262">
              <w:rPr>
                <w:color w:val="000000"/>
              </w:rPr>
              <w:t xml:space="preserve"> </w:t>
            </w:r>
            <w:r w:rsidRPr="007D2262">
              <w:rPr>
                <w:color w:val="000000"/>
              </w:rPr>
              <w:lastRenderedPageBreak/>
              <w:t>Frischvol.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Pr="007D2262" w:rsidRDefault="007D2262" w:rsidP="00460B09">
            <w:pPr>
              <w:snapToGrid w:val="0"/>
              <w:spacing w:before="120" w:after="120" w:line="360" w:lineRule="auto"/>
              <w:jc w:val="center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lastRenderedPageBreak/>
              <w:t>0.0005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7D2262" w:rsidRDefault="00C05E08">
            <w:pPr>
              <w:spacing w:before="120" w:after="120" w:line="360" w:lineRule="auto"/>
            </w:pPr>
            <w:r w:rsidRPr="007D2262">
              <w:t>Dichte des Splintholzes</w:t>
            </w:r>
            <w:r w:rsidRPr="007D2262">
              <w:br/>
            </w:r>
            <w:r w:rsidRPr="007D2262">
              <w:rPr>
                <w:color w:val="FF0000"/>
              </w:rPr>
              <w:lastRenderedPageBreak/>
              <w:t>sensitiv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7D2262" w:rsidRDefault="00881658">
            <w:pPr>
              <w:spacing w:before="120" w:after="120" w:line="360" w:lineRule="auto"/>
              <w:jc w:val="center"/>
            </w:pPr>
            <w:hyperlink r:id="rId23" w:history="1">
              <w:r w:rsidR="00C05E08" w:rsidRPr="007D2262">
                <w:rPr>
                  <w:rStyle w:val="Hyperlink"/>
                </w:rPr>
                <w:t>0,0005</w:t>
              </w:r>
            </w:hyperlink>
            <w:r w:rsidR="00C05E08" w:rsidRPr="007D2262">
              <w:t xml:space="preserve"> (trifft am besten </w:t>
            </w:r>
            <w:r w:rsidR="00C05E08" w:rsidRPr="007D2262">
              <w:lastRenderedPageBreak/>
              <w:t>zu, kommt am häufigsten vor)</w:t>
            </w:r>
          </w:p>
          <w:p w:rsidR="00C05E08" w:rsidRPr="007D2262" w:rsidRDefault="00C05E08">
            <w:pPr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B85954">
            <w:pPr>
              <w:snapToGrid w:val="0"/>
              <w:spacing w:before="120" w:after="120" w:line="360" w:lineRule="auto"/>
              <w:rPr>
                <w:lang w:val="en-GB"/>
              </w:rPr>
            </w:pPr>
            <w:r w:rsidRPr="00460B09">
              <w:lastRenderedPageBreak/>
              <w:fldChar w:fldCharType="begin"/>
            </w:r>
            <w:r w:rsidR="003A133F" w:rsidRPr="00460B09">
              <w:instrText xml:space="preserve"> ADDIN EN.CITE &lt;EndNote&gt;&lt;Cite&gt;&lt;Author&gt;Diaz-Balteiro&lt;/Author&gt;&lt;Year&gt;2008&lt;/Year&gt;&lt;RecNum&gt;90&lt;/RecNum&gt;&lt;DisplayText&gt;(D&lt;style face="smallcaps"&gt;iaz-&lt;/style&gt;B&lt;style face="smallcaps"&gt;alteiro&lt;/style&gt; and R&lt;style face="smallcaps"&gt;odríguez&lt;/style&gt;, 2008)&lt;/DisplayText&gt;&lt;record&gt;&lt;rec-number&gt;90&lt;/rec-number&gt;&lt;foreign-keys&gt;&lt;key app="EN" db-id="wrwsaeeay99zr5e9wzrxerp8zzvs2pfafta5"&gt;90&lt;/key&gt;&lt;/foreign-keys&gt;&lt;ref-type name="Book Section"&gt;5&lt;/ref-type&gt;&lt;contributors&gt;&lt;authors&gt;&lt;author&gt;Diaz-Balteiro, L.&lt;/author&gt;&lt;author&gt;Rodríguez, L. C. E.&lt;/author&gt;&lt;/authors&gt;&lt;secondary-authors&gt;&lt;author&gt;Bravo, Felipe&lt;/author&gt;&lt;author&gt;Jandl, Robert&lt;/author&gt;&lt;author&gt;LeMay, Valerie&lt;/author&gt;&lt;author&gt;Gadow, Klaus&lt;/author&gt;&lt;/secondary-authors&gt;&lt;/contributors&gt;&lt;titles&gt;&lt;title&gt;Influence of Carbon Sequestration in an Optimal Set of Coppice Rotations for Eucalyptus Plantations&lt;/title&gt;&lt;secondary-title&gt;Managing Forest Ecosystems: The Challenge of Climate Change&lt;/secondary-title&gt;&lt;tertiary-title&gt;Managing Forest Ecosystems&lt;/tertiary-title&gt;&lt;/titles&gt;&lt;pages&gt;119-135&lt;/pages&gt;&lt;volume&gt;17&lt;/volume&gt;&lt;section&gt;7&lt;/section&gt;&lt;dates&gt;&lt;year&gt;2008&lt;/year&gt;&lt;pub-dates&gt;&lt;date&gt;2008/01/01&lt;/date&gt;&lt;/pub-dates&gt;&lt;/dates&gt;&lt;publisher&gt;Springer Netherlands&lt;/publisher&gt;&lt;isbn&gt;978-1-4020-8342-6&lt;/isbn&gt;&lt;urls&gt;&lt;related-urls&gt;&lt;url&gt;http://dx.doi.org/10.1007/978-1-4020-8343-3_7&lt;/url&gt;&lt;/related-urls&gt;&lt;pdf-urls&gt;&lt;url&gt;file://D:\All_fs\Lit\Article\Diaz-Balteiro_2008.pdf&lt;/url&gt;&lt;/pdf-urls&gt;&lt;/urls&gt;&lt;custom1&gt;pdf&lt;/custom1&gt;&lt;electronic-resource-num&gt;10.1007/978-1-4020-8343-3_7&lt;/electronic-resource-num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8" w:tooltip="Diaz-Balteiro, 2008 #90" w:history="1">
              <w:r w:rsidR="003221A0" w:rsidRPr="00460B09">
                <w:rPr>
                  <w:noProof/>
                </w:rPr>
                <w:t>D</w:t>
              </w:r>
              <w:r w:rsidR="003221A0" w:rsidRPr="00460B09">
                <w:rPr>
                  <w:smallCaps/>
                  <w:noProof/>
                </w:rPr>
                <w:t>iaz-</w:t>
              </w:r>
              <w:r w:rsidR="003221A0" w:rsidRPr="00460B09">
                <w:rPr>
                  <w:noProof/>
                </w:rPr>
                <w:t>B</w:t>
              </w:r>
              <w:r w:rsidR="003221A0" w:rsidRPr="00460B09">
                <w:rPr>
                  <w:smallCaps/>
                  <w:noProof/>
                </w:rPr>
                <w:t>alteiro</w:t>
              </w:r>
              <w:r w:rsidR="003221A0" w:rsidRPr="00460B09">
                <w:rPr>
                  <w:noProof/>
                </w:rPr>
                <w:t xml:space="preserve"> and </w:t>
              </w:r>
              <w:r w:rsidR="003221A0" w:rsidRPr="00460B09">
                <w:rPr>
                  <w:noProof/>
                </w:rPr>
                <w:lastRenderedPageBreak/>
                <w:t>R</w:t>
              </w:r>
              <w:r w:rsidR="003221A0" w:rsidRPr="00460B09">
                <w:rPr>
                  <w:smallCaps/>
                  <w:noProof/>
                </w:rPr>
                <w:t>odríguez</w:t>
              </w:r>
              <w:r w:rsidR="003221A0" w:rsidRPr="00460B09">
                <w:rPr>
                  <w:noProof/>
                </w:rPr>
                <w:t>, 2008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B85954" w:rsidRPr="00460B09" w:rsidRDefault="00B85954" w:rsidP="003221A0">
            <w:pPr>
              <w:snapToGrid w:val="0"/>
              <w:spacing w:before="120" w:after="120" w:line="360" w:lineRule="auto"/>
              <w:rPr>
                <w:lang w:val="en-GB"/>
              </w:rPr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&lt;EndNote&gt;&lt;Cite&gt;&lt;Author&gt;Battaglia&lt;/Author&gt;&lt;Year&gt;1997&lt;/Year&gt;&lt;RecNum&gt;134&lt;/RecNum&gt;&lt;DisplayText&gt;(B&lt;style face="smallcaps"&gt;attaglia&lt;/style&gt; and S&lt;style face="smallcaps"&gt;ands&lt;/style&gt;, 1997)&lt;/DisplayText&gt;&lt;record&gt;&lt;rec-number&gt;134&lt;/rec-number&gt;&lt;foreign-keys&gt;&lt;key app="EN" db-id="wrwsaeeay99zr5e9wzrxerp8zzvs2pfafta5"&gt;134&lt;/key&gt;&lt;/foreign-keys&gt;&lt;ref-type name="Journal Article"&gt;17&lt;/ref-type&gt;&lt;contributors&gt;&lt;authors&gt;&lt;author&gt;Battaglia, Michael &lt;/author&gt;&lt;author&gt;Sands, Peter&lt;/author&gt;&lt;/authors&gt;&lt;/contributors&gt;&lt;titles&gt;&lt;title&gt;&lt;style face="normal" font="default" size="100%"&gt;Modelling Site Productivity of &lt;/style&gt;&lt;style face="italic" font="default" size="100%"&gt;Eucalyptus globulus &lt;/style&gt;&lt;style face="normal" font="default" size="100%"&gt;in Response to Climatic and Site Factors&lt;/style&gt;&lt;/title&gt;&lt;secondary-title&gt;Australian Journal of Plant Physiology &lt;/secondary-title&gt;&lt;/titles&gt;&lt;pages&gt;831-850&lt;/pages&gt;&lt;volume&gt;24&lt;/volume&gt;&lt;dates&gt;&lt;year&gt;1997&lt;/year&gt;&lt;/dates&gt;&lt;urls&gt;&lt;/urls&gt;&lt;/record&gt;&lt;/Cite&gt;&lt;/EndNote&gt;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  <w:lang w:val="en-GB"/>
              </w:rPr>
              <w:t>(</w:t>
            </w:r>
            <w:hyperlink w:anchor="_ENREF_1" w:tooltip="Battaglia, 1997 #134" w:history="1">
              <w:r w:rsidR="003221A0" w:rsidRPr="00460B09">
                <w:rPr>
                  <w:noProof/>
                  <w:lang w:val="en-GB"/>
                </w:rPr>
                <w:t>B</w:t>
              </w:r>
              <w:r w:rsidR="003221A0" w:rsidRPr="00460B09">
                <w:rPr>
                  <w:smallCaps/>
                  <w:noProof/>
                  <w:lang w:val="en-GB"/>
                </w:rPr>
                <w:t>attaglia</w:t>
              </w:r>
              <w:r w:rsidR="003221A0" w:rsidRPr="00460B09">
                <w:rPr>
                  <w:noProof/>
                  <w:lang w:val="en-GB"/>
                </w:rPr>
                <w:t xml:space="preserve"> and S</w:t>
              </w:r>
              <w:r w:rsidR="003221A0" w:rsidRPr="00460B09">
                <w:rPr>
                  <w:smallCaps/>
                  <w:noProof/>
                  <w:lang w:val="en-GB"/>
                </w:rPr>
                <w:t>ands</w:t>
              </w:r>
              <w:r w:rsidR="003221A0" w:rsidRPr="00460B09">
                <w:rPr>
                  <w:noProof/>
                  <w:lang w:val="en-GB"/>
                </w:rPr>
                <w:t>, 1997</w:t>
              </w:r>
            </w:hyperlink>
            <w:r w:rsidR="003A133F" w:rsidRPr="00460B09">
              <w:rPr>
                <w:noProof/>
                <w:lang w:val="en-GB"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Pr="00F10BCF" w:rsidRDefault="00C05E08">
            <w:pPr>
              <w:snapToGrid w:val="0"/>
              <w:spacing w:before="120" w:after="120"/>
              <w:rPr>
                <w:bCs/>
                <w:lang w:val="en-GB"/>
              </w:rPr>
            </w:pPr>
          </w:p>
        </w:tc>
      </w:tr>
      <w:tr w:rsidR="00C05E0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F10BCF" w:rsidRDefault="00C05E08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pnus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  <w:jc w:val="center"/>
            </w:pPr>
            <w:r>
              <w:rPr>
                <w:color w:val="000000"/>
              </w:rPr>
              <w:t>[kg DM cm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C05E08" w:rsidP="00460B09">
            <w:pPr>
              <w:snapToGrid w:val="0"/>
              <w:jc w:val="center"/>
            </w:pPr>
          </w:p>
          <w:p w:rsidR="00C05E08" w:rsidRDefault="00C05E08" w:rsidP="00460B09">
            <w:pPr>
              <w:jc w:val="center"/>
            </w:pPr>
          </w:p>
          <w:p w:rsidR="00C05E08" w:rsidRDefault="003221A0" w:rsidP="00460B09">
            <w:pPr>
              <w:jc w:val="center"/>
            </w:pPr>
            <w:r>
              <w:t>0.0</w:t>
            </w:r>
            <w:r w:rsidR="005F0A02">
              <w:t>4</w:t>
            </w:r>
          </w:p>
          <w:p w:rsidR="00C05E08" w:rsidRDefault="00C05E08" w:rsidP="00460B09">
            <w:pPr>
              <w:jc w:val="center"/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t>Blattmasse zu Splintholzquerschnittsfläche (Blattmasse des Gesamtbaumes und Splintholzquerschnittsfläche unterhalb des Kronenansatzes)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881658" w:rsidRDefault="00881658">
            <w:pPr>
              <w:snapToGrid w:val="0"/>
              <w:jc w:val="center"/>
              <w:rPr>
                <w:rStyle w:val="Hyperlink"/>
              </w:rPr>
            </w:pPr>
            <w:r>
              <w:fldChar w:fldCharType="begin"/>
            </w:r>
            <w:r w:rsidR="006D328D">
              <w:instrText>HYPERLINK "C:\\Documents and Settings\\suckow.LT018\\Local Settings\\Temp\\eucalyptus20140303.xls"</w:instrText>
            </w:r>
            <w:r>
              <w:fldChar w:fldCharType="separate"/>
            </w:r>
            <w:r w:rsidRPr="00881658">
              <w:rPr>
                <w:rStyle w:val="Hyperlink"/>
              </w:rPr>
              <w:t>0,05?</w:t>
            </w:r>
          </w:p>
          <w:p w:rsidR="00881658" w:rsidRDefault="00881658">
            <w:pPr>
              <w:snapToGrid w:val="0"/>
              <w:jc w:val="center"/>
            </w:pPr>
            <w:r w:rsidRPr="00881658">
              <w:rPr>
                <w:rStyle w:val="Hyperlink"/>
              </w:rPr>
              <w:t>Mittelwert aus Funktion?</w:t>
            </w:r>
            <w:r>
              <w:fldChar w:fldCharType="end"/>
            </w:r>
          </w:p>
          <w:p w:rsidR="00DD7F31" w:rsidRDefault="00DD7F31">
            <w:pPr>
              <w:snapToGrid w:val="0"/>
              <w:jc w:val="center"/>
            </w:pPr>
            <w:r>
              <w:t>0.029</w:t>
            </w:r>
          </w:p>
          <w:p w:rsidR="005F0A02" w:rsidRDefault="005F0A02">
            <w:pPr>
              <w:snapToGrid w:val="0"/>
              <w:jc w:val="center"/>
            </w:pPr>
            <w:r>
              <w:t>Anpassung nach Simulation auf 0.04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D7F31" w:rsidRPr="00460B09" w:rsidRDefault="00DD7F31">
            <w:pPr>
              <w:snapToGrid w:val="0"/>
              <w:spacing w:before="120" w:after="120"/>
              <w:rPr>
                <w:iCs/>
              </w:rPr>
            </w:pPr>
            <w:r w:rsidRPr="00460B09">
              <w:rPr>
                <w:iCs/>
              </w:rPr>
              <w:fldChar w:fldCharType="begin"/>
            </w:r>
            <w:r w:rsidR="003A133F" w:rsidRPr="00460B09">
              <w:rPr>
                <w:iCs/>
              </w:rPr>
              <w:instrText xml:space="preserve"> ADDIN EN.CITE &lt;EndNote&gt;&lt;Cite&gt;&lt;Author&gt;Myers&lt;/Author&gt;&lt;Year&gt;1996&lt;/Year&gt;&lt;RecNum&gt;151&lt;/RecNum&gt;&lt;DisplayText&gt;(M&lt;style face="smallcaps"&gt;yers&lt;/style&gt; et al., 1996)&lt;/DisplayText&gt;&lt;record&gt;&lt;rec-number&gt;151&lt;/rec-number&gt;&lt;foreign-keys&gt;&lt;key app="EN" db-id="wrwsaeeay99zr5e9wzrxerp8zzvs2pfafta5"&gt;151&lt;/key&gt;&lt;/foreign-keys&gt;&lt;ref-type name="Journal Article"&gt;17&lt;/ref-type&gt;&lt;contributors&gt;&lt;authors&gt;&lt;author&gt;Myers, B. J.&lt;/author&gt;&lt;author&gt;Theiveyanathan, S.&lt;/author&gt;&lt;author&gt;O`Brian, N. D.&lt;/author&gt;&lt;author&gt;Bond, W. J. &lt;/author&gt;&lt;/authors&gt;&lt;/contributors&gt;&lt;titles&gt;&lt;title&gt;&lt;style face="normal" font="default" size="100%"&gt;Growth and water use of &lt;/style&gt;&lt;style face="italic" font="default" size="100%"&gt;Eucalyptus grandis&lt;/style&gt;&lt;style face="normal" font="default" size="100%"&gt; and &lt;/style&gt;&lt;style face="italic" font="default" size="100%"&gt;Pinus radiata&lt;/style&gt;&lt;style face="normal" font="default" size="100%"&gt; plantations irrigated with effluent&lt;/style&gt;&lt;/title&gt;&lt;secondary-title&gt;Tree Physiology &lt;/secondary-title&gt;&lt;/titles&gt;&lt;pages&gt;211-219&lt;/pages&gt;&lt;volume&gt;16&lt;/volume&gt;&lt;keywords&gt;&lt;keyword&gt;effluent irrigation, evapotranspiration, water balance&lt;/keyword&gt;&lt;/keywords&gt;&lt;dates&gt;&lt;year&gt;1996&lt;/year&gt;&lt;/dates&gt;&lt;urls&gt;&lt;/urls&gt;&lt;/record&gt;&lt;/Cite&gt;&lt;/EndNote&gt;</w:instrText>
            </w:r>
            <w:r w:rsidRPr="00460B09">
              <w:rPr>
                <w:iCs/>
              </w:rPr>
              <w:fldChar w:fldCharType="separate"/>
            </w:r>
            <w:r w:rsidR="003A133F" w:rsidRPr="00460B09">
              <w:rPr>
                <w:iCs/>
                <w:noProof/>
              </w:rPr>
              <w:t>(</w:t>
            </w:r>
            <w:hyperlink w:anchor="_ENREF_16" w:tooltip="Myers, 1996 #151" w:history="1">
              <w:r w:rsidR="003221A0" w:rsidRPr="00460B09">
                <w:rPr>
                  <w:iCs/>
                  <w:noProof/>
                </w:rPr>
                <w:t>M</w:t>
              </w:r>
              <w:r w:rsidR="003221A0" w:rsidRPr="00460B09">
                <w:rPr>
                  <w:iCs/>
                  <w:smallCaps/>
                  <w:noProof/>
                </w:rPr>
                <w:t>yers</w:t>
              </w:r>
              <w:r w:rsidR="003221A0" w:rsidRPr="00460B09">
                <w:rPr>
                  <w:iCs/>
                  <w:noProof/>
                </w:rPr>
                <w:t xml:space="preserve"> et al., 1996</w:t>
              </w:r>
            </w:hyperlink>
            <w:r w:rsidR="003A133F" w:rsidRPr="00460B09">
              <w:rPr>
                <w:iCs/>
                <w:noProof/>
              </w:rPr>
              <w:t>)</w:t>
            </w:r>
            <w:r w:rsidRPr="00460B09">
              <w:rPr>
                <w:iCs/>
              </w:rPr>
              <w:fldChar w:fldCharType="end"/>
            </w:r>
          </w:p>
          <w:p w:rsidR="00C05E08" w:rsidRPr="00460B09" w:rsidRDefault="00DD7F31" w:rsidP="003221A0">
            <w:pPr>
              <w:snapToGrid w:val="0"/>
              <w:spacing w:before="120" w:after="120"/>
              <w:rPr>
                <w:iCs/>
              </w:rPr>
            </w:pPr>
            <w:r w:rsidRPr="00460B09">
              <w:rPr>
                <w:iCs/>
              </w:rPr>
              <w:fldChar w:fldCharType="begin"/>
            </w:r>
            <w:r w:rsidR="003A133F" w:rsidRPr="00460B09">
              <w:rPr>
                <w:iCs/>
              </w:rPr>
              <w:instrText xml:space="preserve"> ADDIN EN.CITE &lt;EndNote&gt;&lt;Cite&gt;&lt;Author&gt;Medhurst&lt;/Author&gt;&lt;Year&gt;1999&lt;/Year&gt;&lt;RecNum&gt;201&lt;/RecNum&gt;&lt;DisplayText&gt;(M&lt;style face="smallcaps"&gt;edhurst&lt;/style&gt; et al., 1999)&lt;/DisplayText&gt;&lt;record&gt;&lt;rec-number&gt;201&lt;/rec-number&gt;&lt;foreign-keys&gt;&lt;key app="EN" db-id="wrwsaeeay99zr5e9wzrxerp8zzvs2pfafta5"&gt;201&lt;/key&gt;&lt;/foreign-keys&gt;&lt;ref-type name="Journal Article"&gt;17&lt;/ref-type&gt;&lt;contributors&gt;&lt;authors&gt;&lt;author&gt;Medhurst, Jane L.&lt;/author&gt;&lt;author&gt;Battaglia, M.&lt;/author&gt;&lt;author&gt;Cherry, M. L.&lt;/author&gt;&lt;author&gt;Hunt, M. A.&lt;/author&gt;&lt;author&gt;White, D. A.&lt;/author&gt;&lt;author&gt;Beadle, C. L.&lt;/author&gt;&lt;/authors&gt;&lt;/contributors&gt;&lt;titles&gt;&lt;title&gt;&lt;style face="normal" font="default" size="100%"&gt;Allometric relationships for &lt;/style&gt;&lt;style face="italic" font="default" size="100%"&gt;Eucalyptus nitens&lt;/style&gt;&lt;style face="normal" font="default" size="100%"&gt; (Deane and Maiden) Maiden plantations&lt;/style&gt;&lt;/title&gt;&lt;secondary-title&gt;Trees &lt;/secondary-title&gt;&lt;/titles&gt;&lt;pages&gt;91-101&lt;/pages&gt;&lt;volume&gt;14&lt;/volume&gt;&lt;dates&gt;&lt;year&gt;1999&lt;/year&gt;&lt;/dates&gt;&lt;urls&gt;&lt;/urls&gt;&lt;/record&gt;&lt;/Cite&gt;&lt;/EndNote&gt;</w:instrText>
            </w:r>
            <w:r w:rsidRPr="00460B09">
              <w:rPr>
                <w:iCs/>
              </w:rPr>
              <w:fldChar w:fldCharType="separate"/>
            </w:r>
            <w:r w:rsidR="003A133F" w:rsidRPr="00460B09">
              <w:rPr>
                <w:iCs/>
                <w:noProof/>
              </w:rPr>
              <w:t>(</w:t>
            </w:r>
            <w:hyperlink w:anchor="_ENREF_12" w:tooltip="Medhurst, 1999 #201" w:history="1">
              <w:r w:rsidR="003221A0" w:rsidRPr="00460B09">
                <w:rPr>
                  <w:iCs/>
                  <w:noProof/>
                </w:rPr>
                <w:t>M</w:t>
              </w:r>
              <w:r w:rsidR="003221A0" w:rsidRPr="00460B09">
                <w:rPr>
                  <w:iCs/>
                  <w:smallCaps/>
                  <w:noProof/>
                </w:rPr>
                <w:t>edhurst</w:t>
              </w:r>
              <w:r w:rsidR="003221A0" w:rsidRPr="00460B09">
                <w:rPr>
                  <w:iCs/>
                  <w:noProof/>
                </w:rPr>
                <w:t xml:space="preserve"> et al., 1999</w:t>
              </w:r>
            </w:hyperlink>
            <w:r w:rsidR="003A133F" w:rsidRPr="00460B09">
              <w:rPr>
                <w:iCs/>
                <w:noProof/>
              </w:rPr>
              <w:t>)</w:t>
            </w:r>
            <w:r w:rsidRPr="00460B09">
              <w:rPr>
                <w:iCs/>
              </w:rPr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/>
              <w:rPr>
                <w:color w:val="00FF00"/>
              </w:rPr>
            </w:pPr>
          </w:p>
        </w:tc>
      </w:tr>
      <w:tr w:rsidR="00C05E08" w:rsidTr="00460B09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C05E08" w:rsidRDefault="00C05E08" w:rsidP="00460B09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pacing w:before="120" w:after="120" w:line="360" w:lineRule="auto"/>
            </w:pPr>
            <w:r>
              <w:rPr>
                <w:b/>
              </w:rPr>
              <w:t>iso- und allometrische Relationen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05E08" w:rsidRPr="00460B09" w:rsidRDefault="00C05E08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5E08" w:rsidRDefault="00C05E08">
            <w:pPr>
              <w:snapToGrid w:val="0"/>
              <w:spacing w:before="120" w:after="120" w:line="360" w:lineRule="auto"/>
            </w:pPr>
          </w:p>
        </w:tc>
      </w:tr>
      <w:tr w:rsidR="00B85954" w:rsidTr="00460B09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 w:rsidRPr="003221A0">
              <w:t>pha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3221A0">
              <w:rPr>
                <w:color w:val="000000"/>
              </w:rPr>
              <w:t>[cm kg</w:t>
            </w:r>
            <w:r w:rsidRPr="003221A0">
              <w:rPr>
                <w:color w:val="000000"/>
                <w:vertAlign w:val="superscript"/>
              </w:rPr>
              <w:t>-1</w:t>
            </w:r>
            <w:r w:rsidRPr="003221A0"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85954" w:rsidRPr="003221A0" w:rsidRDefault="00535E83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 w:rsidRPr="003221A0">
              <w:rPr>
                <w:color w:val="0000FF"/>
              </w:rPr>
              <w:t>-99</w:t>
            </w:r>
          </w:p>
          <w:p w:rsidR="00535E83" w:rsidRPr="003221A0" w:rsidRDefault="00535E83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pacing w:before="120" w:after="120" w:line="360" w:lineRule="auto"/>
            </w:pPr>
            <w:r w:rsidRPr="003221A0">
              <w:lastRenderedPageBreak/>
              <w:t xml:space="preserve">für Bestimmung aller pha Parameter werden Datensätze </w:t>
            </w:r>
            <w:r w:rsidRPr="003221A0">
              <w:lastRenderedPageBreak/>
              <w:t>von Blattmasse und Höhe möglichst vieler Einzelbäume benötigt, Fit erfolgt später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 w:rsidP="00B85954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pStyle w:val="berschrift3"/>
            </w:pPr>
            <w:r w:rsidRPr="003221A0">
              <w:rPr>
                <w:rFonts w:eastAsia="Arial"/>
                <w:color w:val="008000"/>
              </w:rPr>
              <w:t xml:space="preserve"> </w:t>
            </w:r>
          </w:p>
          <w:p w:rsidR="00B85954" w:rsidRPr="003221A0" w:rsidRDefault="00B85954">
            <w:pPr>
              <w:spacing w:before="120" w:after="120"/>
              <w:rPr>
                <w:color w:val="0000FF"/>
              </w:rPr>
            </w:pPr>
          </w:p>
        </w:tc>
      </w:tr>
      <w:tr w:rsidR="00B85954" w:rsidTr="00460B09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3221A0">
              <w:t>pha_coeff1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85954" w:rsidRPr="003221A0" w:rsidRDefault="00535E83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 w:rsidRPr="003221A0">
              <w:rPr>
                <w:color w:val="0000FF"/>
              </w:rPr>
              <w:t>-99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pacing w:before="120" w:after="120" w:line="360" w:lineRule="auto"/>
              <w:rPr>
                <w:rFonts w:ascii="MS Sans Serif" w:hAnsi="MS Sans Serif" w:cs="MS Sans Serif"/>
                <w:color w:val="0000FF"/>
              </w:rPr>
            </w:pPr>
            <w:r w:rsidRPr="003221A0">
              <w:t>height growth parameter coefficient 1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 w:rsidP="00B85954">
            <w:pPr>
              <w:snapToGrid w:val="0"/>
              <w:rPr>
                <w:rFonts w:ascii="MS Sans Serif" w:hAnsi="MS Sans Serif" w:cs="MS Sans Serif"/>
                <w:color w:val="0000FF"/>
              </w:rPr>
            </w:pPr>
          </w:p>
          <w:p w:rsidR="00B85954" w:rsidRPr="003221A0" w:rsidRDefault="00B85954" w:rsidP="00B85954">
            <w:pPr>
              <w:rPr>
                <w:rFonts w:ascii="MS Sans Serif" w:hAnsi="MS Sans Serif" w:cs="MS Sans Serif"/>
                <w:color w:val="0000FF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pacing w:before="120" w:after="120"/>
            </w:pPr>
          </w:p>
        </w:tc>
      </w:tr>
      <w:tr w:rsidR="00B85954" w:rsidRPr="00DD7F31" w:rsidTr="00460B09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3221A0">
              <w:t>pha_coeff2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85954" w:rsidRPr="003221A0" w:rsidRDefault="00535E83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 w:rsidRPr="003221A0">
              <w:rPr>
                <w:color w:val="0000FF"/>
              </w:rPr>
              <w:t>-99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pacing w:before="120" w:after="120" w:line="360" w:lineRule="auto"/>
              <w:rPr>
                <w:rFonts w:ascii="MS Sans Serif" w:hAnsi="MS Sans Serif" w:cs="MS Sans Serif"/>
                <w:color w:val="0000FF"/>
              </w:rPr>
            </w:pPr>
            <w:r w:rsidRPr="003221A0">
              <w:t>height growth parameter coefficient 2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221A0" w:rsidRDefault="00B85954" w:rsidP="00B85954">
            <w:pPr>
              <w:snapToGrid w:val="0"/>
              <w:rPr>
                <w:rFonts w:ascii="MS Sans Serif" w:hAnsi="MS Sans Serif" w:cs="MS Sans Serif"/>
                <w:color w:val="0000FF"/>
              </w:rPr>
            </w:pPr>
          </w:p>
          <w:p w:rsidR="00B85954" w:rsidRPr="003221A0" w:rsidRDefault="00B85954" w:rsidP="00B85954">
            <w:pPr>
              <w:rPr>
                <w:rFonts w:ascii="MS Sans Serif" w:hAnsi="MS Sans Serif" w:cs="MS Sans Serif"/>
                <w:color w:val="0000FF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3221A0" w:rsidRDefault="00B85954">
            <w:pPr>
              <w:spacing w:before="120" w:after="120"/>
            </w:pPr>
          </w:p>
        </w:tc>
      </w:tr>
      <w:tr w:rsidR="00B85954" w:rsidRPr="00DD7F31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napToGrid w:val="0"/>
              <w:spacing w:before="120" w:after="120" w:line="360" w:lineRule="auto"/>
              <w:jc w:val="center"/>
              <w:rPr>
                <w:i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DD7F31">
              <w:t>pha_v1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DD7F31" w:rsidRDefault="00535E83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840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CB46C0" w:rsidRDefault="00B85954">
            <w:pPr>
              <w:spacing w:before="120" w:after="120" w:line="360" w:lineRule="auto"/>
              <w:rPr>
                <w:rFonts w:ascii="MS Sans Serif" w:hAnsi="MS Sans Serif" w:cs="MS Sans Serif"/>
                <w:color w:val="0000FF"/>
                <w:lang w:val="en-GB"/>
              </w:rPr>
            </w:pPr>
            <w:r w:rsidRPr="00CB46C0">
              <w:rPr>
                <w:lang w:val="en-GB"/>
              </w:rPr>
              <w:t>height growth parameter 1 for non linear foliage height relationship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E6580" w:rsidRDefault="00B85954">
            <w:pPr>
              <w:snapToGrid w:val="0"/>
              <w:rPr>
                <w:rFonts w:ascii="MS Sans Serif" w:hAnsi="MS Sans Serif" w:cs="MS Sans Serif"/>
                <w:color w:val="0000FF"/>
                <w:lang w:val="en-GB"/>
              </w:rPr>
            </w:pPr>
            <w:r w:rsidRPr="003E6580">
              <w:rPr>
                <w:rFonts w:ascii="MS Sans Serif" w:hAnsi="MS Sans Serif" w:cs="MS Sans Serif"/>
                <w:color w:val="0000FF"/>
                <w:lang w:val="en-GB"/>
              </w:rPr>
              <w:t xml:space="preserve"> </w:t>
            </w:r>
          </w:p>
          <w:p w:rsidR="00B85954" w:rsidRPr="00DD7F31" w:rsidRDefault="00B85954">
            <w:pPr>
              <w:snapToGrid w:val="0"/>
              <w:rPr>
                <w:rFonts w:ascii="MS Sans Serif" w:hAnsi="MS Sans Serif" w:cs="MS Sans Serif"/>
                <w:color w:val="0000FF"/>
              </w:rPr>
            </w:pPr>
            <w:r w:rsidRPr="003E6580">
              <w:rPr>
                <w:rFonts w:ascii="MS Sans Serif" w:hAnsi="MS Sans Serif" w:cs="MS Sans Serif"/>
                <w:color w:val="0000FF"/>
                <w:lang w:val="en-GB"/>
              </w:rPr>
              <w:t xml:space="preserve"> </w:t>
            </w:r>
            <w:hyperlink r:id="rId24" w:history="1">
              <w:r w:rsidRPr="00DD7F31">
                <w:rPr>
                  <w:rStyle w:val="Hyperlink"/>
                  <w:rFonts w:ascii="MS Sans Serif" w:hAnsi="MS Sans Serif" w:cs="MS Sans Serif"/>
                </w:rPr>
                <w:t>840</w:t>
              </w:r>
            </w:hyperlink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 w:rsidP="003221A0">
            <w:pPr>
              <w:snapToGrid w:val="0"/>
              <w:spacing w:before="120" w:after="120" w:line="360" w:lineRule="auto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&lt;EndNote&gt;&lt;Cite&gt;&lt;Author&gt;Medhurst&lt;/Author&gt;&lt;Year&gt;1999&lt;/Year&gt;&lt;RecNum&gt;201&lt;/RecNum&gt;&lt;DisplayText&gt;(M&lt;style face="smallcaps"&gt;edhurst&lt;/style&gt; et al., 1999)&lt;/DisplayText&gt;&lt;record&gt;&lt;rec-number&gt;201&lt;/rec-number&gt;&lt;foreign-keys&gt;&lt;key app="EN" db-id="wrwsaeeay99zr5e9wzrxerp8zzvs2pfafta5"&gt;201&lt;/key&gt;&lt;/foreign-keys&gt;&lt;ref-type name="Journal Article"&gt;17&lt;/ref-type&gt;&lt;contributors&gt;&lt;authors&gt;&lt;author&gt;Medhurst, Jane L.&lt;/author&gt;&lt;author&gt;Battaglia, M.&lt;/author&gt;&lt;author&gt;Cherry, M. L.&lt;/author&gt;&lt;author&gt;Hunt, M. A.&lt;/author&gt;&lt;author&gt;White, D. A.&lt;/author&gt;&lt;author&gt;Beadle, C. L.&lt;/author&gt;&lt;/authors&gt;&lt;/contributors&gt;&lt;titles&gt;&lt;title&gt;&lt;style face="normal" font="default" size="100%"&gt;Allometric relationships for &lt;/style&gt;&lt;style face="italic" font="default" size="100%"&gt;Eucalyptus nitens&lt;/style&gt;&lt;style face="normal" font="default" size="100%"&gt; (Deane and Maiden) Maiden plantations&lt;/style&gt;&lt;/title&gt;&lt;secondary-title&gt;Trees &lt;/secondary-title&gt;&lt;/titles&gt;&lt;pages&gt;91-101&lt;/pages&gt;&lt;volume&gt;14&lt;/volume&gt;&lt;dates&gt;&lt;year&gt;1999&lt;/year&gt;&lt;/dates&gt;&lt;urls&gt;&lt;/urls&gt;&lt;/record&gt;&lt;/Cite&gt;&lt;/EndNote&gt;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2" w:tooltip="Medhurst, 1999 #201" w:history="1">
              <w:r w:rsidR="003221A0" w:rsidRPr="00460B09">
                <w:rPr>
                  <w:noProof/>
                </w:rPr>
                <w:t>M</w:t>
              </w:r>
              <w:r w:rsidR="003221A0" w:rsidRPr="00460B09">
                <w:rPr>
                  <w:smallCaps/>
                  <w:noProof/>
                </w:rPr>
                <w:t>edhurst</w:t>
              </w:r>
              <w:r w:rsidR="003221A0" w:rsidRPr="00460B09">
                <w:rPr>
                  <w:noProof/>
                </w:rPr>
                <w:t xml:space="preserve"> et al., 1999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napToGrid w:val="0"/>
              <w:spacing w:before="120" w:after="120"/>
            </w:pPr>
          </w:p>
        </w:tc>
      </w:tr>
      <w:tr w:rsidR="00B85954" w:rsidRPr="0088165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DD7F31">
              <w:t>pha_v2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B85954" w:rsidP="00460B09">
            <w:pPr>
              <w:snapToGrid w:val="0"/>
              <w:jc w:val="center"/>
              <w:rPr>
                <w:rFonts w:ascii="MS Sans Serif" w:hAnsi="MS Sans Serif" w:cs="MS Sans Serif"/>
                <w:color w:val="0000FF"/>
                <w:lang w:val="en-GB"/>
              </w:rPr>
            </w:pPr>
          </w:p>
          <w:p w:rsidR="00535E83" w:rsidRPr="00DD7F31" w:rsidRDefault="00535E83" w:rsidP="00460B09">
            <w:pPr>
              <w:snapToGrid w:val="0"/>
              <w:jc w:val="center"/>
              <w:rPr>
                <w:color w:val="0000FF"/>
              </w:rPr>
            </w:pPr>
            <w:r>
              <w:rPr>
                <w:rFonts w:ascii="MS Sans Serif" w:hAnsi="MS Sans Serif" w:cs="MS Sans Serif"/>
                <w:color w:val="0000FF"/>
                <w:lang w:val="en-GB"/>
              </w:rPr>
              <w:t>-0.02973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535E83" w:rsidRDefault="00B85954">
            <w:pPr>
              <w:spacing w:before="120" w:after="120" w:line="360" w:lineRule="auto"/>
              <w:rPr>
                <w:rFonts w:ascii="MS Sans Serif" w:hAnsi="MS Sans Serif" w:cs="MS Sans Serif"/>
                <w:color w:val="0000FF"/>
                <w:lang w:val="en-GB"/>
              </w:rPr>
            </w:pPr>
            <w:r w:rsidRPr="00535E83">
              <w:rPr>
                <w:lang w:val="en-GB"/>
              </w:rPr>
              <w:t>height growth parameter 2 for non linear foliage height relationship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535E83" w:rsidRDefault="00B85954">
            <w:pPr>
              <w:snapToGrid w:val="0"/>
              <w:rPr>
                <w:rFonts w:ascii="MS Sans Serif" w:hAnsi="MS Sans Serif" w:cs="MS Sans Serif"/>
                <w:color w:val="0000FF"/>
                <w:lang w:val="en-GB"/>
              </w:rPr>
            </w:pPr>
          </w:p>
          <w:p w:rsidR="00B85954" w:rsidRPr="00DD7F31" w:rsidRDefault="00B85954">
            <w:pPr>
              <w:snapToGrid w:val="0"/>
              <w:rPr>
                <w:rFonts w:ascii="MS Sans Serif" w:hAnsi="MS Sans Serif" w:cs="MS Sans Serif"/>
                <w:color w:val="0000FF"/>
              </w:rPr>
            </w:pPr>
            <w:hyperlink r:id="rId25" w:history="1">
              <w:r w:rsidRPr="00535E83">
                <w:rPr>
                  <w:rStyle w:val="Hyperlink"/>
                  <w:rFonts w:ascii="MS Sans Serif" w:hAnsi="MS Sans Serif" w:cs="MS Sans Serif"/>
                  <w:lang w:val="en-GB"/>
                </w:rPr>
                <w:t xml:space="preserve"> </w:t>
              </w:r>
              <w:r w:rsidRPr="00DD7F31">
                <w:rPr>
                  <w:rStyle w:val="Hyperlink"/>
                  <w:rFonts w:ascii="MS Sans Serif" w:hAnsi="MS Sans Serif" w:cs="MS Sans Serif"/>
                </w:rPr>
                <w:t>-0,02973</w:t>
              </w:r>
            </w:hyperlink>
          </w:p>
          <w:p w:rsidR="00B85954" w:rsidRPr="00DD7F31" w:rsidRDefault="00B85954" w:rsidP="00B85954">
            <w:pPr>
              <w:rPr>
                <w:rFonts w:ascii="MS Sans Serif" w:hAnsi="MS Sans Serif" w:cs="MS Sans Serif"/>
                <w:color w:val="0000FF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 w:rsidP="003221A0">
            <w:pPr>
              <w:snapToGrid w:val="0"/>
              <w:spacing w:before="120" w:after="120" w:line="360" w:lineRule="auto"/>
              <w:rPr>
                <w:lang w:val="en-GB"/>
              </w:rPr>
            </w:pPr>
            <w:r w:rsidRPr="00460B09">
              <w:rPr>
                <w:lang w:val="en-GB"/>
              </w:rPr>
              <w:fldChar w:fldCharType="begin"/>
            </w:r>
            <w:r w:rsidR="003A133F" w:rsidRPr="00460B09">
              <w:rPr>
                <w:lang w:val="en-GB"/>
              </w:rPr>
              <w:instrText xml:space="preserve"> ADDIN EN.CITE &lt;EndNote&gt;&lt;Cite&gt;&lt;Author&gt;Medhurst&lt;/Author&gt;&lt;Year&gt;1999&lt;/Year&gt;&lt;RecNum&gt;201&lt;/RecNum&gt;&lt;DisplayText&gt;(M&lt;style face="smallcaps"&gt;edhurst&lt;/style&gt; et al., 1999)&lt;/DisplayText&gt;&lt;record&gt;&lt;rec-number&gt;201&lt;/rec-number&gt;&lt;foreign-keys&gt;&lt;key app="EN" db-id="wrwsaeeay99zr5e9wzrxerp8zzvs2pfafta5"&gt;201&lt;/key&gt;&lt;/foreign-keys&gt;&lt;ref-type name="Journal Article"&gt;17&lt;/ref-type&gt;&lt;contributors&gt;&lt;authors&gt;&lt;author&gt;Medhurst, Jane L.&lt;/author&gt;&lt;author&gt;Battaglia, M.&lt;/author&gt;&lt;author&gt;Cherry, M. L.&lt;/author&gt;&lt;author&gt;Hunt, M. A.&lt;/author&gt;&lt;author&gt;White, D. A.&lt;/author&gt;&lt;author&gt;Beadle, C. L.&lt;/author&gt;&lt;/authors&gt;&lt;/contributors&gt;&lt;titles&gt;&lt;title&gt;&lt;style face="normal" font="default" size="100%"&gt;Allometric relationships for &lt;/style&gt;&lt;style face="italic" font="default" size="100%"&gt;Eucalyptus nitens&lt;/style&gt;&lt;style face="normal" font="default" size="100%"&gt; (Deane and Maiden) Maiden plantations&lt;/style&gt;&lt;/title&gt;&lt;secondary-title&gt;Trees &lt;/secondary-title&gt;&lt;/titles&gt;&lt;pages&gt;91-101&lt;/pages&gt;&lt;volume&gt;14&lt;/volume&gt;&lt;dates&gt;&lt;year&gt;1999&lt;/year&gt;&lt;/dates&gt;&lt;urls&gt;&lt;/urls&gt;&lt;/record&gt;&lt;/Cite&gt;&lt;/EndNote&gt;</w:instrText>
            </w:r>
            <w:r w:rsidRPr="00460B09">
              <w:rPr>
                <w:lang w:val="en-GB"/>
              </w:rPr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2" w:tooltip="Medhurst, 1999 #201" w:history="1">
              <w:r w:rsidR="003221A0" w:rsidRPr="00460B09">
                <w:rPr>
                  <w:noProof/>
                </w:rPr>
                <w:t>M</w:t>
              </w:r>
              <w:r w:rsidR="003221A0" w:rsidRPr="00460B09">
                <w:rPr>
                  <w:smallCaps/>
                  <w:noProof/>
                </w:rPr>
                <w:t>edhurst</w:t>
              </w:r>
              <w:r w:rsidR="003221A0" w:rsidRPr="00460B09">
                <w:rPr>
                  <w:noProof/>
                </w:rPr>
                <w:t xml:space="preserve"> et al., 1999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rPr>
                <w:lang w:val="en-GB"/>
              </w:rPr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B85954" w:rsidRPr="00DD7F31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C37D4" w:rsidRDefault="00B85954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 w:rsidRPr="003C37D4">
              <w:rPr>
                <w:lang w:val="en-GB"/>
              </w:rPr>
              <w:t>pha_v3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C37D4" w:rsidRDefault="00B85954">
            <w:pPr>
              <w:snapToGrid w:val="0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3C37D4" w:rsidRDefault="00535E83" w:rsidP="00460B09">
            <w:pPr>
              <w:tabs>
                <w:tab w:val="left" w:pos="630"/>
                <w:tab w:val="center" w:pos="809"/>
              </w:tabs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0.291323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pacing w:before="120" w:after="120" w:line="360" w:lineRule="auto"/>
              <w:rPr>
                <w:rFonts w:ascii="MS Sans Serif" w:hAnsi="MS Sans Serif" w:cs="MS Sans Serif"/>
                <w:color w:val="0000FF"/>
                <w:lang w:val="en-GB"/>
              </w:rPr>
            </w:pPr>
            <w:r w:rsidRPr="00881658">
              <w:rPr>
                <w:lang w:val="en-GB"/>
              </w:rPr>
              <w:t>height growth parameter 3 for non linear foliage height relationship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rPr>
                <w:rFonts w:ascii="MS Sans Serif" w:hAnsi="MS Sans Serif" w:cs="MS Sans Serif"/>
                <w:color w:val="0000FF"/>
                <w:lang w:val="en-GB"/>
              </w:rPr>
            </w:pPr>
          </w:p>
          <w:p w:rsidR="00B85954" w:rsidRPr="00881658" w:rsidRDefault="00B85954">
            <w:pPr>
              <w:snapToGrid w:val="0"/>
              <w:rPr>
                <w:rFonts w:ascii="MS Sans Serif" w:hAnsi="MS Sans Serif" w:cs="MS Sans Serif"/>
                <w:color w:val="0000FF"/>
                <w:lang w:val="en-GB"/>
              </w:rPr>
            </w:pPr>
            <w:hyperlink r:id="rId26" w:history="1">
              <w:r w:rsidRPr="00B85954">
                <w:rPr>
                  <w:rStyle w:val="Hyperlink"/>
                  <w:rFonts w:ascii="MS Sans Serif" w:hAnsi="MS Sans Serif" w:cs="MS Sans Serif"/>
                  <w:lang w:val="en-GB"/>
                </w:rPr>
                <w:t xml:space="preserve"> 0,291323</w:t>
              </w:r>
            </w:hyperlink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 w:rsidP="003221A0">
            <w:pPr>
              <w:snapToGrid w:val="0"/>
              <w:spacing w:before="120" w:after="120" w:line="360" w:lineRule="auto"/>
              <w:rPr>
                <w:lang w:val="en-GB"/>
              </w:rPr>
            </w:pPr>
            <w:r w:rsidRPr="00460B09">
              <w:rPr>
                <w:lang w:val="en-GB"/>
              </w:rPr>
              <w:fldChar w:fldCharType="begin"/>
            </w:r>
            <w:r w:rsidR="003A133F" w:rsidRPr="00460B09">
              <w:rPr>
                <w:lang w:val="en-GB"/>
              </w:rPr>
              <w:instrText xml:space="preserve"> ADDIN EN.CITE &lt;EndNote&gt;&lt;Cite&gt;&lt;Author&gt;Medhurst&lt;/Author&gt;&lt;Year&gt;1999&lt;/Year&gt;&lt;RecNum&gt;201&lt;/RecNum&gt;&lt;DisplayText&gt;(M&lt;style face="smallcaps"&gt;edhurst&lt;/style&gt; et al., 1999)&lt;/DisplayText&gt;&lt;record&gt;&lt;rec-number&gt;201&lt;/rec-number&gt;&lt;foreign-keys&gt;&lt;key app="EN" db-id="wrwsaeeay99zr5e9wzrxerp8zzvs2pfafta5"&gt;201&lt;/key&gt;&lt;/foreign-keys&gt;&lt;ref-type name="Journal Article"&gt;17&lt;/ref-type&gt;&lt;contributors&gt;&lt;authors&gt;&lt;author&gt;Medhurst, Jane L.&lt;/author&gt;&lt;author&gt;Battaglia, M.&lt;/author&gt;&lt;author&gt;Cherry, M. L.&lt;/author&gt;&lt;author&gt;Hunt, M. A.&lt;/author&gt;&lt;author&gt;White, D. A.&lt;/author&gt;&lt;author&gt;Beadle, C. L.&lt;/author&gt;&lt;/authors&gt;&lt;/contributors&gt;&lt;titles&gt;&lt;title&gt;&lt;style face="normal" font="default" size="100%"&gt;Allometric relationships for &lt;/style&gt;&lt;style face="italic" font="default" size="100%"&gt;Eucalyptus nitens&lt;/style&gt;&lt;style face="normal" font="default" size="100%"&gt; (Deane and Maiden) Maiden plantations&lt;/style&gt;&lt;/title&gt;&lt;secondary-title&gt;Trees &lt;/secondary-title&gt;&lt;/titles&gt;&lt;pages&gt;91-101&lt;/pages&gt;&lt;volume&gt;14&lt;/volume&gt;&lt;dates&gt;&lt;year&gt;1999&lt;/year&gt;&lt;/dates&gt;&lt;urls&gt;&lt;/urls&gt;&lt;/record&gt;&lt;/Cite&gt;&lt;/EndNote&gt;</w:instrText>
            </w:r>
            <w:r w:rsidRPr="00460B09">
              <w:rPr>
                <w:lang w:val="en-GB"/>
              </w:rPr>
              <w:fldChar w:fldCharType="separate"/>
            </w:r>
            <w:r w:rsidR="003A133F" w:rsidRPr="00460B09">
              <w:rPr>
                <w:noProof/>
                <w:lang w:val="en-GB"/>
              </w:rPr>
              <w:t>(</w:t>
            </w:r>
            <w:hyperlink w:anchor="_ENREF_12" w:tooltip="Medhurst, 1999 #201" w:history="1">
              <w:r w:rsidR="003221A0" w:rsidRPr="00460B09">
                <w:rPr>
                  <w:noProof/>
                  <w:lang w:val="en-GB"/>
                </w:rPr>
                <w:t>M</w:t>
              </w:r>
              <w:r w:rsidR="003221A0" w:rsidRPr="00460B09">
                <w:rPr>
                  <w:smallCaps/>
                  <w:noProof/>
                  <w:lang w:val="en-GB"/>
                </w:rPr>
                <w:t>edhurst</w:t>
              </w:r>
              <w:r w:rsidR="003221A0" w:rsidRPr="00460B09">
                <w:rPr>
                  <w:noProof/>
                  <w:lang w:val="en-GB"/>
                </w:rPr>
                <w:t xml:space="preserve"> et al., 1999</w:t>
              </w:r>
            </w:hyperlink>
            <w:r w:rsidR="003A133F" w:rsidRPr="00460B09">
              <w:rPr>
                <w:noProof/>
                <w:lang w:val="en-GB"/>
              </w:rPr>
              <w:t>)</w:t>
            </w:r>
            <w:r w:rsidRPr="00460B09">
              <w:rPr>
                <w:lang w:val="en-GB"/>
              </w:rPr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pacing w:before="120" w:after="120" w:line="360" w:lineRule="auto"/>
              <w:jc w:val="center"/>
              <w:rPr>
                <w:lang w:val="en-GB"/>
              </w:rPr>
            </w:pPr>
            <w:r w:rsidRPr="00DD7F31">
              <w:rPr>
                <w:lang w:val="en-GB"/>
              </w:rPr>
              <w:t>crown_a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 w:rsidRPr="00DD7F31">
              <w:rPr>
                <w:lang w:val="en-GB"/>
              </w:rPr>
              <w:t>m/cm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DD7F31" w:rsidRDefault="003221A0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 w:rsidRPr="008972D3">
              <w:rPr>
                <w:color w:val="0000FF"/>
                <w:lang w:val="en-GB"/>
              </w:rPr>
              <w:t>0.1249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A133F" w:rsidRDefault="00B85954">
            <w:pPr>
              <w:spacing w:before="120" w:after="120" w:line="360" w:lineRule="auto"/>
            </w:pPr>
            <w:r w:rsidRPr="003A133F">
              <w:t>für Bestimmung der Parameter der Kronendurchmesser/BHD-Relation werden Datensätze von Kronendurchmesser oder Kronenprojektionsfläche und Brusthöhendurchmesser möglichst vieler Einzelbäume benötigt, Fit erfolgt später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A133F" w:rsidRDefault="00B85954" w:rsidP="00B85954">
            <w:pPr>
              <w:rPr>
                <w:color w:val="0000FF"/>
              </w:rPr>
            </w:pPr>
          </w:p>
          <w:p w:rsidR="00535E83" w:rsidRDefault="00B85954" w:rsidP="00B85954">
            <w:pPr>
              <w:rPr>
                <w:color w:val="0000FF"/>
                <w:lang w:val="en-GB"/>
              </w:rPr>
            </w:pPr>
            <w:hyperlink r:id="rId27" w:history="1">
              <w:r w:rsidRPr="00CB46C0">
                <w:rPr>
                  <w:rStyle w:val="Hyperlink"/>
                  <w:lang w:val="en-GB"/>
                </w:rPr>
                <w:t>0,8212</w:t>
              </w:r>
            </w:hyperlink>
            <w:r w:rsidR="007F67A4" w:rsidRPr="00CB46C0">
              <w:rPr>
                <w:color w:val="0000FF"/>
                <w:lang w:val="en-GB"/>
              </w:rPr>
              <w:t xml:space="preserve"> </w:t>
            </w:r>
          </w:p>
          <w:p w:rsidR="00B85954" w:rsidRPr="00CB46C0" w:rsidRDefault="007F67A4" w:rsidP="00B85954">
            <w:pPr>
              <w:rPr>
                <w:color w:val="0000FF"/>
                <w:lang w:val="en-GB"/>
              </w:rPr>
            </w:pPr>
            <w:r w:rsidRPr="00CB46C0">
              <w:rPr>
                <w:color w:val="0000FF"/>
                <w:lang w:val="en-GB"/>
              </w:rPr>
              <w:t>(nichtlineare Funktion für  open-grown trees)</w:t>
            </w:r>
          </w:p>
          <w:p w:rsidR="007F67A4" w:rsidRPr="00CB46C0" w:rsidRDefault="007F67A4" w:rsidP="00B85954">
            <w:pPr>
              <w:rPr>
                <w:color w:val="0000FF"/>
                <w:lang w:val="en-GB"/>
              </w:rPr>
            </w:pPr>
          </w:p>
          <w:p w:rsidR="007F67A4" w:rsidRPr="00CB46C0" w:rsidRDefault="007F67A4" w:rsidP="00B85954">
            <w:pPr>
              <w:rPr>
                <w:color w:val="0000FF"/>
                <w:lang w:val="en-GB"/>
              </w:rPr>
            </w:pPr>
            <w:r w:rsidRPr="00CB46C0">
              <w:rPr>
                <w:color w:val="0000FF"/>
                <w:lang w:val="en-GB"/>
              </w:rPr>
              <w:t>0.1249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 w:rsidP="00B85954">
            <w:pPr>
              <w:snapToGrid w:val="0"/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&lt;EndNote&gt;&lt;Cite&gt;&lt;Author&gt;Condés&lt;/Author&gt;&lt;Year&gt;2005&lt;/Year&gt;&lt;RecNum&gt;219&lt;/RecNum&gt;&lt;DisplayText&gt;(C&lt;style face="smallcaps"&gt;ondés&lt;/style&gt; and S&lt;style face="smallcaps"&gt;terba&lt;/style&gt;, 2005)&lt;/DisplayText&gt;&lt;record&gt;&lt;rec-number&gt;219&lt;/rec-number&gt;&lt;foreign-keys&gt;&lt;key app="EN" db-id="wrwsaeeay99zr5e9wzrxerp8zzvs2pfafta5"&gt;219&lt;/key&gt;&lt;/foreign-keys&gt;&lt;ref-type name="Journal Article"&gt;17&lt;/ref-type&gt;&lt;contributors&gt;&lt;authors&gt;&lt;author&gt;Condés, S.&lt;/author&gt;&lt;author&gt;Sterba, H.&lt;/author&gt;&lt;/authors&gt;&lt;/contributors&gt;&lt;titles&gt;&lt;title&gt;Derivation of compatible crown width equations for some important tree species of Spain&lt;/title&gt;&lt;secondary-title&gt;Forest Ecology and Management&lt;/secondary-title&gt;&lt;/titles&gt;&lt;pages&gt;203-218&lt;/pages&gt;&lt;volume&gt;217&lt;/volume&gt;&lt;keywords&gt;&lt;keyword&gt;Competition&lt;/keyword&gt;&lt;keyword&gt;Density&lt;/keyword&gt;&lt;keyword&gt;Open-grown trees&lt;/keyword&gt;&lt;keyword&gt;Individual tree growth models&lt;/keyword&gt;&lt;/keywords&gt;&lt;dates&gt;&lt;year&gt;2005&lt;/year&gt;&lt;/dates&gt;&lt;urls&gt;&lt;/urls&gt;&lt;/record&gt;&lt;/Cite&gt;&lt;/EndNote&gt;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  <w:lang w:val="en-GB"/>
              </w:rPr>
              <w:t>(</w:t>
            </w:r>
            <w:hyperlink w:anchor="_ENREF_6" w:tooltip="Condés, 2005 #219" w:history="1">
              <w:r w:rsidR="003221A0" w:rsidRPr="00460B09">
                <w:rPr>
                  <w:noProof/>
                  <w:lang w:val="en-GB"/>
                </w:rPr>
                <w:t>C</w:t>
              </w:r>
              <w:r w:rsidR="003221A0" w:rsidRPr="00460B09">
                <w:rPr>
                  <w:smallCaps/>
                  <w:noProof/>
                  <w:lang w:val="en-GB"/>
                </w:rPr>
                <w:t>ondés</w:t>
              </w:r>
              <w:r w:rsidR="003221A0" w:rsidRPr="00460B09">
                <w:rPr>
                  <w:noProof/>
                  <w:lang w:val="en-GB"/>
                </w:rPr>
                <w:t xml:space="preserve"> and S</w:t>
              </w:r>
              <w:r w:rsidR="003221A0" w:rsidRPr="00460B09">
                <w:rPr>
                  <w:smallCaps/>
                  <w:noProof/>
                  <w:lang w:val="en-GB"/>
                </w:rPr>
                <w:t>terba</w:t>
              </w:r>
              <w:r w:rsidR="003221A0" w:rsidRPr="00460B09">
                <w:rPr>
                  <w:noProof/>
                  <w:lang w:val="en-GB"/>
                </w:rPr>
                <w:t>, 2005</w:t>
              </w:r>
            </w:hyperlink>
            <w:r w:rsidR="003A133F" w:rsidRPr="00460B09">
              <w:rPr>
                <w:noProof/>
                <w:lang w:val="en-GB"/>
              </w:rPr>
              <w:t>)</w:t>
            </w:r>
            <w:r w:rsidRPr="00460B09">
              <w:fldChar w:fldCharType="end"/>
            </w:r>
          </w:p>
          <w:p w:rsidR="00535E83" w:rsidRPr="00460B09" w:rsidRDefault="00535E83" w:rsidP="00B85954">
            <w:pPr>
              <w:snapToGrid w:val="0"/>
              <w:spacing w:before="120" w:after="120"/>
            </w:pPr>
          </w:p>
          <w:p w:rsidR="007F67A4" w:rsidRPr="00460B09" w:rsidRDefault="007F67A4" w:rsidP="003221A0">
            <w:pPr>
              <w:snapToGrid w:val="0"/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&lt;EndNote&gt;&lt;Cite&gt;&lt;Author&gt;Nutto&lt;/Author&gt;&lt;Year&gt;2006&lt;/Year&gt;&lt;RecNum&gt;203&lt;/RecNum&gt;&lt;DisplayText&gt;(N&lt;style face="smallcaps"&gt;utto&lt;/style&gt; et al., 2006)&lt;/DisplayText&gt;&lt;record&gt;&lt;rec-number&gt;203&lt;/rec-number&gt;&lt;foreign-keys&gt;&lt;key app="EN" db-id="wrwsaeeay99zr5e9wzrxerp8zzvs2pfafta5"&gt;203&lt;/key&gt;&lt;/foreign-keys&gt;&lt;ref-type name="Journal Article"&gt;17&lt;/ref-type&gt;&lt;contributors&gt;&lt;authors&gt;&lt;author&gt;Nutto, Leif&lt;/author&gt;&lt;author&gt;Spathelf, Peter&lt;/author&gt;&lt;author&gt;Seling, Irene&lt;/author&gt;&lt;/authors&gt;&lt;/contributors&gt;&lt;titles&gt;&lt;title&gt;&lt;style face="normal" font="default" size="100%"&gt;Management of Individual Tree Diameter Growth and Implications for Pruning for Brazilian &lt;/style&gt;&lt;style face="italic" font="default" size="100%"&gt;Eucalyptus grandis&lt;/style&gt;&lt;style face="normal" font="default" size="100%"&gt; Hill ex Maiden&lt;/style&gt;&lt;/title&gt;&lt;secondary-title&gt;Floresta&lt;/secondary-title&gt;&lt;/titles&gt;&lt;pages&gt;397-413&lt;/pages&gt;&lt;volume&gt;36&lt;/volume&gt;&lt;number&gt;3&lt;/number&gt;&lt;keywords&gt;&lt;keyword&gt;Diameter growth&lt;/keyword&gt;&lt;keyword&gt;pruning&lt;/keyword&gt;&lt;keyword&gt;thinning&lt;/keyword&gt;&lt;keyword&gt;Eucalyptus grandis&lt;/keyword&gt;&lt;keyword&gt;growth model&lt;/keyword&gt;&lt;/keywords&gt;&lt;dates&gt;&lt;year&gt;2006&lt;/year&gt;&lt;/dates&gt;&lt;urls&gt;&lt;/urls&gt;&lt;research-notes&gt;dbh/crown length&lt;/research-notes&gt;&lt;/record&gt;&lt;/Cite&gt;&lt;/EndNote&gt;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7" w:tooltip="Nutto, 2006 #203" w:history="1">
              <w:r w:rsidR="003221A0" w:rsidRPr="00460B09">
                <w:rPr>
                  <w:noProof/>
                </w:rPr>
                <w:t>N</w:t>
              </w:r>
              <w:r w:rsidR="003221A0" w:rsidRPr="00460B09">
                <w:rPr>
                  <w:smallCaps/>
                  <w:noProof/>
                </w:rPr>
                <w:t>utto</w:t>
              </w:r>
              <w:r w:rsidR="003221A0" w:rsidRPr="00460B09">
                <w:rPr>
                  <w:noProof/>
                </w:rPr>
                <w:t xml:space="preserve"> et al., 2006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  <w:rPr>
                <w:color w:val="008000"/>
              </w:rPr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</w:pPr>
            <w:r>
              <w:t>crown_b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jc w:val="center"/>
              <w:rPr>
                <w:color w:val="0000FF"/>
              </w:rPr>
            </w:pPr>
            <w:r>
              <w:t>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3221A0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 w:rsidRPr="003221A0">
              <w:rPr>
                <w:color w:val="0000FF"/>
                <w:lang w:val="en-GB"/>
              </w:rPr>
              <w:t>0.7879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t>"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 w:rsidP="00B85954">
            <w:pPr>
              <w:spacing w:before="120" w:after="120" w:line="360" w:lineRule="auto"/>
            </w:pPr>
            <w:r>
              <w:t xml:space="preserve"> </w:t>
            </w:r>
            <w:hyperlink r:id="rId28" w:history="1">
              <w:r w:rsidRPr="00B85954">
                <w:rPr>
                  <w:rStyle w:val="Hyperlink"/>
                </w:rPr>
                <w:t>-0,7676</w:t>
              </w:r>
            </w:hyperlink>
            <w:r w:rsidR="007F67A4">
              <w:t xml:space="preserve"> (nichtlineare Funktion)</w:t>
            </w:r>
          </w:p>
          <w:p w:rsidR="007F67A4" w:rsidRDefault="007F67A4" w:rsidP="00B85954">
            <w:pPr>
              <w:spacing w:before="120" w:after="120" w:line="360" w:lineRule="auto"/>
            </w:pPr>
            <w:r>
              <w:lastRenderedPageBreak/>
              <w:t>0.7</w:t>
            </w:r>
            <w:r w:rsidR="003221A0">
              <w:t>8</w:t>
            </w:r>
            <w:r>
              <w:t>79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  <w:r w:rsidRPr="00460B09">
              <w:lastRenderedPageBreak/>
              <w:fldChar w:fldCharType="begin"/>
            </w:r>
            <w:r w:rsidR="003A133F" w:rsidRPr="00460B09">
              <w:instrText xml:space="preserve"> ADDIN EN.CITE &lt;EndNote&gt;&lt;Cite&gt;&lt;Author&gt;Condés&lt;/Author&gt;&lt;Year&gt;2005&lt;/Year&gt;&lt;RecNum&gt;219&lt;/RecNum&gt;&lt;DisplayText&gt;(C&lt;style face="smallcaps"&gt;ondés&lt;/style&gt; and S&lt;style face="smallcaps"&gt;terba&lt;/style&gt;, 2005)&lt;/DisplayText&gt;&lt;record&gt;&lt;rec-number&gt;219&lt;/rec-number&gt;&lt;foreign-keys&gt;&lt;key app="EN" db-id="wrwsaeeay99zr5e9wzrxerp8zzvs2pfafta5"&gt;219&lt;/key&gt;&lt;/foreign-keys&gt;&lt;ref-type name="Journal Article"&gt;17&lt;/ref-type&gt;&lt;contributors&gt;&lt;authors&gt;&lt;author&gt;Condés, S.&lt;/author&gt;&lt;author&gt;Sterba, H.&lt;/author&gt;&lt;/authors&gt;&lt;/contributors&gt;&lt;titles&gt;&lt;title&gt;Derivation of compatible crown width equations for some important tree species of Spain&lt;/title&gt;&lt;secondary-title&gt;Forest Ecology and Management&lt;/secondary-title&gt;&lt;/titles&gt;&lt;pages&gt;203-218&lt;/pages&gt;&lt;volume&gt;217&lt;/volume&gt;&lt;keywords&gt;&lt;keyword&gt;Competition&lt;/keyword&gt;&lt;keyword&gt;Density&lt;/keyword&gt;&lt;keyword&gt;Open-grown trees&lt;/keyword&gt;&lt;keyword&gt;Individual tree growth models&lt;/keyword&gt;&lt;/keywords&gt;&lt;dates&gt;&lt;year&gt;2005&lt;/year&gt;&lt;/dates&gt;&lt;urls&gt;&lt;/urls&gt;&lt;/record&gt;&lt;/Cite&gt;&lt;/EndNote&gt;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6" w:tooltip="Condés, 2005 #219" w:history="1">
              <w:r w:rsidR="003221A0" w:rsidRPr="00460B09">
                <w:rPr>
                  <w:noProof/>
                </w:rPr>
                <w:t>C</w:t>
              </w:r>
              <w:r w:rsidR="003221A0" w:rsidRPr="00460B09">
                <w:rPr>
                  <w:smallCaps/>
                  <w:noProof/>
                </w:rPr>
                <w:t>ondés</w:t>
              </w:r>
              <w:r w:rsidR="003221A0" w:rsidRPr="00460B09">
                <w:rPr>
                  <w:noProof/>
                </w:rPr>
                <w:t xml:space="preserve"> and S</w:t>
              </w:r>
              <w:r w:rsidR="003221A0" w:rsidRPr="00460B09">
                <w:rPr>
                  <w:smallCaps/>
                  <w:noProof/>
                </w:rPr>
                <w:t>terba</w:t>
              </w:r>
              <w:r w:rsidR="003221A0" w:rsidRPr="00460B09">
                <w:rPr>
                  <w:noProof/>
                </w:rPr>
                <w:t>, 2005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  <w:p w:rsidR="007F67A4" w:rsidRPr="00460B09" w:rsidRDefault="007F67A4" w:rsidP="003221A0">
            <w:pPr>
              <w:snapToGrid w:val="0"/>
              <w:spacing w:before="120" w:after="120" w:line="360" w:lineRule="auto"/>
            </w:pPr>
            <w:r w:rsidRPr="00460B09">
              <w:lastRenderedPageBreak/>
              <w:fldChar w:fldCharType="begin"/>
            </w:r>
            <w:r w:rsidR="003A133F" w:rsidRPr="00460B09">
              <w:instrText xml:space="preserve"> ADDIN EN.CITE &lt;EndNote&gt;&lt;Cite&gt;&lt;Author&gt;Nutto&lt;/Author&gt;&lt;Year&gt;2006&lt;/Year&gt;&lt;RecNum&gt;203&lt;/RecNum&gt;&lt;DisplayText&gt;(N&lt;style face="smallcaps"&gt;utto&lt;/style&gt; et al., 2006)&lt;/DisplayText&gt;&lt;record&gt;&lt;rec-number&gt;203&lt;/rec-number&gt;&lt;foreign-keys&gt;&lt;key app="EN" db-id="wrwsaeeay99zr5e9wzrxerp8zzvs2pfafta5"&gt;203&lt;/key&gt;&lt;/foreign-keys&gt;&lt;ref-type name="Journal Article"&gt;17&lt;/ref-type&gt;&lt;contributors&gt;&lt;authors&gt;&lt;author&gt;Nutto, Leif&lt;/author&gt;&lt;author&gt;Spathelf, Peter&lt;/author&gt;&lt;author&gt;Seling, Irene&lt;/author&gt;&lt;/authors&gt;&lt;/contributors&gt;&lt;titles&gt;&lt;title&gt;&lt;style face="normal" font="default" size="100%"&gt;Management of Individual Tree Diameter Growth and Implications for Pruning for Brazilian &lt;/style&gt;&lt;style face="italic" font="default" size="100%"&gt;Eucalyptus grandis&lt;/style&gt;&lt;style face="normal" font="default" size="100%"&gt; Hill ex Maiden&lt;/style&gt;&lt;/title&gt;&lt;secondary-title&gt;Floresta&lt;/secondary-title&gt;&lt;/titles&gt;&lt;pages&gt;397-413&lt;/pages&gt;&lt;volume&gt;36&lt;/volume&gt;&lt;number&gt;3&lt;/number&gt;&lt;keywords&gt;&lt;keyword&gt;Diameter growth&lt;/keyword&gt;&lt;keyword&gt;pruning&lt;/keyword&gt;&lt;keyword&gt;thinning&lt;/keyword&gt;&lt;keyword&gt;Eucalyptus grandis&lt;/keyword&gt;&lt;keyword&gt;growth model&lt;/keyword&gt;&lt;/keywords&gt;&lt;dates&gt;&lt;year&gt;2006&lt;/year&gt;&lt;/dates&gt;&lt;urls&gt;&lt;/urls&gt;&lt;research-notes&gt;dbh/crown length&lt;/research-notes&gt;&lt;/record&gt;&lt;/Cite&gt;&lt;/EndNote&gt;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7" w:tooltip="Nutto, 2006 #203" w:history="1">
              <w:r w:rsidR="003221A0" w:rsidRPr="00460B09">
                <w:rPr>
                  <w:noProof/>
                </w:rPr>
                <w:t>N</w:t>
              </w:r>
              <w:r w:rsidR="003221A0" w:rsidRPr="00460B09">
                <w:rPr>
                  <w:smallCaps/>
                  <w:noProof/>
                </w:rPr>
                <w:t>utto</w:t>
              </w:r>
              <w:r w:rsidR="003221A0" w:rsidRPr="00460B09">
                <w:rPr>
                  <w:noProof/>
                </w:rPr>
                <w:t xml:space="preserve"> et al., 2006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</w:pPr>
            <w:r>
              <w:t>crown_c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jc w:val="center"/>
              <w:rPr>
                <w:color w:val="0000FF"/>
              </w:rPr>
            </w:pPr>
            <w:r>
              <w:t>m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D97CD6" w:rsidRDefault="00D97CD6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hyperlink r:id="rId29" w:history="1">
              <w:r w:rsidRPr="00D97CD6">
                <w:rPr>
                  <w:rStyle w:val="Hyperlink"/>
                  <w:u w:val="none"/>
                </w:rPr>
                <w:t xml:space="preserve"> 5.875</w:t>
              </w:r>
            </w:hyperlink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 w:rsidP="00B85954">
            <w:pPr>
              <w:spacing w:before="120" w:after="120" w:line="360" w:lineRule="auto"/>
            </w:pPr>
            <w:hyperlink r:id="rId30" w:history="1">
              <w:r w:rsidRPr="00B85954">
                <w:rPr>
                  <w:rStyle w:val="Hyperlink"/>
                </w:rPr>
                <w:t xml:space="preserve"> 5,875</w:t>
              </w:r>
            </w:hyperlink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 w:rsidP="003221A0">
            <w:pPr>
              <w:snapToGrid w:val="0"/>
              <w:spacing w:before="120" w:after="120" w:line="360" w:lineRule="auto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&lt;EndNote&gt;&lt;Cite&gt;&lt;Author&gt;Pereira&lt;/Author&gt;&lt;Year&gt;1997&lt;/Year&gt;&lt;RecNum&gt;205&lt;/RecNum&gt;&lt;DisplayText&gt;(P&lt;style face="smallcaps"&gt;ereira&lt;/style&gt; et al., 1997)&lt;/DisplayText&gt;&lt;record&gt;&lt;rec-number&gt;205&lt;/rec-number&gt;&lt;foreign-keys&gt;&lt;key app="EN" db-id="wrwsaeeay99zr5e9wzrxerp8zzvs2pfafta5"&gt;205&lt;/key&gt;&lt;/foreign-keys&gt;&lt;ref-type name="Journal Article"&gt;17&lt;/ref-type&gt;&lt;contributors&gt;&lt;authors&gt;&lt;author&gt;Pereira, José M. C.&lt;/author&gt;&lt;author&gt;Tomé, Margarida&lt;/author&gt;&lt;author&gt;Carreiras, Joao M. B.&lt;/author&gt;&lt;author&gt;Tomé, José A.&lt;/author&gt;&lt;author&gt;Pereira, Joao S.&lt;/author&gt;&lt;author&gt;David, Jorge S.&lt;/author&gt;&lt;author&gt;Fabiao, António M. D.&lt;/author&gt;&lt;/authors&gt;&lt;/contributors&gt;&lt;titles&gt;&lt;title&gt;Leaf area estimation from tree allometrics in Eucalyptus globulus plantations&lt;/title&gt;&lt;secondary-title&gt;Can. J. For. Res. &lt;/secondary-title&gt;&lt;/titles&gt;&lt;periodical&gt;&lt;full-title&gt;Can. J. For. Res.&lt;/full-title&gt;&lt;/periodical&gt;&lt;pages&gt;166-173 &lt;/pages&gt;&lt;volume&gt;27&lt;/volume&gt;&lt;dates&gt;&lt;year&gt;1997&lt;/year&gt;&lt;/dates&gt;&lt;urls&gt;&lt;/urls&gt;&lt;/record&gt;&lt;/Cite&gt;&lt;/EndNote&gt;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8" w:tooltip="Pereira, 1997 #205" w:history="1">
              <w:r w:rsidR="003221A0" w:rsidRPr="00460B09">
                <w:rPr>
                  <w:noProof/>
                </w:rPr>
                <w:t>P</w:t>
              </w:r>
              <w:r w:rsidR="003221A0" w:rsidRPr="00460B09">
                <w:rPr>
                  <w:smallCaps/>
                  <w:noProof/>
                </w:rPr>
                <w:t>ereira</w:t>
              </w:r>
              <w:r w:rsidR="003221A0" w:rsidRPr="00460B09">
                <w:rPr>
                  <w:noProof/>
                </w:rPr>
                <w:t xml:space="preserve"> et al., 1997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psla_min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kg</w:t>
            </w:r>
            <w:r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 xml:space="preserve"> TM]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0.18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t>typische spezifische Blattfläche (SLA) = Blattfläche (projizierte Fläche) / Blatttrockenmasse</w:t>
            </w:r>
          </w:p>
          <w:p w:rsidR="00B85954" w:rsidRDefault="00B85954">
            <w:pPr>
              <w:spacing w:before="120" w:after="120" w:line="360" w:lineRule="auto"/>
            </w:pPr>
            <w:r>
              <w:t xml:space="preserve">Für diesen und den folgenden Parameter werden Messungen von SLA der obersten Sonnenblätter und von Blättern </w:t>
            </w:r>
            <w:r>
              <w:rPr>
                <w:b/>
              </w:rPr>
              <w:t>bei bekannter relativer Bestrahlungsstärke</w:t>
            </w:r>
            <w:r>
              <w:t xml:space="preserve"> benötigt</w:t>
            </w:r>
            <w:r>
              <w:br/>
            </w:r>
            <w:r>
              <w:rPr>
                <w:color w:val="FF0000"/>
              </w:rPr>
              <w:t>sensitiv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hyperlink r:id="rId31" w:history="1">
              <w:r w:rsidRPr="00881658">
                <w:rPr>
                  <w:rStyle w:val="Hyperlink"/>
                </w:rPr>
                <w:t>Mittel aus „Minimalwerten“?</w:t>
              </w:r>
            </w:hyperlink>
          </w:p>
          <w:p w:rsidR="001747A7" w:rsidRDefault="001747A7">
            <w:pPr>
              <w:spacing w:before="120" w:after="120" w:line="360" w:lineRule="auto"/>
            </w:pPr>
            <w:r>
              <w:t xml:space="preserve">Fit an Funtion mit Daten von </w:t>
            </w:r>
          </w:p>
          <w:p w:rsidR="001747A7" w:rsidRDefault="001747A7">
            <w:pPr>
              <w:spacing w:before="120" w:after="120" w:line="360" w:lineRule="auto"/>
              <w:rPr>
                <w:iCs/>
              </w:rPr>
            </w:pPr>
            <w:r>
              <w:t>0.18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pacing w:before="120" w:after="120"/>
              <w:rPr>
                <w:iCs/>
              </w:rPr>
            </w:pPr>
            <w:r w:rsidRPr="00460B09">
              <w:rPr>
                <w:iCs/>
              </w:rPr>
              <w:t xml:space="preserve">z. B. </w:t>
            </w:r>
            <w:r w:rsidRPr="00460B09">
              <w:rPr>
                <w:iCs/>
              </w:rPr>
              <w:fldChar w:fldCharType="begin"/>
            </w:r>
            <w:r w:rsidR="003A133F" w:rsidRPr="00460B09">
              <w:rPr>
                <w:iCs/>
              </w:rPr>
              <w:instrText xml:space="preserve"> ADDIN EN.CITE &lt;EndNote&gt;&lt;Cite&gt;&lt;Author&gt;Sands&lt;/Author&gt;&lt;Year&gt;2002&lt;/Year&gt;&lt;RecNum&gt;132&lt;/RecNum&gt;&lt;DisplayText&gt;(S&lt;style face="smallcaps"&gt;ands&lt;/style&gt; and L&lt;style face="smallcaps"&gt;andsberg&lt;/style&gt;, 2002)&lt;/DisplayText&gt;&lt;record&gt;&lt;rec-number&gt;132&lt;/rec-number&gt;&lt;foreign-keys&gt;&lt;key app="EN" db-id="wrwsaeeay99zr5e9wzrxerp8zzvs2pfafta5"&gt;132&lt;/key&gt;&lt;/foreign-keys&gt;&lt;ref-type name="Journal Article"&gt;17&lt;/ref-type&gt;&lt;contributors&gt;&lt;authors&gt;&lt;author&gt;Sands, P. &lt;/author&gt;&lt;author&gt;Landsberg, J. J.&lt;/author&gt;&lt;/authors&gt;&lt;/contributors&gt;&lt;titles&gt;&lt;title&gt;&lt;style face="normal" font="default" size="100%"&gt;Parameterisation of 3-PG for plantation grown &lt;/style&gt;&lt;style face="italic" font="default" size="100%"&gt;Eucalyptus globulus&lt;/style&gt;&lt;/title&gt;&lt;secondary-title&gt;Forest Ecology and Management   &lt;/secondary-title&gt;&lt;/titles&gt;&lt;pages&gt;273-292&lt;/pages&gt;&lt;volume&gt;163&lt;/volume&gt;&lt;keywords&gt;&lt;keyword&gt;Eucalyptus globulus&lt;/keyword&gt;&lt;keyword&gt;3-PG model&lt;/keyword&gt;&lt;keyword&gt;Leaf area index&lt;/keyword&gt;&lt;keyword&gt;Model parameterisation&lt;/keyword&gt;&lt;keyword&gt;Biomass production&lt;/keyword&gt;&lt;/keywords&gt;&lt;dates&gt;&lt;year&gt;2002&lt;/year&gt;&lt;/dates&gt;&lt;urls&gt;&lt;/urls&gt;&lt;/record&gt;&lt;/Cite&gt;&lt;/EndNote&gt;</w:instrText>
            </w:r>
            <w:r w:rsidRPr="00460B09">
              <w:rPr>
                <w:iCs/>
              </w:rPr>
              <w:fldChar w:fldCharType="separate"/>
            </w:r>
            <w:r w:rsidR="003A133F" w:rsidRPr="00460B09">
              <w:rPr>
                <w:iCs/>
                <w:noProof/>
              </w:rPr>
              <w:t>(</w:t>
            </w:r>
            <w:hyperlink w:anchor="_ENREF_22" w:tooltip="Sands, 2002 #132" w:history="1">
              <w:r w:rsidR="003221A0" w:rsidRPr="00460B09">
                <w:rPr>
                  <w:iCs/>
                  <w:noProof/>
                </w:rPr>
                <w:t>S</w:t>
              </w:r>
              <w:r w:rsidR="003221A0" w:rsidRPr="00460B09">
                <w:rPr>
                  <w:iCs/>
                  <w:smallCaps/>
                  <w:noProof/>
                </w:rPr>
                <w:t>ands</w:t>
              </w:r>
              <w:r w:rsidR="003221A0" w:rsidRPr="00460B09">
                <w:rPr>
                  <w:iCs/>
                  <w:noProof/>
                </w:rPr>
                <w:t xml:space="preserve"> and L</w:t>
              </w:r>
              <w:r w:rsidR="003221A0" w:rsidRPr="00460B09">
                <w:rPr>
                  <w:iCs/>
                  <w:smallCaps/>
                  <w:noProof/>
                </w:rPr>
                <w:t>andsberg</w:t>
              </w:r>
              <w:r w:rsidR="003221A0" w:rsidRPr="00460B09">
                <w:rPr>
                  <w:iCs/>
                  <w:noProof/>
                </w:rPr>
                <w:t>, 2002</w:t>
              </w:r>
            </w:hyperlink>
            <w:r w:rsidR="003A133F" w:rsidRPr="00460B09">
              <w:rPr>
                <w:iCs/>
                <w:noProof/>
              </w:rPr>
              <w:t>)</w:t>
            </w:r>
            <w:r w:rsidRPr="00460B09">
              <w:rPr>
                <w:iCs/>
              </w:rPr>
              <w:fldChar w:fldCharType="end"/>
            </w:r>
          </w:p>
          <w:p w:rsidR="001747A7" w:rsidRPr="00460B09" w:rsidRDefault="001747A7">
            <w:pPr>
              <w:spacing w:before="120" w:after="120"/>
              <w:rPr>
                <w:iCs/>
              </w:rPr>
            </w:pPr>
          </w:p>
          <w:p w:rsidR="001747A7" w:rsidRPr="00460B09" w:rsidRDefault="001747A7" w:rsidP="003221A0">
            <w:pPr>
              <w:spacing w:before="120" w:after="120"/>
            </w:pPr>
            <w:r w:rsidRPr="00460B09">
              <w:fldChar w:fldCharType="begin"/>
            </w:r>
            <w:r w:rsidR="003A133F" w:rsidRPr="00460B09">
              <w:instrText xml:space="preserve"> ADDIN EN.CITE &lt;EndNote&gt;&lt;Cite&gt;&lt;Author&gt;Miehle&lt;/Author&gt;&lt;Year&gt;2006&lt;/Year&gt;&lt;RecNum&gt;103&lt;/RecNum&gt;&lt;DisplayText&gt;(M&lt;style face="smallcaps"&gt;iehle&lt;/style&gt; et al., 2006)&lt;/DisplayText&gt;&lt;record&gt;&lt;rec-number&gt;103&lt;/rec-number&gt;&lt;foreign-keys&gt;&lt;key app="EN" db-id="wrwsaeeay99zr5e9wzrxerp8zzvs2pfafta5"&gt;103&lt;/key&gt;&lt;/foreign-keys&gt;&lt;ref-type name="Journal Article"&gt;17&lt;/ref-type&gt;&lt;contributors&gt;&lt;authors&gt;&lt;author&gt;Miehle, P.&lt;/author&gt;&lt;author&gt;Livesley, S. J.&lt;/author&gt;&lt;author&gt;Feikema, P. M.&lt;/author&gt;&lt;author&gt;Li, C.&lt;/author&gt;&lt;author&gt;Arndt, S. K.&lt;/author&gt;&lt;/authors&gt;&lt;/contributors&gt;&lt;titles&gt;&lt;title&gt;&lt;style face="normal" font="default" size="100%"&gt;Assessing productivity and carbon sequestration capacity of&lt;/style&gt;&lt;style face="italic" font="default" size="100%"&gt; Eucalyptus globulus &lt;/style&gt;&lt;style face="normal" font="default" size="100%"&gt;plantations using the process model Forest-DNDC: Calibration and validation&lt;/style&gt;&lt;/title&gt;&lt;secondary-title&gt;Ecological Modelling&lt;/secondary-title&gt;&lt;/titles&gt;&lt;pages&gt;83-94&lt;/pages&gt;&lt;volume&gt;192&lt;/volume&gt;&lt;number&gt;1-2&lt;/number&gt;&lt;keywords&gt;&lt;keyword&gt;Forest-DNDC&lt;/keyword&gt;&lt;keyword&gt;Prediction error&lt;/keyword&gt;&lt;keyword&gt;Eucalyptus globulus&lt;/keyword&gt;&lt;keyword&gt;Plantation&lt;/keyword&gt;&lt;keyword&gt;Productivity&lt;/keyword&gt;&lt;keyword&gt;Model validation&lt;/keyword&gt;&lt;keyword&gt;Carbon sequestration&lt;/keyword&gt;&lt;keyword&gt;Afforestation&lt;/keyword&gt;&lt;/keywords&gt;&lt;dates&gt;&lt;year&gt;2006&lt;/year&gt;&lt;/dates&gt;&lt;isbn&gt;0304-3800&lt;/isbn&gt;&lt;urls&gt;&lt;related-urls&gt;&lt;url&gt;http://www.sciencedirect.com/science/article/pii/S0304380005003959&lt;/url&gt;&lt;/related-urls&gt;&lt;pdf-urls&gt;&lt;url&gt;file://D:\All_fs\Lit\Article\Miehle_2006.pdf&lt;/url&gt;&lt;/pdf-urls&gt;&lt;/urls&gt;&lt;custom1&gt;pdf&lt;/custom1&gt;&lt;electronic-resource-num&gt;http://dx.doi.org/10.1016/j.ecolmodel.2005.07.021&lt;/electronic-resource-num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4" w:tooltip="Miehle, 2006 #103" w:history="1">
              <w:r w:rsidR="003221A0" w:rsidRPr="00460B09">
                <w:rPr>
                  <w:noProof/>
                </w:rPr>
                <w:t>M</w:t>
              </w:r>
              <w:r w:rsidR="003221A0" w:rsidRPr="00460B09">
                <w:rPr>
                  <w:smallCaps/>
                  <w:noProof/>
                </w:rPr>
                <w:t>iehle</w:t>
              </w:r>
              <w:r w:rsidR="003221A0" w:rsidRPr="00460B09">
                <w:rPr>
                  <w:noProof/>
                </w:rPr>
                <w:t xml:space="preserve"> et al., 2006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  <w:r w:rsidRPr="00460B09">
              <w:t xml:space="preserve"> </w:t>
            </w:r>
            <w:r w:rsidRPr="00460B09">
              <w:fldChar w:fldCharType="begin"/>
            </w:r>
            <w:r w:rsidR="003A133F" w:rsidRPr="00460B09">
              <w:instrText xml:space="preserve"> ADDIN EN.CITE &lt;EndNote&gt;&lt;Cite&gt;&lt;Author&gt;Borges Silva&lt;/Author&gt;&lt;Year&gt;2012&lt;/Year&gt;&lt;RecNum&gt;137&lt;/RecNum&gt;&lt;DisplayText&gt;(B&lt;style face="smallcaps"&gt;orges &lt;/style&gt;S&lt;style face="smallcaps"&gt;ilva&lt;/style&gt; et al., 2012)&lt;/DisplayText&gt;&lt;record&gt;&lt;rec-number&gt;137&lt;/rec-number&gt;&lt;foreign-keys&gt;&lt;key app="EN" db-id="wrwsaeeay99zr5e9wzrxerp8zzvs2pfafta5"&gt;137&lt;/key&gt;&lt;/foreign-keys&gt;&lt;ref-type name="Journal Article"&gt;17&lt;/ref-type&gt;&lt;contributors&gt;&lt;authors&gt;&lt;author&gt;Borges Silva, Jarbas&lt;/author&gt;&lt;author&gt;Lima Neves, Júlio César&lt;/author&gt;&lt;author&gt;Maycon Lourenco, Helton&lt;/author&gt;&lt;author&gt;de Barros, Nairam Félix&lt;/author&gt;&lt;author&gt;Moreira Dias, Sharlles Cristhian&lt;/author&gt;&lt;/authors&gt;&lt;/contributors&gt;&lt;titles&gt;&lt;title&gt;Parameterization of the 3-PG model for eucalypt in the region of Cerrado in Minais Gerais State&lt;/title&gt;&lt;secondary-title&gt;Ciência Florestal&lt;/secondary-title&gt;&lt;/titles&gt;&lt;pages&gt;567-578&lt;/pages&gt;&lt;volume&gt;22&lt;/volume&gt;&lt;number&gt;3&lt;/number&gt;&lt;keywords&gt;&lt;keyword&gt;process-based modeling&lt;/keyword&gt;&lt;keyword&gt;simulation&lt;/keyword&gt;&lt;keyword&gt;eucalyptus globulus&lt;/keyword&gt;&lt;/keywords&gt;&lt;dates&gt;&lt;year&gt;2012&lt;/year&gt;&lt;/dates&gt;&lt;urls&gt;&lt;/urls&gt;&lt;/record&gt;&lt;/Cite&gt;&lt;/EndNote&gt;</w:instrText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5" w:tooltip="Borges Silva, 2012 #137" w:history="1">
              <w:r w:rsidR="003221A0" w:rsidRPr="00460B09">
                <w:rPr>
                  <w:noProof/>
                </w:rPr>
                <w:t>B</w:t>
              </w:r>
              <w:r w:rsidR="003221A0" w:rsidRPr="00460B09">
                <w:rPr>
                  <w:smallCaps/>
                  <w:noProof/>
                </w:rPr>
                <w:t xml:space="preserve">orges </w:t>
              </w:r>
              <w:r w:rsidR="003221A0" w:rsidRPr="00460B09">
                <w:rPr>
                  <w:noProof/>
                </w:rPr>
                <w:t>S</w:t>
              </w:r>
              <w:r w:rsidR="003221A0" w:rsidRPr="00460B09">
                <w:rPr>
                  <w:smallCaps/>
                  <w:noProof/>
                </w:rPr>
                <w:t>ilva</w:t>
              </w:r>
              <w:r w:rsidR="003221A0" w:rsidRPr="00460B09">
                <w:rPr>
                  <w:noProof/>
                </w:rPr>
                <w:t xml:space="preserve"> et al., 2012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psla_a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13.52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t xml:space="preserve">Änderung im SLA pro 100% Reduktion der relativen Bestrahlungsstärke 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t>psla_min nutzen?</w:t>
            </w:r>
          </w:p>
          <w:p w:rsidR="001747A7" w:rsidRDefault="001747A7">
            <w:pPr>
              <w:spacing w:before="120" w:after="120" w:line="360" w:lineRule="auto"/>
              <w:rPr>
                <w:iCs/>
                <w:color w:val="0000FF"/>
              </w:rPr>
            </w:pPr>
            <w:r>
              <w:t>13.52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1747A7" w:rsidP="003221A0">
            <w:pPr>
              <w:snapToGrid w:val="0"/>
              <w:spacing w:before="120" w:after="120"/>
              <w:rPr>
                <w:iCs/>
              </w:rPr>
            </w:pPr>
            <w:r w:rsidRPr="00460B09">
              <w:rPr>
                <w:iCs/>
              </w:rPr>
              <w:fldChar w:fldCharType="begin">
                <w:fldData xml:space="preserve">PEVuZE5vdGU+PENpdGU+PEF1dGhvcj5Cb3JnZXMgU2lsdmE8L0F1dGhvcj48WWVhcj4yMDEyPC9Z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</w:fldData>
              </w:fldChar>
            </w:r>
            <w:r w:rsidR="003A133F" w:rsidRPr="00460B09">
              <w:rPr>
                <w:iCs/>
              </w:rPr>
              <w:instrText xml:space="preserve"> ADDIN EN.CITE </w:instrText>
            </w:r>
            <w:r w:rsidR="003A133F" w:rsidRPr="00460B09">
              <w:rPr>
                <w:iCs/>
              </w:rPr>
              <w:fldChar w:fldCharType="begin">
                <w:fldData xml:space="preserve">PEVuZE5vdGU+PENpdGU+PEF1dGhvcj5Cb3JnZXMgU2lsdmE8L0F1dGhvcj48WWVhcj4yMDEyPC9Z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</w:fldData>
              </w:fldChar>
            </w:r>
            <w:r w:rsidR="003A133F" w:rsidRPr="00460B09">
              <w:rPr>
                <w:iCs/>
              </w:rPr>
              <w:instrText xml:space="preserve"> ADDIN EN.CITE.DATA </w:instrText>
            </w:r>
            <w:r w:rsidR="003A133F" w:rsidRPr="00460B09">
              <w:rPr>
                <w:iCs/>
              </w:rPr>
            </w:r>
            <w:r w:rsidR="003A133F" w:rsidRPr="00460B09">
              <w:rPr>
                <w:iCs/>
              </w:rPr>
              <w:fldChar w:fldCharType="end"/>
            </w:r>
            <w:r w:rsidRPr="00460B09">
              <w:rPr>
                <w:iCs/>
              </w:rPr>
              <w:fldChar w:fldCharType="separate"/>
            </w:r>
            <w:r w:rsidR="003A133F" w:rsidRPr="00460B09">
              <w:rPr>
                <w:iCs/>
                <w:noProof/>
              </w:rPr>
              <w:t>(</w:t>
            </w:r>
            <w:hyperlink w:anchor="_ENREF_5" w:tooltip="Borges Silva, 2012 #137" w:history="1">
              <w:r w:rsidR="003221A0" w:rsidRPr="00460B09">
                <w:rPr>
                  <w:iCs/>
                  <w:noProof/>
                </w:rPr>
                <w:t>B</w:t>
              </w:r>
              <w:r w:rsidR="003221A0" w:rsidRPr="00460B09">
                <w:rPr>
                  <w:iCs/>
                  <w:smallCaps/>
                  <w:noProof/>
                </w:rPr>
                <w:t xml:space="preserve">orges </w:t>
              </w:r>
              <w:r w:rsidR="003221A0" w:rsidRPr="00460B09">
                <w:rPr>
                  <w:iCs/>
                  <w:noProof/>
                </w:rPr>
                <w:t>S</w:t>
              </w:r>
              <w:r w:rsidR="003221A0" w:rsidRPr="00460B09">
                <w:rPr>
                  <w:iCs/>
                  <w:smallCaps/>
                  <w:noProof/>
                </w:rPr>
                <w:t>ilva</w:t>
              </w:r>
              <w:r w:rsidR="003221A0" w:rsidRPr="00460B09">
                <w:rPr>
                  <w:iCs/>
                  <w:noProof/>
                </w:rPr>
                <w:t xml:space="preserve"> et al., 2012</w:t>
              </w:r>
            </w:hyperlink>
            <w:r w:rsidR="003A133F" w:rsidRPr="00460B09">
              <w:rPr>
                <w:iCs/>
                <w:noProof/>
              </w:rPr>
              <w:t xml:space="preserve">; </w:t>
            </w:r>
            <w:hyperlink w:anchor="_ENREF_14" w:tooltip="Miehle, 2006 #103" w:history="1">
              <w:r w:rsidR="003221A0" w:rsidRPr="00460B09">
                <w:rPr>
                  <w:iCs/>
                  <w:noProof/>
                </w:rPr>
                <w:t>M</w:t>
              </w:r>
              <w:r w:rsidR="003221A0" w:rsidRPr="00460B09">
                <w:rPr>
                  <w:iCs/>
                  <w:smallCaps/>
                  <w:noProof/>
                </w:rPr>
                <w:t>iehle</w:t>
              </w:r>
              <w:r w:rsidR="003221A0" w:rsidRPr="00460B09">
                <w:rPr>
                  <w:iCs/>
                  <w:noProof/>
                </w:rPr>
                <w:t xml:space="preserve"> et al., 2006</w:t>
              </w:r>
            </w:hyperlink>
            <w:r w:rsidR="003A133F" w:rsidRPr="00460B09">
              <w:rPr>
                <w:iCs/>
                <w:noProof/>
              </w:rPr>
              <w:t>)</w:t>
            </w:r>
            <w:r w:rsidRPr="00460B09">
              <w:rPr>
                <w:iCs/>
              </w:rPr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rFonts w:ascii="Symbol" w:eastAsia="Symbol" w:hAnsi="Symbol" w:cs="Symbol"/>
              </w:rPr>
              <w:t></w:t>
            </w:r>
            <w:r>
              <w:t>mol m</w:t>
            </w:r>
            <w:r>
              <w:rPr>
                <w:vertAlign w:val="superscript"/>
              </w:rPr>
              <w:t>-2</w:t>
            </w:r>
            <w:r>
              <w:t>s</w:t>
            </w:r>
            <w:r>
              <w:rPr>
                <w:vertAlign w:val="superscript"/>
              </w:rPr>
              <w:t>-1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B8595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b/>
              </w:rPr>
              <w:t>Photosyntheseparameter</w:t>
            </w:r>
          </w:p>
          <w:p w:rsidR="00B85954" w:rsidRDefault="00B85954">
            <w:pPr>
              <w:spacing w:before="120" w:after="120" w:line="360" w:lineRule="auto"/>
            </w:pPr>
            <w:r>
              <w:t xml:space="preserve">alle Photosyntheseparameter werden </w:t>
            </w:r>
            <w:proofErr w:type="gramStart"/>
            <w:r>
              <w:t>zur Zeit</w:t>
            </w:r>
            <w:proofErr w:type="gramEnd"/>
            <w:r>
              <w:t xml:space="preserve"> als nicht artspezifisch benutzt, d.h. brauchen vorerst nicht bestimmt zu werden. Es </w:t>
            </w:r>
            <w:r>
              <w:rPr>
                <w:b/>
              </w:rPr>
              <w:t xml:space="preserve">ist jedoch sehr nützlich jegliche Art von Informationen zu den Kapazitäten der Photosynthese zu sammeln, wie: maximale </w:t>
            </w:r>
            <w:r>
              <w:rPr>
                <w:b/>
              </w:rPr>
              <w:lastRenderedPageBreak/>
              <w:t>Carboxylierungskapazität (Vm),</w:t>
            </w:r>
            <w:r>
              <w:t xml:space="preserve"> </w:t>
            </w:r>
            <w:r>
              <w:rPr>
                <w:b/>
              </w:rPr>
              <w:t>Elektronentransportkapzität, maximale lichtgesättigte Photosyntheserate  und deren Korrelation mit Blattstickstoffgehalten mit möglichst genauer Beschreibung der Wachstums- und Experimental-Bedingungen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pStyle w:val="Textkrper31"/>
              <w:snapToGrid w:val="0"/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</w:rPr>
              <w:t>phic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-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i/>
              </w:rPr>
              <w:t>Photosynthese-Effizienzparamter</w:t>
            </w:r>
            <w:r>
              <w:rPr>
                <w:i/>
              </w:rPr>
              <w:br/>
            </w:r>
            <w:r>
              <w:rPr>
                <w:i/>
                <w:color w:val="FF0000"/>
              </w:rPr>
              <w:t>sensitiv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D97CD6">
            <w:pPr>
              <w:pStyle w:val="Textkrper21"/>
              <w:snapToGrid w:val="0"/>
              <w:spacing w:before="120" w:after="120"/>
              <w:jc w:val="left"/>
              <w:rPr>
                <w:sz w:val="22"/>
                <w:szCs w:val="22"/>
              </w:rPr>
            </w:pPr>
            <w:r w:rsidRPr="00460B09">
              <w:rPr>
                <w:sz w:val="22"/>
                <w:szCs w:val="22"/>
              </w:rPr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pnc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00"/>
              </w:rPr>
              <w:t>mg g</w:t>
            </w:r>
            <w:r>
              <w:rPr>
                <w:i/>
                <w:color w:val="000000"/>
                <w:vertAlign w:val="superscript"/>
              </w:rPr>
              <w:t>-1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535E83" w:rsidRDefault="00535E83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 w:rsidRPr="00535E83">
              <w:rPr>
                <w:color w:val="0000FF"/>
              </w:rPr>
              <w:t>-99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rPr>
                <w:color w:val="FF0000"/>
              </w:rPr>
            </w:pPr>
            <w:r>
              <w:rPr>
                <w:i/>
              </w:rPr>
              <w:t>N content (to be replaced by plant N model!)</w:t>
            </w:r>
            <w:r>
              <w:rPr>
                <w:i/>
              </w:rPr>
              <w:br/>
            </w:r>
            <w:r>
              <w:rPr>
                <w:i/>
              </w:rPr>
              <w:lastRenderedPageBreak/>
              <w:t>noch nicht benutzt, Blatt C/N Verhältnis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rPr>
                <w:color w:val="FF0000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  <w:rPr>
                <w:color w:val="008000"/>
              </w:rPr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kco2_25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00"/>
              </w:rPr>
              <w:t>[Pa]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30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rPr>
                <w:color w:val="FF0000"/>
              </w:rPr>
            </w:pPr>
            <w:r>
              <w:rPr>
                <w:i/>
              </w:rPr>
              <w:t>Michaelis-Temperaturkonstante (bei 25°C)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rPr>
                <w:color w:val="FF0000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D97CD6">
            <w:pPr>
              <w:pStyle w:val="Textkrper21"/>
              <w:snapToGrid w:val="0"/>
              <w:spacing w:before="120" w:after="120"/>
              <w:jc w:val="left"/>
              <w:rPr>
                <w:sz w:val="22"/>
                <w:szCs w:val="22"/>
              </w:rPr>
            </w:pPr>
            <w:r w:rsidRPr="00460B09">
              <w:rPr>
                <w:sz w:val="22"/>
                <w:szCs w:val="22"/>
              </w:rPr>
              <w:t>Analogie zu allen anderen Arten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ko2_25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00"/>
              </w:rPr>
              <w:t>[kPa]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30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i/>
              </w:rPr>
              <w:t>Inhibitionskonstante für O2 (Gleichung 20 in Beschreibung)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D97CD6">
            <w:pPr>
              <w:pStyle w:val="Textkrper21"/>
              <w:snapToGrid w:val="0"/>
              <w:spacing w:before="120" w:after="120"/>
              <w:jc w:val="left"/>
              <w:rPr>
                <w:sz w:val="22"/>
                <w:szCs w:val="22"/>
              </w:rPr>
            </w:pPr>
            <w:r w:rsidRPr="00460B09">
              <w:rPr>
                <w:sz w:val="22"/>
                <w:szCs w:val="22"/>
              </w:rPr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pc_25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00"/>
              </w:rPr>
              <w:t>-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 w:rsidRPr="00D97CD6">
              <w:rPr>
                <w:i/>
                <w:color w:val="0000FF"/>
              </w:rPr>
              <w:t>3400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i/>
              </w:rPr>
              <w:t>CO2/O2 – Spezitivitätswert (25°C)</w:t>
            </w:r>
            <w:r>
              <w:rPr>
                <w:i/>
              </w:rPr>
              <w:br/>
            </w:r>
            <w:r>
              <w:rPr>
                <w:i/>
                <w:color w:val="FF0000"/>
              </w:rPr>
              <w:t>sensitiv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D97CD6">
            <w:pPr>
              <w:pStyle w:val="Textkrper21"/>
              <w:snapToGrid w:val="0"/>
              <w:spacing w:before="120" w:after="120"/>
              <w:jc w:val="left"/>
              <w:rPr>
                <w:sz w:val="22"/>
                <w:szCs w:val="22"/>
              </w:rPr>
            </w:pPr>
            <w:r w:rsidRPr="00460B09">
              <w:rPr>
                <w:sz w:val="22"/>
                <w:szCs w:val="22"/>
              </w:rPr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Q10_kco2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2.1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rPr>
                <w:i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D97CD6">
            <w:pPr>
              <w:pStyle w:val="Textkrper21"/>
              <w:snapToGrid w:val="0"/>
              <w:spacing w:before="120" w:after="120"/>
              <w:jc w:val="left"/>
              <w:rPr>
                <w:sz w:val="22"/>
                <w:szCs w:val="22"/>
              </w:rPr>
            </w:pPr>
            <w:r w:rsidRPr="00460B09">
              <w:rPr>
                <w:sz w:val="22"/>
                <w:szCs w:val="22"/>
              </w:rPr>
              <w:t>Analogie zu allen anderen Arten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  <w:lang w:val="fr-FR"/>
              </w:rPr>
            </w:pPr>
            <w:r>
              <w:rPr>
                <w:i/>
                <w:lang w:val="fr-FR"/>
              </w:rPr>
              <w:t>Q10_ko2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  <w:lang w:val="fr-FR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1.2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rPr>
                <w:i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D97CD6">
            <w:pPr>
              <w:pStyle w:val="Textkrper21"/>
              <w:snapToGrid w:val="0"/>
              <w:spacing w:before="120" w:after="120"/>
              <w:jc w:val="left"/>
              <w:rPr>
                <w:sz w:val="22"/>
                <w:szCs w:val="22"/>
              </w:rPr>
            </w:pPr>
            <w:r w:rsidRPr="00460B09">
              <w:rPr>
                <w:sz w:val="22"/>
                <w:szCs w:val="22"/>
              </w:rPr>
              <w:t xml:space="preserve">Analogie zu allen </w:t>
            </w:r>
            <w:r w:rsidRPr="00460B09">
              <w:rPr>
                <w:sz w:val="22"/>
                <w:szCs w:val="22"/>
              </w:rPr>
              <w:lastRenderedPageBreak/>
              <w:t>anderen Arten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D97CD6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  <w:lang w:val="fr-FR"/>
              </w:rPr>
            </w:pPr>
            <w:r>
              <w:rPr>
                <w:i/>
                <w:lang w:val="fr-FR"/>
              </w:rPr>
              <w:t>Q10_pc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  <w:lang w:val="fr-FR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0.57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rPr>
                <w:i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D97CD6">
            <w:pPr>
              <w:snapToGrid w:val="0"/>
              <w:spacing w:before="120" w:after="120" w:line="360" w:lineRule="auto"/>
            </w:pPr>
            <w:r w:rsidRPr="00460B09">
              <w:t>Analogie zu allen anderen Arten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D97CD6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pb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0.035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t>mitochondriale Atmungsrate (Rd-dark respiration) / maximaler Carboxylierungsrate (Vm) - Rd to Vm ratio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rPr>
                <w:sz w:val="24"/>
              </w:rPr>
            </w:pPr>
            <w:hyperlink r:id="rId32" w:history="1">
              <w:r w:rsidRPr="00881658">
                <w:rPr>
                  <w:rStyle w:val="Hyperlink"/>
                </w:rPr>
                <w:t>0,06</w:t>
              </w:r>
            </w:hyperlink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 w:rsidP="003221A0">
            <w:pPr>
              <w:pStyle w:val="Textkrper31"/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460B09">
              <w:rPr>
                <w:color w:val="auto"/>
                <w:sz w:val="22"/>
                <w:szCs w:val="22"/>
              </w:rPr>
              <w:fldChar w:fldCharType="begin"/>
            </w:r>
            <w:r w:rsidR="003A133F" w:rsidRPr="00460B09">
              <w:rPr>
                <w:color w:val="auto"/>
                <w:sz w:val="22"/>
                <w:szCs w:val="22"/>
              </w:rPr>
              <w:instrText xml:space="preserve"> ADDIN EN.CITE &lt;EndNote&gt;&lt;Cite&gt;&lt;Author&gt;Miehle&lt;/Author&gt;&lt;Year&gt;2006&lt;/Year&gt;&lt;RecNum&gt;103&lt;/RecNum&gt;&lt;DisplayText&gt;(M&lt;style face="smallcaps"&gt;iehle&lt;/style&gt; et al., 2006)&lt;/DisplayText&gt;&lt;record&gt;&lt;rec-number&gt;103&lt;/rec-number&gt;&lt;foreign-keys&gt;&lt;key app="EN" db-id="wrwsaeeay99zr5e9wzrxerp8zzvs2pfafta5"&gt;103&lt;/key&gt;&lt;/foreign-keys&gt;&lt;ref-type name="Journal Article"&gt;17&lt;/ref-type&gt;&lt;contributors&gt;&lt;authors&gt;&lt;author&gt;Miehle, P.&lt;/author&gt;&lt;author&gt;Livesley, S. J.&lt;/author&gt;&lt;author&gt;Feikema, P. M.&lt;/author&gt;&lt;author&gt;Li, C.&lt;/author&gt;&lt;author&gt;Arndt, S. K.&lt;/author&gt;&lt;/authors&gt;&lt;/contributors&gt;&lt;titles&gt;&lt;title&gt;&lt;style face="normal" font="default" size="100%"&gt;Assessing productivity and carbon sequestration capacity of&lt;/style&gt;&lt;style face="italic" font="default" size="100%"&gt; Eucalyptus globulus &lt;/style&gt;&lt;style face="normal" font="default" size="100%"&gt;plantations using the process model Forest-DNDC: Calibration and validation&lt;/style&gt;&lt;/title&gt;&lt;secondary-title&gt;Ecological Modelling&lt;/secondary-title&gt;&lt;/titles&gt;&lt;pages&gt;83-94&lt;/pages&gt;&lt;volume&gt;192&lt;/volume&gt;&lt;number&gt;1-2&lt;/number&gt;&lt;keywords&gt;&lt;keyword&gt;Forest-DNDC&lt;/keyword&gt;&lt;keyword&gt;Prediction error&lt;/keyword&gt;&lt;keyword&gt;Eucalyptus globulus&lt;/keyword&gt;&lt;keyword&gt;Plantation&lt;/keyword&gt;&lt;keyword&gt;Productivity&lt;/keyword&gt;&lt;keyword&gt;Model validation&lt;/keyword&gt;&lt;keyword&gt;Carbon sequestration&lt;/keyword&gt;&lt;keyword&gt;Afforestation&lt;/keyword&gt;&lt;/keywords&gt;&lt;dates&gt;&lt;year&gt;2006&lt;/year&gt;&lt;/dates&gt;&lt;isbn&gt;0304-3800&lt;/isbn&gt;&lt;urls&gt;&lt;related-urls&gt;&lt;url&gt;http://www.sciencedirect.com/science/article/pii/S0304380005003959&lt;/url&gt;&lt;/related-urls&gt;&lt;pdf-urls&gt;&lt;url&gt;file://D:\All_fs\Lit\Article\Miehle_2006.pdf&lt;/url&gt;&lt;/pdf-urls&gt;&lt;/urls&gt;&lt;custom1&gt;pdf&lt;/custom1&gt;&lt;electronic-resource-num&gt;http://dx.doi.org/10.1016/j.ecolmodel.2005.07.021&lt;/electronic-resource-num&gt;&lt;/record&gt;&lt;/Cite&gt;&lt;/EndNote&gt;</w:instrText>
            </w:r>
            <w:r w:rsidRPr="00460B09">
              <w:rPr>
                <w:color w:val="auto"/>
                <w:sz w:val="22"/>
                <w:szCs w:val="22"/>
              </w:rPr>
              <w:fldChar w:fldCharType="separate"/>
            </w:r>
            <w:r w:rsidR="003A133F" w:rsidRPr="00460B09">
              <w:rPr>
                <w:noProof/>
                <w:color w:val="auto"/>
                <w:sz w:val="22"/>
                <w:szCs w:val="22"/>
              </w:rPr>
              <w:t>(</w:t>
            </w:r>
            <w:hyperlink w:anchor="_ENREF_14" w:tooltip="Miehle, 2006 #103" w:history="1">
              <w:r w:rsidR="003221A0" w:rsidRPr="00460B09">
                <w:rPr>
                  <w:noProof/>
                  <w:color w:val="auto"/>
                  <w:sz w:val="22"/>
                  <w:szCs w:val="22"/>
                </w:rPr>
                <w:t>M</w:t>
              </w:r>
              <w:r w:rsidR="003221A0" w:rsidRPr="00460B09">
                <w:rPr>
                  <w:smallCaps/>
                  <w:noProof/>
                  <w:color w:val="auto"/>
                  <w:sz w:val="22"/>
                  <w:szCs w:val="22"/>
                </w:rPr>
                <w:t>iehle</w:t>
              </w:r>
              <w:r w:rsidR="003221A0" w:rsidRPr="00460B09">
                <w:rPr>
                  <w:noProof/>
                  <w:color w:val="auto"/>
                  <w:sz w:val="22"/>
                  <w:szCs w:val="22"/>
                </w:rPr>
                <w:t xml:space="preserve"> et al., 2006</w:t>
              </w:r>
            </w:hyperlink>
            <w:r w:rsidR="003A133F" w:rsidRPr="00460B09">
              <w:rPr>
                <w:noProof/>
                <w:color w:val="auto"/>
                <w:sz w:val="22"/>
                <w:szCs w:val="22"/>
              </w:rPr>
              <w:t>)</w:t>
            </w:r>
            <w:r w:rsidRPr="00460B09">
              <w:rPr>
                <w:color w:val="auto"/>
                <w:sz w:val="22"/>
                <w:szCs w:val="22"/>
              </w:rPr>
              <w:fldChar w:fldCharType="end"/>
            </w:r>
          </w:p>
          <w:p w:rsidR="00D97CD6" w:rsidRPr="00460B09" w:rsidRDefault="00D97CD6" w:rsidP="003221A0">
            <w:pPr>
              <w:pStyle w:val="Textkrper31"/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460B09">
              <w:rPr>
                <w:color w:val="auto"/>
                <w:sz w:val="22"/>
                <w:szCs w:val="22"/>
              </w:rPr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  <w:rPr>
                <w:color w:val="7030A0"/>
                <w:sz w:val="20"/>
                <w:szCs w:val="20"/>
              </w:rPr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Nresp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 w:rsidRPr="00D97CD6">
              <w:rPr>
                <w:i/>
                <w:color w:val="0000FF"/>
              </w:rPr>
              <w:t>0.0068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i/>
              </w:rPr>
              <w:t>Beeinflussung der Photosyntheserate durch Stickstoff-Limitierungen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D97CD6">
            <w:pPr>
              <w:pStyle w:val="Textkrper31"/>
              <w:snapToGrid w:val="0"/>
              <w:spacing w:line="240" w:lineRule="auto"/>
              <w:jc w:val="left"/>
              <w:rPr>
                <w:color w:val="auto"/>
                <w:sz w:val="22"/>
                <w:szCs w:val="22"/>
              </w:rPr>
            </w:pPr>
            <w:r w:rsidRPr="00460B09">
              <w:rPr>
                <w:color w:val="auto"/>
                <w:sz w:val="22"/>
                <w:szCs w:val="22"/>
              </w:rPr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B85954" w:rsidP="00460B09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b/>
              </w:rPr>
              <w:t>phänologische Parameter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8C7A6"/>
          </w:tcPr>
          <w:p w:rsidR="00B85954" w:rsidRDefault="00B8595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5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pacing w:before="120" w:after="120" w:line="360" w:lineRule="auto"/>
            </w:pPr>
            <w:r>
              <w:t>farbig gekennzeichente Parameter werden nicht mehr in species.par eingelesen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zw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8C7A6"/>
          </w:tcPr>
          <w:p w:rsidR="00B85954" w:rsidRDefault="00B8595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pacing w:before="120" w:after="120" w:line="360" w:lineRule="auto"/>
            </w:pPr>
            <w:r>
              <w:t>Schwellwert der Temperatursumme bei Blattaustrieb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m_bb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8C7A6"/>
          </w:tcPr>
          <w:p w:rsidR="00B85954" w:rsidRDefault="00B8595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pacing w:before="120" w:after="120" w:line="360" w:lineRule="auto"/>
            </w:pPr>
            <w:r>
              <w:t xml:space="preserve">für die Bestimmung der Parameter m_bb und n_bb werden grosse Datensätze mit Beobachtung des Battaustriebs und zuordnenbare Wetterinformationen (Temperatur) gebraucht. Es ist nützlich auch Informationen zu jeglichem angepassten Phänologiemodell </w:t>
            </w:r>
            <w:r>
              <w:lastRenderedPageBreak/>
              <w:t>(Parameter, wo gefittet mit welchem Datensatz) zu sammeln.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n_bb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8C7A6"/>
          </w:tcPr>
          <w:p w:rsidR="00B85954" w:rsidRDefault="00B8595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pacing w:before="120" w:after="120" w:line="360" w:lineRule="auto"/>
            </w:pPr>
            <w:r>
              <w:t>"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anf_bb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8C7A6"/>
          </w:tcPr>
          <w:p w:rsidR="00B85954" w:rsidRDefault="00B85954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pacing w:before="120" w:after="120" w:line="360" w:lineRule="auto"/>
            </w:pPr>
            <w:r>
              <w:t xml:space="preserve">durchschnittlicher Tag an dem chilling(Kälte)-Bedarf erfüllt ist, soweit bekannt oder auch Tag mit minimaler Tageslänge, ab der erst der Blatt-Austrieb erfolgen kann  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CC99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  <w:p w:rsidR="00B85954" w:rsidRPr="00460B09" w:rsidRDefault="00B85954">
            <w:pPr>
              <w:spacing w:before="120" w:after="120" w:line="360" w:lineRule="auto"/>
            </w:pPr>
          </w:p>
          <w:p w:rsidR="00B85954" w:rsidRPr="00460B09" w:rsidRDefault="00B85954">
            <w:pPr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:rsidR="00B85954" w:rsidRDefault="00B85954">
            <w:pPr>
              <w:pStyle w:val="Fuzeile"/>
              <w:tabs>
                <w:tab w:val="clear" w:pos="4536"/>
                <w:tab w:val="clear" w:pos="9072"/>
              </w:tabs>
              <w:snapToGrid w:val="0"/>
              <w:spacing w:before="120" w:after="120"/>
            </w:pPr>
          </w:p>
        </w:tc>
      </w:tr>
      <w:tr w:rsidR="00B85954" w:rsidRPr="00DD7F31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 w:rsidP="00460B09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Phmodel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D97CD6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0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pacing w:before="120" w:after="120" w:line="360" w:lineRule="auto"/>
              <w:rPr>
                <w:lang w:val="en-GB"/>
              </w:rPr>
            </w:pPr>
            <w:r w:rsidRPr="00DD7F31">
              <w:rPr>
                <w:i/>
                <w:lang w:val="en-GB"/>
              </w:rPr>
              <w:t>used pheno model 0: no model, 1: PIM, 2: CSM, 3: TSM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end_bb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634D1F" w:rsidRDefault="00634D1F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 w:rsidRPr="00634D1F">
              <w:rPr>
                <w:color w:val="0000FF"/>
              </w:rPr>
              <w:t>366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i/>
              </w:rPr>
              <w:t xml:space="preserve">durchschnittlicher Tag des Blattfalls, für immergrüne Bäume </w:t>
            </w:r>
            <w:r>
              <w:rPr>
                <w:i/>
              </w:rPr>
              <w:lastRenderedPageBreak/>
              <w:t>= 366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rPr>
                <w:color w:val="0000FF"/>
              </w:rPr>
            </w:pPr>
            <w:r>
              <w:lastRenderedPageBreak/>
              <w:t xml:space="preserve">366 (E. globulus </w:t>
            </w:r>
            <w:r>
              <w:lastRenderedPageBreak/>
              <w:t>immergrün)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  <w:p w:rsidR="00B85954" w:rsidRPr="00460B09" w:rsidRDefault="00B85954">
            <w:pPr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RPr="00881658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fpar_mod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626697" w:rsidRDefault="00626697" w:rsidP="00460B09">
            <w:pPr>
              <w:snapToGrid w:val="0"/>
              <w:spacing w:before="120" w:after="120" w:line="360" w:lineRule="auto"/>
              <w:jc w:val="center"/>
            </w:pPr>
            <w:r>
              <w:t>0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pacing w:before="120" w:after="120" w:line="360" w:lineRule="auto"/>
              <w:rPr>
                <w:lang w:val="en-GB"/>
              </w:rPr>
            </w:pPr>
            <w:r w:rsidRPr="00881658">
              <w:rPr>
                <w:i/>
                <w:lang w:val="en-GB"/>
              </w:rPr>
              <w:t>modifying parameter in canopy_geometry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B85954" w:rsidP="00460B09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b/>
              </w:rPr>
              <w:t>Interzeption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t>ceppot_spec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00"/>
              </w:rPr>
              <w:t>[mm m</w:t>
            </w:r>
            <w:r>
              <w:rPr>
                <w:color w:val="000000"/>
                <w:vertAlign w:val="superscript"/>
              </w:rPr>
              <w:t>-2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3E6580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t>Interzeptionskapazität der Blätter in mm Wasser pro Quadratmeter Blattfläche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hyperlink r:id="rId33" w:history="1">
              <w:r w:rsidRPr="00881658">
                <w:rPr>
                  <w:rStyle w:val="Hyperlink"/>
                </w:rPr>
                <w:t>0,3</w:t>
              </w:r>
            </w:hyperlink>
            <w:r>
              <w:t xml:space="preserve"> </w:t>
            </w:r>
          </w:p>
          <w:p w:rsidR="00B85954" w:rsidRDefault="00B85954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 w:rsidP="003221A0">
            <w:pPr>
              <w:spacing w:before="120" w:after="120"/>
            </w:pPr>
            <w:r w:rsidRPr="00460B09">
              <w:fldChar w:fldCharType="begin">
                <w:fldData xml:space="preserve">PEVuZE5vdGU+PENpdGU+PEF1dGhvcj5NaWVobGU8L0F1dGhvcj48WWVhcj4yMDEwPC9ZZWFyPjxS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</w:fldData>
              </w:fldChar>
            </w:r>
            <w:r w:rsidR="003A133F" w:rsidRPr="00460B09">
              <w:instrText xml:space="preserve"> ADDIN EN.CITE </w:instrText>
            </w:r>
            <w:r w:rsidR="003A133F" w:rsidRPr="00460B09">
              <w:fldChar w:fldCharType="begin">
                <w:fldData xml:space="preserve">PEVuZE5vdGU+PENpdGU+PEF1dGhvcj5NaWVobGU8L0F1dGhvcj48WWVhcj4yMDEwPC9ZZWFyPjxS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</w:fldData>
              </w:fldChar>
            </w:r>
            <w:r w:rsidR="003A133F" w:rsidRPr="00460B09">
              <w:instrText xml:space="preserve"> ADDIN EN.CITE.DATA </w:instrText>
            </w:r>
            <w:r w:rsidR="003A133F" w:rsidRPr="00460B09">
              <w:fldChar w:fldCharType="end"/>
            </w:r>
            <w:r w:rsidRPr="00460B09">
              <w:fldChar w:fldCharType="separate"/>
            </w:r>
            <w:r w:rsidR="003A133F" w:rsidRPr="00460B09">
              <w:rPr>
                <w:noProof/>
              </w:rPr>
              <w:t>(</w:t>
            </w:r>
            <w:hyperlink w:anchor="_ENREF_15" w:tooltip="Miehle, 2010 #100" w:history="1">
              <w:r w:rsidR="003221A0" w:rsidRPr="00460B09">
                <w:rPr>
                  <w:noProof/>
                </w:rPr>
                <w:t>M</w:t>
              </w:r>
              <w:r w:rsidR="003221A0" w:rsidRPr="00460B09">
                <w:rPr>
                  <w:smallCaps/>
                  <w:noProof/>
                </w:rPr>
                <w:t>iehle</w:t>
              </w:r>
              <w:r w:rsidR="003221A0" w:rsidRPr="00460B09">
                <w:rPr>
                  <w:noProof/>
                </w:rPr>
                <w:t xml:space="preserve"> et al., 2010</w:t>
              </w:r>
            </w:hyperlink>
            <w:r w:rsidR="003A133F" w:rsidRPr="00460B09">
              <w:rPr>
                <w:noProof/>
              </w:rPr>
              <w:t>)</w:t>
            </w:r>
            <w:r w:rsidRPr="00460B09"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B85954" w:rsidP="00460B09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b/>
                <w:i/>
              </w:rPr>
              <w:t>Regenerations und Seedlingsparameter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</w:rPr>
            </w:pPr>
            <w:r>
              <w:rPr>
                <w:i/>
                <w:color w:val="FF0000"/>
              </w:rPr>
              <w:t>W</w:t>
            </w:r>
            <w:r>
              <w:rPr>
                <w:i/>
                <w:color w:val="FF0000"/>
                <w:vertAlign w:val="subscript"/>
              </w:rPr>
              <w:t>seed</w:t>
            </w:r>
            <w:r>
              <w:rPr>
                <w:i/>
                <w:color w:val="FF0000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00"/>
              </w:rPr>
            </w:pPr>
            <w:r>
              <w:rPr>
                <w:i/>
              </w:rPr>
              <w:t>seedmass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  <w:color w:val="000000"/>
              </w:rPr>
              <w:t>[g]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626697" w:rsidRDefault="00626697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-99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rPr>
                <w:color w:val="0000FF"/>
              </w:rPr>
            </w:pPr>
            <w:r>
              <w:rPr>
                <w:i/>
              </w:rPr>
              <w:t>Masse eines einzelnen Samens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  <w:rPr>
                <w:color w:val="7030A0"/>
                <w:sz w:val="20"/>
                <w:szCs w:val="20"/>
              </w:rPr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</w:rPr>
            </w:pPr>
            <w:r>
              <w:rPr>
                <w:i/>
                <w:color w:val="FF0000"/>
              </w:rPr>
              <w:lastRenderedPageBreak/>
              <w:t>N</w:t>
            </w:r>
            <w:r>
              <w:rPr>
                <w:i/>
                <w:color w:val="FF0000"/>
                <w:vertAlign w:val="subscript"/>
              </w:rPr>
              <w:t>s,max</w:t>
            </w:r>
            <w:r>
              <w:rPr>
                <w:i/>
                <w:vertAlign w:val="subscript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</w:rPr>
            </w:pPr>
            <w:r>
              <w:rPr>
                <w:i/>
              </w:rPr>
              <w:t>seedrate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0000FF"/>
              </w:rPr>
            </w:pPr>
            <w:r>
              <w:rPr>
                <w:i/>
              </w:rPr>
              <w:t>[m</w:t>
            </w:r>
            <w:r>
              <w:rPr>
                <w:i/>
                <w:vertAlign w:val="superscript"/>
              </w:rPr>
              <w:t>-2</w:t>
            </w:r>
            <w:r>
              <w:rPr>
                <w:i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626697" w:rsidRDefault="00626697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-99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rPr>
                <w:i/>
                <w:color w:val="FF00FF"/>
              </w:rPr>
            </w:pPr>
            <w:r>
              <w:rPr>
                <w:i/>
              </w:rPr>
              <w:t>Samendichte</w:t>
            </w:r>
          </w:p>
          <w:p w:rsidR="00B85954" w:rsidRDefault="00B85954">
            <w:pPr>
              <w:spacing w:before="120" w:after="120" w:line="360" w:lineRule="auto"/>
              <w:rPr>
                <w:i/>
                <w:color w:val="FF00FF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2145D2" w:rsidRDefault="00B85954">
            <w:pPr>
              <w:snapToGrid w:val="0"/>
              <w:spacing w:before="120" w:after="120"/>
              <w:rPr>
                <w:color w:val="008000"/>
              </w:rPr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sa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626697" w:rsidRDefault="00626697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 w:rsidRPr="00626697">
              <w:rPr>
                <w:color w:val="0000FF"/>
              </w:rPr>
              <w:t>-99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i/>
              </w:rPr>
              <w:t xml:space="preserve">Parameter der allometrischen Beziehung zwischen Sprossmasse und Blattmasse eines Sämlings 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sb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626697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 w:rsidRPr="00626697">
              <w:rPr>
                <w:color w:val="0000FF"/>
              </w:rPr>
              <w:t>-99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i/>
              </w:rPr>
              <w:t xml:space="preserve">siehe </w:t>
            </w: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sa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h1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626697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 w:rsidRPr="00626697">
              <w:rPr>
                <w:color w:val="0000FF"/>
              </w:rPr>
              <w:t>-99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i/>
              </w:rPr>
              <w:t>Parameter einer allometrischen Beziehung zwischen Höhe und Sprossmasse eines Sämlings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28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h2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626697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 w:rsidRPr="00626697">
              <w:rPr>
                <w:color w:val="0000FF"/>
              </w:rPr>
              <w:t>-99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i/>
              </w:rPr>
              <w:t xml:space="preserve">siehe </w:t>
            </w:r>
            <w:r>
              <w:rPr>
                <w:i/>
                <w:color w:val="FF0000"/>
              </w:rPr>
              <w:t>p</w:t>
            </w:r>
            <w:r>
              <w:rPr>
                <w:i/>
                <w:color w:val="FF0000"/>
                <w:vertAlign w:val="subscript"/>
              </w:rPr>
              <w:t>h1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Tr="006D328D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lastRenderedPageBreak/>
              <w:t>p</w:t>
            </w:r>
            <w:r>
              <w:rPr>
                <w:i/>
                <w:color w:val="FF0000"/>
                <w:vertAlign w:val="subscript"/>
              </w:rPr>
              <w:t>h3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626697" w:rsidP="00460B09">
            <w:pPr>
              <w:snapToGrid w:val="0"/>
              <w:spacing w:before="120" w:after="120" w:line="360" w:lineRule="auto"/>
              <w:jc w:val="center"/>
              <w:rPr>
                <w:i/>
                <w:color w:val="0000FF"/>
              </w:rPr>
            </w:pPr>
            <w:r w:rsidRPr="00626697">
              <w:rPr>
                <w:color w:val="0000FF"/>
              </w:rPr>
              <w:t>-99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rPr>
                <w:i/>
              </w:rPr>
              <w:t>nur für Fichte momentan nötig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B85954">
            <w:pPr>
              <w:snapToGrid w:val="0"/>
              <w:spacing w:before="120" w:after="120" w:line="360" w:lineRule="auto"/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/>
            </w:pPr>
          </w:p>
        </w:tc>
      </w:tr>
      <w:tr w:rsidR="00B85954" w:rsidRPr="003A133F" w:rsidTr="006D328D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2145D2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 w:rsidRPr="002145D2">
              <w:t>k_opm_fol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2145D2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2145D2">
              <w:rPr>
                <w:color w:val="000000"/>
              </w:rPr>
              <w:t>[d</w:t>
            </w:r>
            <w:r w:rsidRPr="002145D2">
              <w:rPr>
                <w:color w:val="000000"/>
                <w:vertAlign w:val="superscript"/>
              </w:rPr>
              <w:t>-1</w:t>
            </w:r>
            <w:r w:rsidRPr="002145D2"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2145D2" w:rsidRDefault="003A133F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</w:t>
            </w:r>
            <w:r w:rsidR="004914D0">
              <w:rPr>
                <w:color w:val="0000FF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</w:pPr>
            <w:r>
              <w:t xml:space="preserve">für die Bestimmung aller k_opm und k_syn parameter werden Resultate von Inkubationsversuchen oder Zersetzungsversuchen mit der 'litter bag' Methode benötigt. </w:t>
            </w:r>
            <w:r>
              <w:rPr>
                <w:color w:val="0000FF"/>
              </w:rPr>
              <w:t>Gewichtsänderungen über Zeit aus Versuchen interessant, auch N-Gehalte, da Rückschlüsse auf C über C/N-Verhältnis möglich</w:t>
            </w:r>
            <w:r>
              <w:t xml:space="preserve"> Parametrisierung erfolgt später</w:t>
            </w:r>
          </w:p>
          <w:p w:rsidR="00B85954" w:rsidRPr="00DD7F31" w:rsidRDefault="00B85954">
            <w:pPr>
              <w:spacing w:before="120" w:after="120" w:line="360" w:lineRule="auto"/>
              <w:rPr>
                <w:color w:val="0000FF"/>
                <w:lang w:val="en-GB"/>
              </w:rPr>
            </w:pPr>
            <w:r w:rsidRPr="00DD7F31">
              <w:rPr>
                <w:lang w:val="en-GB"/>
              </w:rPr>
              <w:t xml:space="preserve">mineralization constant of foliage </w:t>
            </w:r>
            <w:r w:rsidRPr="00DD7F31">
              <w:rPr>
                <w:lang w:val="en-GB"/>
              </w:rPr>
              <w:lastRenderedPageBreak/>
              <w:t>litter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2145D2" w:rsidRDefault="003A133F">
            <w:pPr>
              <w:snapToGrid w:val="0"/>
              <w:spacing w:before="120" w:after="120" w:line="360" w:lineRule="auto"/>
              <w:rPr>
                <w:color w:val="0000FF"/>
              </w:rPr>
            </w:pPr>
            <w:r>
              <w:lastRenderedPageBreak/>
              <w:t>Parameter zwischen 0.</w:t>
            </w:r>
            <w:r w:rsidR="00592BB0">
              <w:t xml:space="preserve">013 und </w:t>
            </w:r>
            <w:r>
              <w:t>0.4</w:t>
            </w:r>
            <w:r w:rsidR="004914D0">
              <w:t xml:space="preserve"> (inklusive Reduktionsfaktor f. Temperatur, Feuchte und pH-Wert)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33F" w:rsidRPr="00460B09" w:rsidRDefault="003A133F" w:rsidP="003221A0">
            <w:pPr>
              <w:snapToGrid w:val="0"/>
              <w:spacing w:before="120" w:after="120"/>
              <w:rPr>
                <w:lang w:val="en-US"/>
              </w:rPr>
            </w:pPr>
            <w:r w:rsidRPr="00460B09">
              <w:fldChar w:fldCharType="begin"/>
            </w:r>
            <w:r w:rsidRPr="00460B09">
              <w:instrText xml:space="preserve"> ADDIN EN.CITE &lt;EndNote&gt;&lt;Cite&gt;&lt;Author&gt;Bernhard-Reversat&lt;/Author&gt;&lt;Year&gt;1999&lt;/Year&gt;&lt;RecNum&gt;125&lt;/RecNum&gt;&lt;DisplayText&gt;(B&lt;s</w:instrText>
            </w:r>
            <w:r w:rsidRPr="00460B09">
              <w:rPr>
                <w:lang w:val="en-US"/>
              </w:rPr>
              <w:instrText>tyle face="smallcaps"&gt;ernhard-&lt;/style&gt;R&lt;style face="smallcaps"&gt;eversat&lt;/style&gt;, 1999)&lt;/DisplayText&gt;&lt;record&gt;&lt;rec-number&gt;125&lt;/rec-number&gt;&lt;foreign-keys&gt;&lt;key app="EN" db-id="wrwsaeeay99zr5e9wzrxerp8zzvs2pfafta5"&gt;125&lt;/key&gt;&lt;/foreign-keys&gt;&lt;ref-type name="Journal Article"&gt;17&lt;/ref-type&gt;&lt;contributors&gt;&lt;authors&gt;&lt;author&gt;Bernhard-Reversat&lt;/author&gt;&lt;/authors&gt;&lt;/contributors&gt;&lt;titles&gt;&lt;title&gt;&lt;style face="normal" font="default" size="100%"&gt;The leaching of &lt;/style&gt;&lt;style face="italic" font="default" size="100%"&gt;Eucalyptus hybrids&lt;/style&gt;&lt;style face="normal" font="default" size="100%"&gt; and &lt;/style&gt;&lt;style face="italic" font="default" size="100%"&gt;Acacia auriculiformis&lt;/style&gt;&lt;style face="normal" font="default" size="100%"&gt; leaf&amp;#xD;litter: laboratory experiments on early decomposition and&amp;#xD;ecological implications in congolese tree plantations&lt;/style&gt;&lt;/title&gt;&lt;secondary-title&gt;Applied soil ecology&lt;/secondary-title&gt;&lt;/titles&gt;&lt;pages&gt;251-261&lt;/pages&gt;&lt;volume&gt;12&lt;/volume&gt;&lt;keywords&gt;&lt;keyword&gt;Tree plantations&lt;/keyword&gt;&lt;keyword&gt;Litter decomposition&lt;/keyword&gt;&lt;keyword&gt;Soluble carbon&lt;/keyword&gt;&lt;keyword&gt;Iron mobilization&lt;/keyword&gt;&lt;keyword&gt;Allelopathy&lt;/keyword&gt;&lt;keyword&gt;Congo&lt;/keyword&gt;&lt;/keywords&gt;&lt;dates&gt;&lt;year&gt;1999&lt;/year&gt;&lt;/dates&gt;&lt;urls&gt;&lt;/urls&gt;&lt;/record&gt;&lt;/Cite&gt;&lt;/EndNote&gt;</w:instrText>
            </w:r>
            <w:r w:rsidRPr="00460B09">
              <w:fldChar w:fldCharType="separate"/>
            </w:r>
            <w:r w:rsidRPr="00460B09">
              <w:rPr>
                <w:noProof/>
                <w:lang w:val="en-US"/>
              </w:rPr>
              <w:t>(</w:t>
            </w:r>
            <w:hyperlink w:anchor="_ENREF_3" w:tooltip="Bernhard-Reversat, 1999 #125" w:history="1">
              <w:r w:rsidR="003221A0" w:rsidRPr="00460B09">
                <w:rPr>
                  <w:noProof/>
                  <w:lang w:val="en-US"/>
                </w:rPr>
                <w:t>B</w:t>
              </w:r>
              <w:r w:rsidR="003221A0" w:rsidRPr="00460B09">
                <w:rPr>
                  <w:smallCaps/>
                  <w:noProof/>
                  <w:lang w:val="en-US"/>
                </w:rPr>
                <w:t>ernhard-</w:t>
              </w:r>
              <w:r w:rsidR="003221A0" w:rsidRPr="00460B09">
                <w:rPr>
                  <w:noProof/>
                  <w:lang w:val="en-US"/>
                </w:rPr>
                <w:t>R</w:t>
              </w:r>
              <w:r w:rsidR="003221A0" w:rsidRPr="00460B09">
                <w:rPr>
                  <w:smallCaps/>
                  <w:noProof/>
                  <w:lang w:val="en-US"/>
                </w:rPr>
                <w:t>eversat</w:t>
              </w:r>
              <w:r w:rsidR="003221A0" w:rsidRPr="00460B09">
                <w:rPr>
                  <w:noProof/>
                  <w:lang w:val="en-US"/>
                </w:rPr>
                <w:t>, 1999</w:t>
              </w:r>
            </w:hyperlink>
            <w:r w:rsidRPr="00460B09">
              <w:rPr>
                <w:noProof/>
                <w:lang w:val="en-US"/>
              </w:rPr>
              <w:t>)</w:t>
            </w:r>
            <w:r w:rsidRPr="00460B09">
              <w:fldChar w:fldCharType="end"/>
            </w:r>
            <w:r w:rsidRPr="00460B09">
              <w:rPr>
                <w:lang w:val="en-US"/>
              </w:rPr>
              <w:br/>
            </w:r>
            <w:r w:rsidRPr="00460B09">
              <w:rPr>
                <w:lang w:val="en-US"/>
              </w:rPr>
              <w:fldChar w:fldCharType="begin"/>
            </w:r>
            <w:r w:rsidRPr="00460B09">
              <w:rPr>
                <w:lang w:val="en-US"/>
              </w:rPr>
              <w:instrText xml:space="preserve"> ADDIN EN.CITE &lt;EndNote&gt;&lt;Cite&gt;&lt;Author&gt;Freier&lt;/Author&gt;&lt;Year&gt;2010&lt;/Year&gt;&lt;RecNum&gt;88&lt;/RecNum&gt;&lt;DisplayText&gt;(F&lt;style face="smallcaps"&gt;reier&lt;/style&gt; et al., 2010)&lt;/DisplayText&gt;&lt;record&gt;&lt;rec-number&gt;88&lt;/rec-number&gt;&lt;foreign-keys&gt;&lt;key app="EN" db-id="wrwsaeeay99zr5e9wzrxerp8zzvs2pfafta5"&gt;88&lt;/key&gt;&lt;/foreign-keys&gt;&lt;ref-type name="Journal Article"&gt;17&lt;/ref-type&gt;&lt;contributors&gt;&lt;authors&gt;&lt;author&gt;Freier, Korbinian P.&lt;/author&gt;&lt;author&gt;Glaser, Bruno&lt;/author&gt;&lt;author&gt;Zech, Wolfgang&lt;/author&gt;&lt;/authors&gt;&lt;/contributors&gt;&lt;titles&gt;&lt;title&gt;&lt;style face="normal" font="default" size="100%"&gt;Mathematical modeling of soil carbon turnover in natural &lt;/style&gt;&lt;style face="italic" font="default" size="100%"&gt;Podocarpus forest&lt;/style&gt;&lt;style face="normal" font="default" size="100%"&gt; and Eucalyptus plantation in Ethiopia using compound specific δ13C analysis&lt;/style&gt;&lt;/title&gt;&lt;secondary-title&gt;Global Change Biology&lt;/secondary-title&gt;&lt;/titles&gt;&lt;pages&gt;1487-1502&lt;/pages&gt;&lt;volume&gt;16&lt;/volume&gt;&lt;number&gt;5&lt;/number&gt;&lt;keywords&gt;&lt;keyword&gt;black carbon&lt;/keyword&gt;&lt;keyword&gt;C dynamics&lt;/keyword&gt;&lt;keyword&gt;deforestation&lt;/keyword&gt;&lt;keyword&gt;mathematical modeling&lt;/keyword&gt;&lt;keyword&gt;mean residence time&lt;/keyword&gt;&lt;keyword&gt;plantation forests&lt;/keyword&gt;&lt;keyword&gt;stable isotope&lt;/keyword&gt;&lt;keyword&gt;sugars&lt;/keyword&gt;&lt;keyword&gt;sustainability&lt;/keyword&gt;&lt;/keywords&gt;&lt;dates&gt;&lt;year&gt;2010&lt;/year&gt;&lt;/dates&gt;&lt;publisher&gt;Blackwell Publishing Ltd&lt;/publisher&gt;&lt;isbn&gt;1365-2486&lt;/isbn&gt;&lt;urls&gt;&lt;related-urls&gt;&lt;url&gt;http://dx.doi.org/10.1111/j.1365-2486.2009.02096.x&lt;/url&gt;&lt;/related-urls&gt;&lt;pdf-urls&gt;&lt;url&gt;file://D:\All_fs\Lit\Article\Freier_2010.pdf&lt;/url&gt;&lt;/pdf-urls&gt;&lt;/urls&gt;&lt;custom1&gt;pdf&lt;/custom1&gt;&lt;electronic-resource-num&gt;10.1111/j.1365-2486.2009.02096.x&lt;/electronic-resource-num&gt;&lt;/record&gt;&lt;/Cite&gt;&lt;/EndNote&gt;</w:instrText>
            </w:r>
            <w:r w:rsidRPr="00460B09">
              <w:rPr>
                <w:lang w:val="en-US"/>
              </w:rPr>
              <w:fldChar w:fldCharType="separate"/>
            </w:r>
            <w:r w:rsidRPr="00460B09">
              <w:rPr>
                <w:noProof/>
                <w:lang w:val="en-US"/>
              </w:rPr>
              <w:t>(</w:t>
            </w:r>
            <w:hyperlink w:anchor="_ENREF_10" w:tooltip="Freier, 2010 #88" w:history="1">
              <w:r w:rsidR="003221A0" w:rsidRPr="00460B09">
                <w:rPr>
                  <w:noProof/>
                  <w:lang w:val="en-US"/>
                </w:rPr>
                <w:t>F</w:t>
              </w:r>
              <w:r w:rsidR="003221A0" w:rsidRPr="00460B09">
                <w:rPr>
                  <w:smallCaps/>
                  <w:noProof/>
                  <w:lang w:val="en-US"/>
                </w:rPr>
                <w:t>reier</w:t>
              </w:r>
              <w:r w:rsidR="003221A0" w:rsidRPr="00460B09">
                <w:rPr>
                  <w:noProof/>
                  <w:lang w:val="en-US"/>
                </w:rPr>
                <w:t xml:space="preserve"> et al., 2010</w:t>
              </w:r>
            </w:hyperlink>
            <w:r w:rsidRPr="00460B09">
              <w:rPr>
                <w:noProof/>
                <w:lang w:val="en-US"/>
              </w:rPr>
              <w:t>)</w:t>
            </w:r>
            <w:r w:rsidRPr="00460B09">
              <w:rPr>
                <w:lang w:val="en-US"/>
              </w:rPr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3A133F" w:rsidRDefault="003A133F" w:rsidP="004914D0">
            <w:pPr>
              <w:snapToGrid w:val="0"/>
              <w:spacing w:before="120" w:after="120"/>
            </w:pPr>
            <w:r w:rsidRPr="003A133F">
              <w:t xml:space="preserve">Annahme: </w:t>
            </w:r>
            <w:r w:rsidR="004914D0">
              <w:t xml:space="preserve">Reduktionsfaktor </w:t>
            </w:r>
            <w:r w:rsidRPr="003A133F">
              <w:t>in 4C ist ca. 0.05</w:t>
            </w:r>
            <w:r w:rsidR="004914D0">
              <w:t xml:space="preserve"> (Auflage) und ca. </w:t>
            </w:r>
            <w:r w:rsidR="00592BB0">
              <w:t>0.</w:t>
            </w:r>
            <w:r w:rsidR="004914D0">
              <w:t>2 f. Mineralboden</w:t>
            </w:r>
            <w:r w:rsidRPr="003A133F">
              <w:br/>
            </w:r>
            <w:r w:rsidRPr="003A133F">
              <w:rPr>
                <w:lang w:val="en-US"/>
              </w:rPr>
              <w:sym w:font="Wingdings" w:char="F0E8"/>
            </w:r>
            <w:r w:rsidRPr="003A133F">
              <w:t xml:space="preserve">Paraemeterwerte zwischen </w:t>
            </w:r>
            <w:r>
              <w:t>0.</w:t>
            </w:r>
            <w:r w:rsidR="004914D0">
              <w:t>05</w:t>
            </w:r>
            <w:r>
              <w:t xml:space="preserve"> und 0.79</w:t>
            </w:r>
          </w:p>
        </w:tc>
      </w:tr>
      <w:tr w:rsidR="00B85954" w:rsidRPr="003A133F" w:rsidTr="006D328D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A133F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914D0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 w:rsidRPr="004914D0">
              <w:t>k_syn_fol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914D0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4914D0"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3A133F" w:rsidRDefault="005E1899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US"/>
              </w:rPr>
            </w:pPr>
            <w:r w:rsidRPr="004914D0">
              <w:rPr>
                <w:color w:val="0000FF"/>
              </w:rPr>
              <w:t>0.</w:t>
            </w:r>
            <w:r>
              <w:rPr>
                <w:color w:val="0000FF"/>
                <w:lang w:val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pacing w:before="120" w:after="120" w:line="360" w:lineRule="auto"/>
              <w:rPr>
                <w:lang w:val="en-GB"/>
              </w:rPr>
            </w:pPr>
            <w:r w:rsidRPr="00DD7F31">
              <w:rPr>
                <w:lang w:val="en-GB"/>
              </w:rPr>
              <w:t>synthesis coefficient of humus from foliage litter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5E1899" w:rsidRDefault="005E1899">
            <w:pPr>
              <w:snapToGrid w:val="0"/>
              <w:spacing w:before="120" w:after="120" w:line="360" w:lineRule="auto"/>
            </w:pPr>
            <w:r w:rsidRPr="005E1899">
              <w:t>als Verhältnis von Litterfall und C_Änderung im Boden geschätzt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5E1899" w:rsidP="003221A0">
            <w:pPr>
              <w:snapToGrid w:val="0"/>
              <w:spacing w:before="120" w:after="120" w:line="360" w:lineRule="auto"/>
              <w:rPr>
                <w:lang w:val="en-US"/>
              </w:rPr>
            </w:pPr>
            <w:r w:rsidRPr="00460B09">
              <w:rPr>
                <w:lang w:val="en-US"/>
              </w:rPr>
              <w:fldChar w:fldCharType="begin"/>
            </w:r>
            <w:r w:rsidRPr="00460B09">
              <w:rPr>
                <w:lang w:val="en-US"/>
              </w:rPr>
              <w:instrText xml:space="preserve"> ADDIN EN.CITE &lt;EndNote&gt;&lt;Cite&gt;&lt;Author&gt;Stape&lt;/Author&gt;&lt;Year&gt;2008&lt;/Year&gt;&lt;RecNum&gt;99&lt;/RecNum&gt;&lt;DisplayText&gt;(S&lt;style face="smallcaps"&gt;tape&lt;/style&gt; et al., 2008)&lt;/DisplayText&gt;&lt;record&gt;&lt;rec-number&gt;99&lt;/rec-number&gt;&lt;foreign-keys&gt;&lt;key app="EN" db-id="wrwsaeeay99zr5e9wzrxerp8zzvs2pfafta5"&gt;99&lt;/key&gt;&lt;/foreign-keys&gt;&lt;ref-type name="Journal Article"&gt;17&lt;/ref-type&gt;&lt;contributors&gt;&lt;authors&gt;&lt;author&gt;Stape, Jose Luiz&lt;/author&gt;&lt;author&gt;Binkley, Dan&lt;/author&gt;&lt;author&gt;Ryan, Michael G.&lt;/author&gt;&lt;/authors&gt;&lt;/contributors&gt;&lt;titles&gt;&lt;title&gt;Production and carbon allocation in a clonal Eucalyptus plantation with water and nutrient manipulations&lt;/title&gt;&lt;secondary-title&gt;Forest Ecology And Management&lt;/secondary-title&gt;&lt;/titles&gt;&lt;pages&gt;920-930&lt;/pages&gt;&lt;volume&gt;255&lt;/volume&gt;&lt;number&gt;3–4&lt;/number&gt;&lt;keywords&gt;&lt;keyword&gt;Eucalyptus production&lt;/keyword&gt;&lt;keyword&gt;Carbon budget&lt;/keyword&gt;&lt;keyword&gt;Carbon allocation&lt;/keyword&gt;&lt;keyword&gt;Resource use efficiency&lt;/keyword&gt;&lt;keyword&gt;Aboveground productivity&lt;/keyword&gt;&lt;keyword&gt;Carbon sequestration&lt;/keyword&gt;&lt;keyword&gt;Belowground allocation&lt;/keyword&gt;&lt;keyword&gt;Soil respiration&lt;/keyword&gt;&lt;keyword&gt;Irrigation&lt;/keyword&gt;&lt;/keywords&gt;&lt;dates&gt;&lt;year&gt;2008&lt;/year&gt;&lt;/dates&gt;&lt;isbn&gt;0378-1127&lt;/isbn&gt;&lt;urls&gt;&lt;related-urls&gt;&lt;url&gt;http://www.sciencedirect.com/science/article/pii/S0378112707007694&lt;/url&gt;&lt;/related-urls&gt;&lt;pdf-urls&gt;&lt;url&gt;file://D:\All_fs\Lit\Article\Stape_2008.pdf&lt;/url&gt;&lt;/pdf-urls&gt;&lt;/urls&gt;&lt;custom1&gt;pdf&lt;/custom1&gt;&lt;electronic-resource-num&gt;http://dx.doi.org/10.1016/j.foreco.2007.09.085&lt;/electronic-resource-num&gt;&lt;/record&gt;&lt;/Cite&gt;&lt;/EndNote&gt;</w:instrText>
            </w:r>
            <w:r w:rsidRPr="00460B09">
              <w:rPr>
                <w:lang w:val="en-US"/>
              </w:rPr>
              <w:fldChar w:fldCharType="separate"/>
            </w:r>
            <w:r w:rsidRPr="00460B09">
              <w:rPr>
                <w:noProof/>
                <w:lang w:val="en-US"/>
              </w:rPr>
              <w:t>(</w:t>
            </w:r>
            <w:hyperlink w:anchor="_ENREF_24" w:tooltip="Stape, 2008 #99" w:history="1">
              <w:r w:rsidR="003221A0" w:rsidRPr="00460B09">
                <w:rPr>
                  <w:noProof/>
                  <w:lang w:val="en-US"/>
                </w:rPr>
                <w:t>S</w:t>
              </w:r>
              <w:r w:rsidR="003221A0" w:rsidRPr="00460B09">
                <w:rPr>
                  <w:smallCaps/>
                  <w:noProof/>
                  <w:lang w:val="en-US"/>
                </w:rPr>
                <w:t>tape</w:t>
              </w:r>
              <w:r w:rsidR="003221A0" w:rsidRPr="00460B09">
                <w:rPr>
                  <w:noProof/>
                  <w:lang w:val="en-US"/>
                </w:rPr>
                <w:t xml:space="preserve"> et al., 2008</w:t>
              </w:r>
            </w:hyperlink>
            <w:r w:rsidRPr="00460B09">
              <w:rPr>
                <w:noProof/>
                <w:lang w:val="en-US"/>
              </w:rPr>
              <w:t>)</w:t>
            </w:r>
            <w:r w:rsidRPr="00460B09">
              <w:rPr>
                <w:lang w:val="en-US"/>
              </w:rPr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3A133F" w:rsidRDefault="00B85954">
            <w:pPr>
              <w:snapToGrid w:val="0"/>
              <w:spacing w:before="120" w:after="120"/>
              <w:rPr>
                <w:lang w:val="en-US"/>
              </w:rPr>
            </w:pPr>
          </w:p>
        </w:tc>
      </w:tr>
      <w:tr w:rsidR="00B85954" w:rsidRPr="0080455A" w:rsidTr="006D328D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A133F" w:rsidRDefault="00B85954">
            <w:pPr>
              <w:snapToGrid w:val="0"/>
              <w:spacing w:before="120" w:after="120" w:line="360" w:lineRule="auto"/>
              <w:jc w:val="center"/>
              <w:rPr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A133F" w:rsidRDefault="00B85954">
            <w:pPr>
              <w:spacing w:before="120" w:after="120" w:line="360" w:lineRule="auto"/>
              <w:jc w:val="center"/>
              <w:rPr>
                <w:color w:val="000000"/>
                <w:lang w:val="en-US"/>
              </w:rPr>
            </w:pPr>
            <w:r w:rsidRPr="003A133F">
              <w:rPr>
                <w:lang w:val="en-US"/>
              </w:rPr>
              <w:t>k_opm_frt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A133F" w:rsidRDefault="00B85954">
            <w:pPr>
              <w:spacing w:before="120" w:after="120" w:line="360" w:lineRule="auto"/>
              <w:jc w:val="center"/>
              <w:rPr>
                <w:color w:val="0000FF"/>
                <w:lang w:val="en-US"/>
              </w:rPr>
            </w:pPr>
            <w:r w:rsidRPr="003A133F">
              <w:rPr>
                <w:color w:val="000000"/>
                <w:lang w:val="en-US"/>
              </w:rPr>
              <w:t>[d</w:t>
            </w:r>
            <w:r w:rsidRPr="003A133F">
              <w:rPr>
                <w:color w:val="000000"/>
                <w:vertAlign w:val="superscript"/>
                <w:lang w:val="en-US"/>
              </w:rPr>
              <w:t>-1</w:t>
            </w:r>
            <w:r w:rsidRPr="003A133F">
              <w:rPr>
                <w:color w:val="000000"/>
                <w:lang w:val="en-US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80455A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US"/>
              </w:rPr>
            </w:pPr>
            <w:r>
              <w:rPr>
                <w:color w:val="0000FF"/>
                <w:lang w:val="en-US"/>
              </w:rPr>
              <w:t>0.01</w:t>
            </w:r>
          </w:p>
          <w:p w:rsidR="0080455A" w:rsidRPr="003A133F" w:rsidRDefault="0080455A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US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pacing w:before="120" w:after="120" w:line="360" w:lineRule="auto"/>
              <w:rPr>
                <w:lang w:val="en-GB"/>
              </w:rPr>
            </w:pPr>
            <w:r w:rsidRPr="00DD7F31">
              <w:rPr>
                <w:lang w:val="en-GB"/>
              </w:rPr>
              <w:t>mineralization constant of fine root litter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592BB0" w:rsidRDefault="00592BB0" w:rsidP="00592BB0">
            <w:pPr>
              <w:snapToGrid w:val="0"/>
              <w:spacing w:before="120" w:after="120" w:line="360" w:lineRule="auto"/>
            </w:pPr>
            <w:r>
              <w:t>Parameter zwischen 0.001 und 0.003 (inklusive Reduktionsfaktor f. Temperatur, Feuchte und pH-Wert)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80455A" w:rsidP="003221A0">
            <w:pPr>
              <w:snapToGrid w:val="0"/>
              <w:spacing w:before="120" w:after="120" w:line="360" w:lineRule="auto"/>
              <w:rPr>
                <w:lang w:val="en-US"/>
              </w:rPr>
            </w:pPr>
            <w:r w:rsidRPr="00460B09">
              <w:rPr>
                <w:lang w:val="en-US"/>
              </w:rPr>
              <w:fldChar w:fldCharType="begin"/>
            </w:r>
            <w:r w:rsidRPr="00460B09">
              <w:rPr>
                <w:lang w:val="en-US"/>
              </w:rPr>
              <w:instrText xml:space="preserve"> ADDIN EN.CITE &lt;EndNote&gt;&lt;Cite&gt;&lt;Author&gt;Mello&lt;/Author&gt;&lt;Year&gt;2007&lt;/Year&gt;&lt;RecNum&gt;126&lt;/RecNum&gt;&lt;DisplayText&gt;(M&lt;style face="smallcaps"&gt;ello&lt;/style&gt; and G&lt;style face="smallcaps"&gt;oncalves&lt;/style&gt;, 2007)&lt;/DisplayText&gt;&lt;record&gt;&lt;rec-number&gt;126&lt;/rec-number&gt;&lt;foreign-keys&gt;&lt;key app="EN" db-id="wrwsaeeay99zr5e9wzrxerp8zzvs2pfafta5"&gt;126&lt;/key&gt;&lt;/foreign-keys&gt;&lt;ref-type name="Journal Article"&gt;17&lt;/ref-type&gt;&lt;contributors&gt;&lt;authors&gt;&lt;author&gt;Mello, S. L. d M.&lt;/author&gt;&lt;author&gt;Goncalves, J. L. d M.&lt;/author&gt;&lt;/authors&gt;&lt;/contributors&gt;&lt;titles&gt;&lt;title&gt;&lt;style face="normal" font="default" size="100%"&gt;Pre- and post-harvest fine root growth in &lt;/style&gt;&lt;style face="italic" font="default" size="100%"&gt;Eucalyptus grandis&lt;/style&gt;&lt;style face="normal" font="default" size="100%"&gt; stands installed in sandy and loamy soils&lt;/style&gt;&lt;/title&gt;&lt;secondary-title&gt;Forest Ecology and Management&lt;/secondary-title&gt;&lt;/titles&gt;&lt;pages&gt;186-195&lt;/pages&gt;&lt;volume&gt;246&lt;/volume&gt;&lt;keywords&gt;&lt;keyword&gt;Fine root dynamics&lt;/keyword&gt;&lt;keyword&gt;Coppice&lt;/keyword&gt;&lt;keyword&gt;Clearcut&lt;/keyword&gt;&lt;keyword&gt;Root system&lt;/keyword&gt;&lt;keyword&gt;Eucalypt&lt;/keyword&gt;&lt;keyword&gt;Brazil&lt;/keyword&gt;&lt;/keywords&gt;&lt;dates&gt;&lt;year&gt;2007&lt;/year&gt;&lt;/dates&gt;&lt;urls&gt;&lt;/urls&gt;&lt;/record&gt;&lt;/Cite&gt;&lt;/EndNote&gt;</w:instrText>
            </w:r>
            <w:r w:rsidRPr="00460B09">
              <w:rPr>
                <w:lang w:val="en-US"/>
              </w:rPr>
              <w:fldChar w:fldCharType="separate"/>
            </w:r>
            <w:r w:rsidRPr="00460B09">
              <w:rPr>
                <w:noProof/>
                <w:lang w:val="en-US"/>
              </w:rPr>
              <w:t>(</w:t>
            </w:r>
            <w:hyperlink w:anchor="_ENREF_13" w:tooltip="Mello, 2007 #126" w:history="1">
              <w:r w:rsidR="003221A0" w:rsidRPr="00460B09">
                <w:rPr>
                  <w:noProof/>
                  <w:lang w:val="en-US"/>
                </w:rPr>
                <w:t>M</w:t>
              </w:r>
              <w:r w:rsidR="003221A0" w:rsidRPr="00460B09">
                <w:rPr>
                  <w:smallCaps/>
                  <w:noProof/>
                  <w:lang w:val="en-US"/>
                </w:rPr>
                <w:t>ello</w:t>
              </w:r>
              <w:r w:rsidR="003221A0" w:rsidRPr="00460B09">
                <w:rPr>
                  <w:noProof/>
                  <w:lang w:val="en-US"/>
                </w:rPr>
                <w:t xml:space="preserve"> and G</w:t>
              </w:r>
              <w:r w:rsidR="003221A0" w:rsidRPr="00460B09">
                <w:rPr>
                  <w:smallCaps/>
                  <w:noProof/>
                  <w:lang w:val="en-US"/>
                </w:rPr>
                <w:t>oncalves</w:t>
              </w:r>
              <w:r w:rsidR="003221A0" w:rsidRPr="00460B09">
                <w:rPr>
                  <w:noProof/>
                  <w:lang w:val="en-US"/>
                </w:rPr>
                <w:t>, 2007</w:t>
              </w:r>
            </w:hyperlink>
            <w:r w:rsidRPr="00460B09">
              <w:rPr>
                <w:noProof/>
                <w:lang w:val="en-US"/>
              </w:rPr>
              <w:t>)</w:t>
            </w:r>
            <w:r w:rsidRPr="00460B09">
              <w:rPr>
                <w:lang w:val="en-US"/>
              </w:rPr>
              <w:fldChar w:fldCharType="end"/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92BB0" w:rsidRPr="00592BB0" w:rsidRDefault="00592BB0" w:rsidP="00592BB0">
            <w:pPr>
              <w:snapToGrid w:val="0"/>
              <w:spacing w:before="120" w:after="120"/>
            </w:pPr>
            <w:r>
              <w:t>(s. k_opm_fol)</w:t>
            </w:r>
          </w:p>
          <w:p w:rsidR="00B85954" w:rsidRPr="0080455A" w:rsidRDefault="0080455A" w:rsidP="00592BB0">
            <w:pPr>
              <w:snapToGrid w:val="0"/>
              <w:spacing w:before="120" w:after="120"/>
            </w:pPr>
            <w:r>
              <w:t xml:space="preserve">Reduktionsfaktor </w:t>
            </w:r>
            <w:r w:rsidR="00592BB0" w:rsidRPr="008972D3">
              <w:t>in 4C ist ca. 0.05</w:t>
            </w:r>
            <w:r w:rsidR="00592BB0">
              <w:t xml:space="preserve"> (Auflage) und ca. 0.2 f. Mineralboden</w:t>
            </w:r>
            <w:r w:rsidR="00592BB0" w:rsidRPr="008972D3">
              <w:br/>
            </w:r>
            <w:r w:rsidR="00592BB0">
              <w:t xml:space="preserve"> </w:t>
            </w:r>
            <w:r w:rsidR="00592BB0">
              <w:sym w:font="Wingdings" w:char="F0E8"/>
            </w:r>
            <w:r>
              <w:t xml:space="preserve"> Werte zwischen 0.01 und 0.03 </w:t>
            </w:r>
          </w:p>
        </w:tc>
      </w:tr>
      <w:tr w:rsidR="00B85954" w:rsidRPr="0080455A" w:rsidTr="006D328D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0455A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0455A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 w:rsidRPr="0080455A">
              <w:t>k_syn_frt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0455A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80455A"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80455A" w:rsidRDefault="0080455A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 w:rsidRPr="0080455A">
              <w:rPr>
                <w:color w:val="0000FF"/>
              </w:rPr>
              <w:t>0.3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071702" w:rsidRDefault="00B85954">
            <w:pPr>
              <w:spacing w:before="120" w:after="120" w:line="360" w:lineRule="auto"/>
              <w:rPr>
                <w:lang w:val="en-US"/>
              </w:rPr>
            </w:pPr>
            <w:r w:rsidRPr="00071702">
              <w:rPr>
                <w:lang w:val="en-US"/>
              </w:rPr>
              <w:t>synthesis coefficient of humus from fine root litter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0455A" w:rsidRDefault="00B85954">
            <w:pPr>
              <w:snapToGrid w:val="0"/>
              <w:spacing w:before="120" w:after="120" w:line="360" w:lineRule="auto"/>
            </w:pPr>
            <w:r w:rsidRPr="0080455A">
              <w:t>Noch einzutragen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80455A">
            <w:pPr>
              <w:snapToGrid w:val="0"/>
              <w:spacing w:before="120" w:after="120" w:line="360" w:lineRule="auto"/>
            </w:pPr>
            <w:r w:rsidRPr="00460B09"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80455A" w:rsidRDefault="00B85954">
            <w:pPr>
              <w:snapToGrid w:val="0"/>
              <w:spacing w:before="120" w:after="120"/>
            </w:pPr>
          </w:p>
        </w:tc>
      </w:tr>
      <w:tr w:rsidR="00B85954" w:rsidRPr="00A57788" w:rsidTr="006D328D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0455A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0455A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 w:rsidRPr="0080455A">
              <w:t>k_opm_stem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A133F" w:rsidRDefault="00B85954">
            <w:pPr>
              <w:spacing w:before="120" w:after="120" w:line="360" w:lineRule="auto"/>
              <w:jc w:val="center"/>
              <w:rPr>
                <w:color w:val="0000FF"/>
                <w:lang w:val="en-US"/>
              </w:rPr>
            </w:pPr>
            <w:r w:rsidRPr="0080455A">
              <w:rPr>
                <w:color w:val="000000"/>
              </w:rPr>
              <w:t>[d</w:t>
            </w:r>
            <w:r w:rsidRPr="0080455A">
              <w:rPr>
                <w:color w:val="000000"/>
                <w:vertAlign w:val="superscript"/>
              </w:rPr>
              <w:t>-</w:t>
            </w:r>
            <w:r w:rsidRPr="003A133F">
              <w:rPr>
                <w:color w:val="000000"/>
                <w:vertAlign w:val="superscript"/>
                <w:lang w:val="en-US"/>
              </w:rPr>
              <w:t>1</w:t>
            </w:r>
            <w:r w:rsidRPr="003A133F">
              <w:rPr>
                <w:color w:val="000000"/>
                <w:lang w:val="en-US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3A133F" w:rsidRDefault="00A57788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US"/>
              </w:rPr>
            </w:pPr>
            <w:r w:rsidRPr="00A57788">
              <w:rPr>
                <w:color w:val="0000FF"/>
                <w:lang w:val="en-US"/>
              </w:rPr>
              <w:t>0.0005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pacing w:before="120" w:after="120" w:line="360" w:lineRule="auto"/>
              <w:rPr>
                <w:color w:val="FF0000"/>
                <w:lang w:val="en-GB"/>
              </w:rPr>
            </w:pPr>
            <w:r w:rsidRPr="00DD7F31">
              <w:rPr>
                <w:lang w:val="en-GB"/>
              </w:rPr>
              <w:t>mineralization constant of stem wood litter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A57788" w:rsidRDefault="00B85954">
            <w:pPr>
              <w:spacing w:before="120" w:after="120" w:line="360" w:lineRule="auto"/>
              <w:rPr>
                <w:color w:val="000000"/>
              </w:rPr>
            </w:pPr>
            <w:r w:rsidRPr="00A57788">
              <w:rPr>
                <w:color w:val="000000"/>
              </w:rPr>
              <w:t>Nicht wichtig</w:t>
            </w:r>
            <w:r w:rsidR="00A57788" w:rsidRPr="00A57788">
              <w:rPr>
                <w:color w:val="000000"/>
              </w:rPr>
              <w:t xml:space="preserve"> für Eucalyptus-Plantagen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A57788">
            <w:pPr>
              <w:snapToGrid w:val="0"/>
              <w:spacing w:before="120" w:after="120" w:line="360" w:lineRule="auto"/>
            </w:pPr>
            <w:r w:rsidRPr="00460B09"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A57788" w:rsidRDefault="00B85954">
            <w:pPr>
              <w:snapToGrid w:val="0"/>
              <w:spacing w:before="120" w:after="120"/>
              <w:rPr>
                <w:color w:val="008000"/>
              </w:rPr>
            </w:pPr>
          </w:p>
        </w:tc>
      </w:tr>
      <w:tr w:rsidR="00B85954" w:rsidRPr="00A57788" w:rsidTr="006D328D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A57788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A133F" w:rsidRDefault="00B85954">
            <w:pPr>
              <w:spacing w:before="120" w:after="120" w:line="360" w:lineRule="auto"/>
              <w:jc w:val="center"/>
              <w:rPr>
                <w:color w:val="000000"/>
                <w:lang w:val="en-US"/>
              </w:rPr>
            </w:pPr>
            <w:r w:rsidRPr="003A133F">
              <w:rPr>
                <w:lang w:val="en-US"/>
              </w:rPr>
              <w:t>k_syn_stem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A133F" w:rsidRDefault="00B85954">
            <w:pPr>
              <w:spacing w:before="120" w:after="120" w:line="360" w:lineRule="auto"/>
              <w:jc w:val="center"/>
              <w:rPr>
                <w:color w:val="0000FF"/>
                <w:lang w:val="en-US"/>
              </w:rPr>
            </w:pPr>
            <w:r w:rsidRPr="003A133F">
              <w:rPr>
                <w:color w:val="000000"/>
                <w:lang w:val="en-US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3A133F" w:rsidRDefault="00A57788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US"/>
              </w:rPr>
            </w:pPr>
            <w:r w:rsidRPr="00A57788">
              <w:rPr>
                <w:color w:val="0000FF"/>
                <w:lang w:val="en-US"/>
              </w:rPr>
              <w:t>0.1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pacing w:before="120" w:after="120" w:line="360" w:lineRule="auto"/>
              <w:rPr>
                <w:color w:val="FF0000"/>
                <w:lang w:val="en-GB"/>
              </w:rPr>
            </w:pPr>
            <w:r w:rsidRPr="00DD7F31">
              <w:rPr>
                <w:lang w:val="en-GB"/>
              </w:rPr>
              <w:t>synthesis coefficient of humus from stem wood litter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A57788" w:rsidRDefault="00B85954">
            <w:pPr>
              <w:spacing w:before="120" w:after="120" w:line="360" w:lineRule="auto"/>
              <w:rPr>
                <w:color w:val="000000"/>
              </w:rPr>
            </w:pPr>
            <w:r w:rsidRPr="00A57788">
              <w:rPr>
                <w:color w:val="000000"/>
              </w:rPr>
              <w:t>Nicht wichtig</w:t>
            </w:r>
            <w:r w:rsidR="00A57788" w:rsidRPr="00A57788">
              <w:rPr>
                <w:color w:val="000000"/>
              </w:rPr>
              <w:t xml:space="preserve"> </w:t>
            </w:r>
            <w:r w:rsidR="00A57788" w:rsidRPr="008972D3">
              <w:rPr>
                <w:color w:val="000000"/>
              </w:rPr>
              <w:t>für Eucalyptus-Plantagen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A57788">
            <w:pPr>
              <w:snapToGrid w:val="0"/>
              <w:spacing w:before="120" w:after="120" w:line="360" w:lineRule="auto"/>
            </w:pPr>
            <w:r w:rsidRPr="00460B09"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A57788" w:rsidRDefault="00B85954">
            <w:pPr>
              <w:snapToGrid w:val="0"/>
              <w:spacing w:before="120" w:after="120"/>
            </w:pPr>
          </w:p>
        </w:tc>
      </w:tr>
      <w:tr w:rsidR="00B85954" w:rsidRPr="002145D2" w:rsidTr="006D328D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A57788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A133F" w:rsidRDefault="00B85954">
            <w:pPr>
              <w:spacing w:before="120" w:after="120" w:line="360" w:lineRule="auto"/>
              <w:jc w:val="center"/>
              <w:rPr>
                <w:color w:val="000000"/>
                <w:lang w:val="en-US"/>
              </w:rPr>
            </w:pPr>
            <w:r w:rsidRPr="003A133F">
              <w:rPr>
                <w:lang w:val="en-US"/>
              </w:rPr>
              <w:t>k_opm_crt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3A133F" w:rsidRDefault="00B85954">
            <w:pPr>
              <w:spacing w:before="120" w:after="120" w:line="360" w:lineRule="auto"/>
              <w:jc w:val="center"/>
              <w:rPr>
                <w:color w:val="0000FF"/>
                <w:lang w:val="en-US"/>
              </w:rPr>
            </w:pPr>
            <w:r w:rsidRPr="003A133F">
              <w:rPr>
                <w:color w:val="000000"/>
                <w:lang w:val="en-US"/>
              </w:rPr>
              <w:t>[d</w:t>
            </w:r>
            <w:r w:rsidRPr="003A133F">
              <w:rPr>
                <w:color w:val="000000"/>
                <w:vertAlign w:val="superscript"/>
                <w:lang w:val="en-US"/>
              </w:rPr>
              <w:t>-1</w:t>
            </w:r>
            <w:r w:rsidRPr="003A133F">
              <w:rPr>
                <w:color w:val="000000"/>
                <w:lang w:val="en-US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3A133F" w:rsidRDefault="00A57788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US"/>
              </w:rPr>
            </w:pPr>
            <w:r w:rsidRPr="00A57788">
              <w:rPr>
                <w:color w:val="0000FF"/>
                <w:lang w:val="en-US"/>
              </w:rPr>
              <w:t>0.0009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pacing w:before="120" w:after="120" w:line="360" w:lineRule="auto"/>
              <w:rPr>
                <w:lang w:val="en-GB"/>
              </w:rPr>
            </w:pPr>
            <w:r w:rsidRPr="00DD7F31">
              <w:rPr>
                <w:lang w:val="en-GB"/>
              </w:rPr>
              <w:t>mineralization constant of twigs, branches and coarse root litter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071702" w:rsidRDefault="00B85954">
            <w:pPr>
              <w:snapToGrid w:val="0"/>
              <w:spacing w:before="120" w:after="120" w:line="360" w:lineRule="auto"/>
              <w:rPr>
                <w:lang w:val="en-US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A57788">
            <w:pPr>
              <w:snapToGrid w:val="0"/>
              <w:spacing w:before="120" w:after="120" w:line="360" w:lineRule="auto"/>
            </w:pPr>
            <w:r w:rsidRPr="00460B09"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2145D2" w:rsidRDefault="00B85954">
            <w:pPr>
              <w:snapToGrid w:val="0"/>
              <w:spacing w:before="120" w:after="120"/>
            </w:pPr>
          </w:p>
        </w:tc>
      </w:tr>
      <w:tr w:rsidR="00B85954" w:rsidRPr="002145D2" w:rsidTr="006D328D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2145D2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2145D2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 w:rsidRPr="002145D2">
              <w:t>k_syn_crt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2145D2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2145D2"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2145D2" w:rsidRDefault="00A57788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DD7F31" w:rsidRDefault="00B85954">
            <w:pPr>
              <w:spacing w:before="120" w:after="120" w:line="360" w:lineRule="auto"/>
              <w:rPr>
                <w:lang w:val="en-GB"/>
              </w:rPr>
            </w:pPr>
            <w:r w:rsidRPr="00DD7F31">
              <w:rPr>
                <w:lang w:val="en-GB"/>
              </w:rPr>
              <w:t>synthesis coefficient of humus from stem wood litter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071702" w:rsidRDefault="00B85954">
            <w:pPr>
              <w:snapToGrid w:val="0"/>
              <w:spacing w:before="120" w:after="120" w:line="360" w:lineRule="auto"/>
              <w:rPr>
                <w:lang w:val="en-US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A57788">
            <w:pPr>
              <w:snapToGrid w:val="0"/>
              <w:spacing w:before="120" w:after="120" w:line="360" w:lineRule="auto"/>
            </w:pPr>
            <w:r w:rsidRPr="00460B09"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2145D2" w:rsidRDefault="00B85954">
            <w:pPr>
              <w:snapToGrid w:val="0"/>
              <w:spacing w:before="120" w:after="120"/>
            </w:pPr>
          </w:p>
        </w:tc>
      </w:tr>
      <w:tr w:rsidR="00B85954" w:rsidRPr="00881658" w:rsidTr="006D328D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2145D2" w:rsidRDefault="00B85954">
            <w:pPr>
              <w:snapToGrid w:val="0"/>
              <w:spacing w:before="120" w:after="120" w:line="360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2145D2" w:rsidRDefault="00B85954">
            <w:pPr>
              <w:spacing w:before="120" w:after="120" w:line="360" w:lineRule="auto"/>
              <w:jc w:val="center"/>
              <w:rPr>
                <w:color w:val="000000"/>
              </w:rPr>
            </w:pPr>
            <w:r w:rsidRPr="002145D2">
              <w:t>k_opm_tbc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2145D2" w:rsidRDefault="00B85954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2145D2">
              <w:rPr>
                <w:color w:val="000000"/>
              </w:rPr>
              <w:t>[d</w:t>
            </w:r>
            <w:r w:rsidRPr="002145D2">
              <w:rPr>
                <w:color w:val="000000"/>
                <w:vertAlign w:val="superscript"/>
              </w:rPr>
              <w:t>-1</w:t>
            </w:r>
            <w:r w:rsidRPr="002145D2"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Pr="002145D2" w:rsidRDefault="00A57788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</w:rPr>
            </w:pPr>
            <w:r w:rsidRPr="00A57788">
              <w:rPr>
                <w:color w:val="0000FF"/>
              </w:rPr>
              <w:t>0.0009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pacing w:before="120" w:after="120" w:line="360" w:lineRule="auto"/>
              <w:rPr>
                <w:lang w:val="en-GB"/>
              </w:rPr>
            </w:pPr>
            <w:r w:rsidRPr="003C37D4">
              <w:rPr>
                <w:lang w:val="en-GB"/>
              </w:rPr>
              <w:t xml:space="preserve">mineralization constant of </w:t>
            </w:r>
            <w:r>
              <w:rPr>
                <w:lang w:val="en-GB"/>
              </w:rPr>
              <w:t>twigs, branches and coarse root litter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A57788">
            <w:pPr>
              <w:snapToGrid w:val="0"/>
              <w:spacing w:before="120" w:after="120" w:line="360" w:lineRule="auto"/>
              <w:rPr>
                <w:lang w:val="en-GB"/>
              </w:rPr>
            </w:pPr>
            <w:r w:rsidRPr="00460B09"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napToGrid w:val="0"/>
              <w:spacing w:before="120" w:after="120"/>
              <w:rPr>
                <w:lang w:val="en-GB"/>
              </w:rPr>
            </w:pPr>
          </w:p>
        </w:tc>
      </w:tr>
      <w:tr w:rsidR="00B85954" w:rsidRPr="00881658" w:rsidTr="006D328D">
        <w:trPr>
          <w:trHeight w:val="315"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napToGrid w:val="0"/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lang w:val="en-GB"/>
              </w:rPr>
              <w:t>k_syn_tbc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Default="00B85954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00"/>
                <w:lang w:val="en-GB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B85954" w:rsidRDefault="00A57788" w:rsidP="00460B09">
            <w:pPr>
              <w:snapToGrid w:val="0"/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0.8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synthesis coefficient of humus from twigs, branches and coarse root litter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napToGrid w:val="0"/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5954" w:rsidRPr="00460B09" w:rsidRDefault="00A57788">
            <w:pPr>
              <w:snapToGrid w:val="0"/>
              <w:spacing w:before="120" w:after="120" w:line="360" w:lineRule="auto"/>
              <w:rPr>
                <w:lang w:val="en-GB"/>
              </w:rPr>
            </w:pPr>
            <w:r w:rsidRPr="00460B09">
              <w:t>Analogie zu Birke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5954" w:rsidRPr="00881658" w:rsidRDefault="00B85954">
            <w:pPr>
              <w:snapToGrid w:val="0"/>
              <w:spacing w:before="120" w:after="120"/>
              <w:rPr>
                <w:lang w:val="en-GB"/>
              </w:rPr>
            </w:pPr>
          </w:p>
        </w:tc>
      </w:tr>
    </w:tbl>
    <w:p w:rsidR="00F83D7C" w:rsidRDefault="00F83D7C" w:rsidP="003221A0">
      <w:pPr>
        <w:pStyle w:val="Body"/>
        <w:ind w:left="720" w:hanging="720"/>
      </w:pPr>
    </w:p>
    <w:p w:rsidR="00F83D7C" w:rsidRDefault="00F83D7C" w:rsidP="003221A0">
      <w:pPr>
        <w:pStyle w:val="Body"/>
        <w:ind w:left="720" w:hanging="720"/>
      </w:pPr>
    </w:p>
    <w:p w:rsidR="00F83D7C" w:rsidRPr="00F83D7C" w:rsidRDefault="00F83D7C" w:rsidP="003221A0">
      <w:pPr>
        <w:pStyle w:val="Body"/>
        <w:ind w:left="720" w:hanging="720"/>
        <w:rPr>
          <w:rFonts w:ascii="Arial" w:hAnsi="Arial" w:cs="Arial"/>
          <w:sz w:val="28"/>
          <w:szCs w:val="28"/>
        </w:rPr>
      </w:pPr>
      <w:r w:rsidRPr="00F83D7C">
        <w:rPr>
          <w:rFonts w:ascii="Arial" w:hAnsi="Arial" w:cs="Arial"/>
          <w:sz w:val="28"/>
          <w:szCs w:val="28"/>
        </w:rPr>
        <w:t>Referenzen</w:t>
      </w:r>
    </w:p>
    <w:p w:rsidR="003221A0" w:rsidRPr="003221A0" w:rsidRDefault="002145D2" w:rsidP="003221A0">
      <w:pPr>
        <w:pStyle w:val="Body"/>
        <w:ind w:left="720" w:hanging="720"/>
        <w:rPr>
          <w:noProof/>
          <w:lang w:val="en-GB"/>
        </w:rPr>
      </w:pPr>
      <w:r>
        <w:fldChar w:fldCharType="begin"/>
      </w:r>
      <w:r w:rsidRPr="002145D2">
        <w:rPr>
          <w:lang w:val="en-GB"/>
        </w:rPr>
        <w:instrText xml:space="preserve"> ADDIN EN.REFLIST </w:instrText>
      </w:r>
      <w:r>
        <w:fldChar w:fldCharType="separate"/>
      </w:r>
      <w:bookmarkStart w:id="7" w:name="_ENREF_1"/>
      <w:r w:rsidR="003221A0" w:rsidRPr="003221A0">
        <w:rPr>
          <w:noProof/>
          <w:lang w:val="en-GB"/>
        </w:rPr>
        <w:t>B</w:t>
      </w:r>
      <w:r w:rsidR="003221A0" w:rsidRPr="003221A0">
        <w:rPr>
          <w:smallCaps/>
          <w:noProof/>
          <w:lang w:val="en-GB"/>
        </w:rPr>
        <w:t xml:space="preserve">attaglia, </w:t>
      </w:r>
      <w:r w:rsidR="003221A0" w:rsidRPr="003221A0">
        <w:rPr>
          <w:noProof/>
          <w:lang w:val="en-GB"/>
        </w:rPr>
        <w:t>M., P. S</w:t>
      </w:r>
      <w:r w:rsidR="003221A0" w:rsidRPr="003221A0">
        <w:rPr>
          <w:smallCaps/>
          <w:noProof/>
          <w:lang w:val="en-GB"/>
        </w:rPr>
        <w:t>ands</w:t>
      </w:r>
      <w:r w:rsidR="003221A0" w:rsidRPr="003221A0">
        <w:rPr>
          <w:noProof/>
          <w:lang w:val="en-GB"/>
        </w:rPr>
        <w:t xml:space="preserve">, 1997: Modelling Site Productivity of </w:t>
      </w:r>
      <w:r w:rsidR="003221A0" w:rsidRPr="003221A0">
        <w:rPr>
          <w:i/>
          <w:noProof/>
          <w:lang w:val="en-GB"/>
        </w:rPr>
        <w:t xml:space="preserve">Eucalyptus globulus </w:t>
      </w:r>
      <w:r w:rsidR="003221A0" w:rsidRPr="003221A0">
        <w:rPr>
          <w:noProof/>
          <w:lang w:val="en-GB"/>
        </w:rPr>
        <w:t xml:space="preserve">in Response to Climatic and Site Factors. -- Australian Journal of Plant Physiology </w:t>
      </w:r>
      <w:r w:rsidR="003221A0" w:rsidRPr="003221A0">
        <w:rPr>
          <w:b/>
          <w:noProof/>
          <w:lang w:val="en-GB"/>
        </w:rPr>
        <w:t>24</w:t>
      </w:r>
      <w:r w:rsidR="003221A0" w:rsidRPr="003221A0">
        <w:rPr>
          <w:noProof/>
          <w:lang w:val="en-GB"/>
        </w:rPr>
        <w:t>, 831-850.</w:t>
      </w:r>
      <w:bookmarkEnd w:id="7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8" w:name="_ENREF_2"/>
      <w:r w:rsidRPr="003221A0">
        <w:rPr>
          <w:noProof/>
          <w:lang w:val="en-GB"/>
        </w:rPr>
        <w:t>B</w:t>
      </w:r>
      <w:r w:rsidRPr="003221A0">
        <w:rPr>
          <w:smallCaps/>
          <w:noProof/>
          <w:lang w:val="en-GB"/>
        </w:rPr>
        <w:t xml:space="preserve">attaglia, </w:t>
      </w:r>
      <w:r w:rsidRPr="003221A0">
        <w:rPr>
          <w:noProof/>
          <w:lang w:val="en-GB"/>
        </w:rPr>
        <w:t>M., P. S</w:t>
      </w:r>
      <w:r w:rsidRPr="003221A0">
        <w:rPr>
          <w:smallCaps/>
          <w:noProof/>
          <w:lang w:val="en-GB"/>
        </w:rPr>
        <w:t>ands</w:t>
      </w:r>
      <w:r w:rsidRPr="003221A0">
        <w:rPr>
          <w:noProof/>
          <w:lang w:val="en-GB"/>
        </w:rPr>
        <w:t>, D. W</w:t>
      </w:r>
      <w:r w:rsidRPr="003221A0">
        <w:rPr>
          <w:smallCaps/>
          <w:noProof/>
          <w:lang w:val="en-GB"/>
        </w:rPr>
        <w:t>hite</w:t>
      </w:r>
      <w:r w:rsidRPr="003221A0">
        <w:rPr>
          <w:noProof/>
          <w:lang w:val="en-GB"/>
        </w:rPr>
        <w:t>, D. M</w:t>
      </w:r>
      <w:r w:rsidRPr="003221A0">
        <w:rPr>
          <w:smallCaps/>
          <w:noProof/>
          <w:lang w:val="en-GB"/>
        </w:rPr>
        <w:t>ummery</w:t>
      </w:r>
      <w:r w:rsidRPr="003221A0">
        <w:rPr>
          <w:noProof/>
          <w:lang w:val="en-GB"/>
        </w:rPr>
        <w:t xml:space="preserve">, 2004: CABALA: a linked carbon, water and nitrogen model of forest growth for silvicultural decision support. -- Forest Ecology and Management </w:t>
      </w:r>
      <w:r w:rsidRPr="003221A0">
        <w:rPr>
          <w:b/>
          <w:noProof/>
          <w:lang w:val="en-GB"/>
        </w:rPr>
        <w:t>193</w:t>
      </w:r>
      <w:r w:rsidRPr="003221A0">
        <w:rPr>
          <w:noProof/>
          <w:lang w:val="en-GB"/>
        </w:rPr>
        <w:t>, 251-282.</w:t>
      </w:r>
      <w:bookmarkEnd w:id="8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9" w:name="_ENREF_3"/>
      <w:r w:rsidRPr="003221A0">
        <w:rPr>
          <w:noProof/>
          <w:lang w:val="en-GB"/>
        </w:rPr>
        <w:t>B</w:t>
      </w:r>
      <w:r w:rsidRPr="003221A0">
        <w:rPr>
          <w:smallCaps/>
          <w:noProof/>
          <w:lang w:val="en-GB"/>
        </w:rPr>
        <w:t>ernhard-</w:t>
      </w:r>
      <w:r w:rsidRPr="003221A0">
        <w:rPr>
          <w:noProof/>
          <w:lang w:val="en-GB"/>
        </w:rPr>
        <w:t>R</w:t>
      </w:r>
      <w:r w:rsidRPr="003221A0">
        <w:rPr>
          <w:smallCaps/>
          <w:noProof/>
          <w:lang w:val="en-GB"/>
        </w:rPr>
        <w:t>eversat</w:t>
      </w:r>
      <w:r w:rsidRPr="003221A0">
        <w:rPr>
          <w:noProof/>
          <w:lang w:val="en-GB"/>
        </w:rPr>
        <w:t xml:space="preserve">, 1999: The leaching of </w:t>
      </w:r>
      <w:r w:rsidRPr="003221A0">
        <w:rPr>
          <w:i/>
          <w:noProof/>
          <w:lang w:val="en-GB"/>
        </w:rPr>
        <w:t>Eucalyptus hybrids</w:t>
      </w:r>
      <w:r w:rsidRPr="003221A0">
        <w:rPr>
          <w:noProof/>
          <w:lang w:val="en-GB"/>
        </w:rPr>
        <w:t xml:space="preserve"> and </w:t>
      </w:r>
      <w:r w:rsidRPr="003221A0">
        <w:rPr>
          <w:i/>
          <w:noProof/>
          <w:lang w:val="en-GB"/>
        </w:rPr>
        <w:t>Acacia auriculiformis</w:t>
      </w:r>
      <w:r w:rsidRPr="003221A0">
        <w:rPr>
          <w:noProof/>
          <w:lang w:val="en-GB"/>
        </w:rPr>
        <w:t xml:space="preserve"> leaf</w:t>
      </w:r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r w:rsidRPr="003221A0">
        <w:rPr>
          <w:noProof/>
          <w:lang w:val="en-GB"/>
        </w:rPr>
        <w:t>litter: laboratory experiments on early decomposition and</w:t>
      </w:r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r w:rsidRPr="003221A0">
        <w:rPr>
          <w:noProof/>
          <w:lang w:val="en-GB"/>
        </w:rPr>
        <w:t xml:space="preserve">ecological implications in congolese tree plantations. -- Applied soil ecology </w:t>
      </w:r>
      <w:r w:rsidRPr="003221A0">
        <w:rPr>
          <w:b/>
          <w:noProof/>
          <w:lang w:val="en-GB"/>
        </w:rPr>
        <w:t>12</w:t>
      </w:r>
      <w:r w:rsidRPr="003221A0">
        <w:rPr>
          <w:noProof/>
          <w:lang w:val="en-GB"/>
        </w:rPr>
        <w:t>, 251-261.</w:t>
      </w:r>
      <w:bookmarkEnd w:id="9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10" w:name="_ENREF_4"/>
      <w:r w:rsidRPr="003221A0">
        <w:rPr>
          <w:noProof/>
          <w:lang w:val="en-GB"/>
        </w:rPr>
        <w:t>B</w:t>
      </w:r>
      <w:r w:rsidRPr="003221A0">
        <w:rPr>
          <w:smallCaps/>
          <w:noProof/>
          <w:lang w:val="en-GB"/>
        </w:rPr>
        <w:t xml:space="preserve">irk, </w:t>
      </w:r>
      <w:r w:rsidRPr="003221A0">
        <w:rPr>
          <w:noProof/>
          <w:lang w:val="en-GB"/>
        </w:rPr>
        <w:t>E., J. T</w:t>
      </w:r>
      <w:r w:rsidRPr="003221A0">
        <w:rPr>
          <w:smallCaps/>
          <w:noProof/>
          <w:lang w:val="en-GB"/>
        </w:rPr>
        <w:t>urner</w:t>
      </w:r>
      <w:r w:rsidRPr="003221A0">
        <w:rPr>
          <w:noProof/>
          <w:lang w:val="en-GB"/>
        </w:rPr>
        <w:t>, 1992: Response of flooded gum (</w:t>
      </w:r>
      <w:r w:rsidRPr="003221A0">
        <w:rPr>
          <w:i/>
          <w:noProof/>
          <w:lang w:val="en-GB"/>
        </w:rPr>
        <w:t>E. grandis</w:t>
      </w:r>
      <w:r w:rsidRPr="003221A0">
        <w:rPr>
          <w:noProof/>
          <w:lang w:val="en-GB"/>
        </w:rPr>
        <w:t xml:space="preserve">) to intensive cultural treatments: biomass and nutrient content of eucalypt plantations and native forests. -- Forest Ecology and Management  </w:t>
      </w:r>
      <w:r w:rsidRPr="003221A0">
        <w:rPr>
          <w:b/>
          <w:noProof/>
          <w:lang w:val="en-GB"/>
        </w:rPr>
        <w:t>47</w:t>
      </w:r>
      <w:r w:rsidRPr="003221A0">
        <w:rPr>
          <w:noProof/>
          <w:lang w:val="en-GB"/>
        </w:rPr>
        <w:t>, 1-28.</w:t>
      </w:r>
      <w:bookmarkEnd w:id="10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11" w:name="_ENREF_5"/>
      <w:r w:rsidRPr="003221A0">
        <w:rPr>
          <w:noProof/>
          <w:lang w:val="en-GB"/>
        </w:rPr>
        <w:t>B</w:t>
      </w:r>
      <w:r w:rsidRPr="003221A0">
        <w:rPr>
          <w:smallCaps/>
          <w:noProof/>
          <w:lang w:val="en-GB"/>
        </w:rPr>
        <w:t xml:space="preserve">orges </w:t>
      </w:r>
      <w:r w:rsidRPr="003221A0">
        <w:rPr>
          <w:noProof/>
          <w:lang w:val="en-GB"/>
        </w:rPr>
        <w:t>S</w:t>
      </w:r>
      <w:r w:rsidRPr="003221A0">
        <w:rPr>
          <w:smallCaps/>
          <w:noProof/>
          <w:lang w:val="en-GB"/>
        </w:rPr>
        <w:t xml:space="preserve">ilva, </w:t>
      </w:r>
      <w:r w:rsidRPr="003221A0">
        <w:rPr>
          <w:noProof/>
          <w:lang w:val="en-GB"/>
        </w:rPr>
        <w:t>J., J. C. L</w:t>
      </w:r>
      <w:r w:rsidRPr="003221A0">
        <w:rPr>
          <w:smallCaps/>
          <w:noProof/>
          <w:lang w:val="en-GB"/>
        </w:rPr>
        <w:t xml:space="preserve">ima </w:t>
      </w:r>
      <w:r w:rsidRPr="003221A0">
        <w:rPr>
          <w:noProof/>
          <w:lang w:val="en-GB"/>
        </w:rPr>
        <w:t>N</w:t>
      </w:r>
      <w:r w:rsidRPr="003221A0">
        <w:rPr>
          <w:smallCaps/>
          <w:noProof/>
          <w:lang w:val="en-GB"/>
        </w:rPr>
        <w:t>eves</w:t>
      </w:r>
      <w:r w:rsidRPr="003221A0">
        <w:rPr>
          <w:noProof/>
          <w:lang w:val="en-GB"/>
        </w:rPr>
        <w:t>, H. M</w:t>
      </w:r>
      <w:r w:rsidRPr="003221A0">
        <w:rPr>
          <w:smallCaps/>
          <w:noProof/>
          <w:lang w:val="en-GB"/>
        </w:rPr>
        <w:t xml:space="preserve">aycon </w:t>
      </w:r>
      <w:r w:rsidRPr="003221A0">
        <w:rPr>
          <w:noProof/>
          <w:lang w:val="en-GB"/>
        </w:rPr>
        <w:t>L</w:t>
      </w:r>
      <w:r w:rsidRPr="003221A0">
        <w:rPr>
          <w:smallCaps/>
          <w:noProof/>
          <w:lang w:val="en-GB"/>
        </w:rPr>
        <w:t>ourenco</w:t>
      </w:r>
      <w:r w:rsidRPr="003221A0">
        <w:rPr>
          <w:noProof/>
          <w:lang w:val="en-GB"/>
        </w:rPr>
        <w:t xml:space="preserve">, N. F. </w:t>
      </w:r>
      <w:r w:rsidRPr="003221A0">
        <w:rPr>
          <w:smallCaps/>
          <w:noProof/>
          <w:lang w:val="en-GB"/>
        </w:rPr>
        <w:t xml:space="preserve">de </w:t>
      </w:r>
      <w:r w:rsidRPr="003221A0">
        <w:rPr>
          <w:noProof/>
          <w:lang w:val="en-GB"/>
        </w:rPr>
        <w:t>B</w:t>
      </w:r>
      <w:r w:rsidRPr="003221A0">
        <w:rPr>
          <w:smallCaps/>
          <w:noProof/>
          <w:lang w:val="en-GB"/>
        </w:rPr>
        <w:t>arros</w:t>
      </w:r>
      <w:r w:rsidRPr="003221A0">
        <w:rPr>
          <w:noProof/>
          <w:lang w:val="en-GB"/>
        </w:rPr>
        <w:t>, S. C. M</w:t>
      </w:r>
      <w:r w:rsidRPr="003221A0">
        <w:rPr>
          <w:smallCaps/>
          <w:noProof/>
          <w:lang w:val="en-GB"/>
        </w:rPr>
        <w:t xml:space="preserve">oreira </w:t>
      </w:r>
      <w:r w:rsidRPr="003221A0">
        <w:rPr>
          <w:noProof/>
          <w:lang w:val="en-GB"/>
        </w:rPr>
        <w:t>D</w:t>
      </w:r>
      <w:r w:rsidRPr="003221A0">
        <w:rPr>
          <w:smallCaps/>
          <w:noProof/>
          <w:lang w:val="en-GB"/>
        </w:rPr>
        <w:t>ias</w:t>
      </w:r>
      <w:r w:rsidRPr="003221A0">
        <w:rPr>
          <w:noProof/>
          <w:lang w:val="en-GB"/>
        </w:rPr>
        <w:t xml:space="preserve">, 2012: Parameterization of the 3-PG model for eucalypt in the region of Cerrado in Minais Gerais State. -- Ciência Florestal </w:t>
      </w:r>
      <w:r w:rsidRPr="003221A0">
        <w:rPr>
          <w:b/>
          <w:noProof/>
          <w:lang w:val="en-GB"/>
        </w:rPr>
        <w:t>22</w:t>
      </w:r>
      <w:r w:rsidRPr="003221A0">
        <w:rPr>
          <w:noProof/>
          <w:lang w:val="en-GB"/>
        </w:rPr>
        <w:t>, 567-578.</w:t>
      </w:r>
      <w:bookmarkEnd w:id="11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12" w:name="_ENREF_6"/>
      <w:r w:rsidRPr="003221A0">
        <w:rPr>
          <w:noProof/>
          <w:lang w:val="en-GB"/>
        </w:rPr>
        <w:t>C</w:t>
      </w:r>
      <w:r w:rsidRPr="003221A0">
        <w:rPr>
          <w:smallCaps/>
          <w:noProof/>
          <w:lang w:val="en-GB"/>
        </w:rPr>
        <w:t xml:space="preserve">ondés, </w:t>
      </w:r>
      <w:r w:rsidRPr="003221A0">
        <w:rPr>
          <w:noProof/>
          <w:lang w:val="en-GB"/>
        </w:rPr>
        <w:t>S., H. S</w:t>
      </w:r>
      <w:r w:rsidRPr="003221A0">
        <w:rPr>
          <w:smallCaps/>
          <w:noProof/>
          <w:lang w:val="en-GB"/>
        </w:rPr>
        <w:t>terba</w:t>
      </w:r>
      <w:r w:rsidRPr="003221A0">
        <w:rPr>
          <w:noProof/>
          <w:lang w:val="en-GB"/>
        </w:rPr>
        <w:t xml:space="preserve">, 2005: Derivation of compatible crown width equations for some important tree species of Spain. -- Forest Ecology and Management </w:t>
      </w:r>
      <w:r w:rsidRPr="003221A0">
        <w:rPr>
          <w:b/>
          <w:noProof/>
          <w:lang w:val="en-GB"/>
        </w:rPr>
        <w:t>217</w:t>
      </w:r>
      <w:r w:rsidRPr="003221A0">
        <w:rPr>
          <w:noProof/>
          <w:lang w:val="en-GB"/>
        </w:rPr>
        <w:t>, 203-218.</w:t>
      </w:r>
      <w:bookmarkEnd w:id="12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13" w:name="_ENREF_7"/>
      <w:r w:rsidRPr="003221A0">
        <w:rPr>
          <w:noProof/>
          <w:lang w:val="en-GB"/>
        </w:rPr>
        <w:lastRenderedPageBreak/>
        <w:t>C</w:t>
      </w:r>
      <w:r w:rsidRPr="003221A0">
        <w:rPr>
          <w:smallCaps/>
          <w:noProof/>
          <w:lang w:val="en-GB"/>
        </w:rPr>
        <w:t xml:space="preserve">orbeels, </w:t>
      </w:r>
      <w:r w:rsidRPr="003221A0">
        <w:rPr>
          <w:noProof/>
          <w:lang w:val="en-GB"/>
        </w:rPr>
        <w:t>M., R. E. M</w:t>
      </w:r>
      <w:r w:rsidRPr="003221A0">
        <w:rPr>
          <w:smallCaps/>
          <w:noProof/>
          <w:lang w:val="en-GB"/>
        </w:rPr>
        <w:t>c</w:t>
      </w:r>
      <w:r w:rsidRPr="003221A0">
        <w:rPr>
          <w:noProof/>
          <w:lang w:val="en-GB"/>
        </w:rPr>
        <w:t>M</w:t>
      </w:r>
      <w:r w:rsidRPr="003221A0">
        <w:rPr>
          <w:smallCaps/>
          <w:noProof/>
          <w:lang w:val="en-GB"/>
        </w:rPr>
        <w:t>urtrie</w:t>
      </w:r>
      <w:r w:rsidRPr="003221A0">
        <w:rPr>
          <w:noProof/>
          <w:lang w:val="en-GB"/>
        </w:rPr>
        <w:t>, D. A. P</w:t>
      </w:r>
      <w:r w:rsidRPr="003221A0">
        <w:rPr>
          <w:smallCaps/>
          <w:noProof/>
          <w:lang w:val="en-GB"/>
        </w:rPr>
        <w:t>epper</w:t>
      </w:r>
      <w:r w:rsidRPr="003221A0">
        <w:rPr>
          <w:noProof/>
          <w:lang w:val="en-GB"/>
        </w:rPr>
        <w:t>, A. M. O</w:t>
      </w:r>
      <w:r w:rsidRPr="003221A0">
        <w:rPr>
          <w:smallCaps/>
          <w:noProof/>
          <w:lang w:val="en-GB"/>
        </w:rPr>
        <w:t>´</w:t>
      </w:r>
      <w:r w:rsidRPr="003221A0">
        <w:rPr>
          <w:noProof/>
          <w:lang w:val="en-GB"/>
        </w:rPr>
        <w:t>C</w:t>
      </w:r>
      <w:r w:rsidRPr="003221A0">
        <w:rPr>
          <w:smallCaps/>
          <w:noProof/>
          <w:lang w:val="en-GB"/>
        </w:rPr>
        <w:t>onnell</w:t>
      </w:r>
      <w:r w:rsidRPr="003221A0">
        <w:rPr>
          <w:noProof/>
          <w:lang w:val="en-GB"/>
        </w:rPr>
        <w:t xml:space="preserve">, 2005: A process-based model of nitrogen cycling in forest plantations Part II. Simulating growth and nitrogen mineralisation of </w:t>
      </w:r>
      <w:r w:rsidRPr="003221A0">
        <w:rPr>
          <w:i/>
          <w:noProof/>
          <w:lang w:val="en-GB"/>
        </w:rPr>
        <w:t>Eucalyptus globulus</w:t>
      </w:r>
      <w:r w:rsidRPr="003221A0">
        <w:rPr>
          <w:noProof/>
          <w:lang w:val="en-GB"/>
        </w:rPr>
        <w:t xml:space="preserve"> plantations in south-western Australia. -- Ecological Modelling  </w:t>
      </w:r>
      <w:r w:rsidRPr="003221A0">
        <w:rPr>
          <w:b/>
          <w:noProof/>
          <w:lang w:val="en-GB"/>
        </w:rPr>
        <w:t>187</w:t>
      </w:r>
      <w:r w:rsidRPr="003221A0">
        <w:rPr>
          <w:noProof/>
          <w:lang w:val="en-GB"/>
        </w:rPr>
        <w:t>, 449-474.</w:t>
      </w:r>
      <w:bookmarkEnd w:id="13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14" w:name="_ENREF_8"/>
      <w:r w:rsidRPr="003221A0">
        <w:rPr>
          <w:noProof/>
          <w:lang w:val="en-GB"/>
        </w:rPr>
        <w:t>D</w:t>
      </w:r>
      <w:r w:rsidRPr="003221A0">
        <w:rPr>
          <w:smallCaps/>
          <w:noProof/>
          <w:lang w:val="en-GB"/>
        </w:rPr>
        <w:t>iaz-</w:t>
      </w:r>
      <w:r w:rsidRPr="003221A0">
        <w:rPr>
          <w:noProof/>
          <w:lang w:val="en-GB"/>
        </w:rPr>
        <w:t>B</w:t>
      </w:r>
      <w:r w:rsidRPr="003221A0">
        <w:rPr>
          <w:smallCaps/>
          <w:noProof/>
          <w:lang w:val="en-GB"/>
        </w:rPr>
        <w:t xml:space="preserve">alteiro, </w:t>
      </w:r>
      <w:r w:rsidRPr="003221A0">
        <w:rPr>
          <w:noProof/>
          <w:lang w:val="en-GB"/>
        </w:rPr>
        <w:t>L., L. C. E. R</w:t>
      </w:r>
      <w:r w:rsidRPr="003221A0">
        <w:rPr>
          <w:smallCaps/>
          <w:noProof/>
          <w:lang w:val="en-GB"/>
        </w:rPr>
        <w:t>odríguez</w:t>
      </w:r>
      <w:r w:rsidRPr="003221A0">
        <w:rPr>
          <w:noProof/>
          <w:lang w:val="en-GB"/>
        </w:rPr>
        <w:t>, 2008: Influence of Carbon Sequestration in an Optimal Set of Coppice Rotations for Eucalyptus Plantations. -- In: B</w:t>
      </w:r>
      <w:r w:rsidRPr="003221A0">
        <w:rPr>
          <w:smallCaps/>
          <w:noProof/>
          <w:lang w:val="en-GB"/>
        </w:rPr>
        <w:t xml:space="preserve">ravo, </w:t>
      </w:r>
      <w:r w:rsidRPr="003221A0">
        <w:rPr>
          <w:noProof/>
          <w:lang w:val="en-GB"/>
        </w:rPr>
        <w:t>F., R. J</w:t>
      </w:r>
      <w:r w:rsidRPr="003221A0">
        <w:rPr>
          <w:smallCaps/>
          <w:noProof/>
          <w:lang w:val="en-GB"/>
        </w:rPr>
        <w:t>andl</w:t>
      </w:r>
      <w:r w:rsidRPr="003221A0">
        <w:rPr>
          <w:noProof/>
          <w:lang w:val="en-GB"/>
        </w:rPr>
        <w:t>, V. L</w:t>
      </w:r>
      <w:r w:rsidRPr="003221A0">
        <w:rPr>
          <w:smallCaps/>
          <w:noProof/>
          <w:lang w:val="en-GB"/>
        </w:rPr>
        <w:t>e</w:t>
      </w:r>
      <w:r w:rsidRPr="003221A0">
        <w:rPr>
          <w:noProof/>
          <w:lang w:val="en-GB"/>
        </w:rPr>
        <w:t>M</w:t>
      </w:r>
      <w:r w:rsidRPr="003221A0">
        <w:rPr>
          <w:smallCaps/>
          <w:noProof/>
          <w:lang w:val="en-GB"/>
        </w:rPr>
        <w:t>ay</w:t>
      </w:r>
      <w:r w:rsidRPr="003221A0">
        <w:rPr>
          <w:noProof/>
          <w:lang w:val="en-GB"/>
        </w:rPr>
        <w:t xml:space="preserve"> and K. G</w:t>
      </w:r>
      <w:r w:rsidRPr="003221A0">
        <w:rPr>
          <w:smallCaps/>
          <w:noProof/>
          <w:lang w:val="en-GB"/>
        </w:rPr>
        <w:t>adow</w:t>
      </w:r>
      <w:r w:rsidRPr="003221A0">
        <w:rPr>
          <w:noProof/>
          <w:lang w:val="en-GB"/>
        </w:rPr>
        <w:t xml:space="preserve"> (Eds.): Managing Forest Ecosystems: The Challenge of Climate Change.-- Springer Netherlands, 119-135.</w:t>
      </w:r>
      <w:bookmarkEnd w:id="14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15" w:name="_ENREF_9"/>
      <w:r w:rsidRPr="003221A0">
        <w:rPr>
          <w:noProof/>
          <w:lang w:val="en-GB"/>
        </w:rPr>
        <w:t>F</w:t>
      </w:r>
      <w:r w:rsidRPr="003221A0">
        <w:rPr>
          <w:smallCaps/>
          <w:noProof/>
          <w:lang w:val="en-GB"/>
        </w:rPr>
        <w:t xml:space="preserve">abiao, </w:t>
      </w:r>
      <w:r w:rsidRPr="003221A0">
        <w:rPr>
          <w:noProof/>
          <w:lang w:val="en-GB"/>
        </w:rPr>
        <w:t>A., M. M</w:t>
      </w:r>
      <w:r w:rsidRPr="003221A0">
        <w:rPr>
          <w:smallCaps/>
          <w:noProof/>
          <w:lang w:val="en-GB"/>
        </w:rPr>
        <w:t>adeira</w:t>
      </w:r>
      <w:r w:rsidRPr="003221A0">
        <w:rPr>
          <w:noProof/>
          <w:lang w:val="en-GB"/>
        </w:rPr>
        <w:t>, E. S</w:t>
      </w:r>
      <w:r w:rsidRPr="003221A0">
        <w:rPr>
          <w:smallCaps/>
          <w:noProof/>
          <w:lang w:val="en-GB"/>
        </w:rPr>
        <w:t>teen</w:t>
      </w:r>
      <w:r w:rsidRPr="003221A0">
        <w:rPr>
          <w:noProof/>
          <w:lang w:val="en-GB"/>
        </w:rPr>
        <w:t>, T. K</w:t>
      </w:r>
      <w:r w:rsidRPr="003221A0">
        <w:rPr>
          <w:smallCaps/>
          <w:noProof/>
          <w:lang w:val="en-GB"/>
        </w:rPr>
        <w:t>ätterer</w:t>
      </w:r>
      <w:r w:rsidRPr="003221A0">
        <w:rPr>
          <w:noProof/>
          <w:lang w:val="en-GB"/>
        </w:rPr>
        <w:t xml:space="preserve">, 1995: Development of root biomass in an </w:t>
      </w:r>
      <w:r w:rsidRPr="003221A0">
        <w:rPr>
          <w:i/>
          <w:noProof/>
          <w:lang w:val="en-GB"/>
        </w:rPr>
        <w:t xml:space="preserve">Eucalyptus globulus </w:t>
      </w:r>
      <w:r w:rsidRPr="003221A0">
        <w:rPr>
          <w:noProof/>
          <w:lang w:val="en-GB"/>
        </w:rPr>
        <w:t xml:space="preserve">plantation under different water and nutrient regimes. -- Plant and Soil </w:t>
      </w:r>
      <w:r w:rsidRPr="003221A0">
        <w:rPr>
          <w:b/>
          <w:noProof/>
          <w:lang w:val="en-GB"/>
        </w:rPr>
        <w:t>168-169</w:t>
      </w:r>
      <w:r w:rsidRPr="003221A0">
        <w:rPr>
          <w:noProof/>
          <w:lang w:val="en-GB"/>
        </w:rPr>
        <w:t>, 215-223.</w:t>
      </w:r>
      <w:bookmarkEnd w:id="15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16" w:name="_ENREF_10"/>
      <w:r w:rsidRPr="003221A0">
        <w:rPr>
          <w:noProof/>
          <w:lang w:val="en-GB"/>
        </w:rPr>
        <w:t>F</w:t>
      </w:r>
      <w:r w:rsidRPr="003221A0">
        <w:rPr>
          <w:smallCaps/>
          <w:noProof/>
          <w:lang w:val="en-GB"/>
        </w:rPr>
        <w:t xml:space="preserve">reier, </w:t>
      </w:r>
      <w:r w:rsidRPr="003221A0">
        <w:rPr>
          <w:noProof/>
          <w:lang w:val="en-GB"/>
        </w:rPr>
        <w:t>K. P., B. G</w:t>
      </w:r>
      <w:r w:rsidRPr="003221A0">
        <w:rPr>
          <w:smallCaps/>
          <w:noProof/>
          <w:lang w:val="en-GB"/>
        </w:rPr>
        <w:t>laser</w:t>
      </w:r>
      <w:r w:rsidRPr="003221A0">
        <w:rPr>
          <w:noProof/>
          <w:lang w:val="en-GB"/>
        </w:rPr>
        <w:t>, W. Z</w:t>
      </w:r>
      <w:r w:rsidRPr="003221A0">
        <w:rPr>
          <w:smallCaps/>
          <w:noProof/>
          <w:lang w:val="en-GB"/>
        </w:rPr>
        <w:t>ech</w:t>
      </w:r>
      <w:r w:rsidRPr="003221A0">
        <w:rPr>
          <w:noProof/>
          <w:lang w:val="en-GB"/>
        </w:rPr>
        <w:t xml:space="preserve">, 2010: Mathematical modeling of soil carbon turnover in natural </w:t>
      </w:r>
      <w:r w:rsidRPr="003221A0">
        <w:rPr>
          <w:i/>
          <w:noProof/>
          <w:lang w:val="en-GB"/>
        </w:rPr>
        <w:t>Podocarpus forest</w:t>
      </w:r>
      <w:r w:rsidRPr="003221A0">
        <w:rPr>
          <w:noProof/>
          <w:lang w:val="en-GB"/>
        </w:rPr>
        <w:t xml:space="preserve"> and Eucalyptus plantation in Ethiopia using compound specific δ13C analysis. -- Global Change Biology </w:t>
      </w:r>
      <w:r w:rsidRPr="003221A0">
        <w:rPr>
          <w:b/>
          <w:noProof/>
          <w:lang w:val="en-GB"/>
        </w:rPr>
        <w:t>16</w:t>
      </w:r>
      <w:r w:rsidRPr="003221A0">
        <w:rPr>
          <w:noProof/>
          <w:lang w:val="en-GB"/>
        </w:rPr>
        <w:t>, 1487-1502.</w:t>
      </w:r>
      <w:bookmarkEnd w:id="16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17" w:name="_ENREF_11"/>
      <w:r w:rsidRPr="003221A0">
        <w:rPr>
          <w:noProof/>
          <w:lang w:val="en-GB"/>
        </w:rPr>
        <w:t>M</w:t>
      </w:r>
      <w:r w:rsidRPr="003221A0">
        <w:rPr>
          <w:smallCaps/>
          <w:noProof/>
          <w:lang w:val="en-GB"/>
        </w:rPr>
        <w:t xml:space="preserve">arsden, </w:t>
      </w:r>
      <w:r w:rsidRPr="003221A0">
        <w:rPr>
          <w:noProof/>
          <w:lang w:val="en-GB"/>
        </w:rPr>
        <w:t>C., Y. N</w:t>
      </w:r>
      <w:r w:rsidRPr="003221A0">
        <w:rPr>
          <w:smallCaps/>
          <w:noProof/>
          <w:lang w:val="en-GB"/>
        </w:rPr>
        <w:t>ouvellon</w:t>
      </w:r>
      <w:r w:rsidRPr="003221A0">
        <w:rPr>
          <w:noProof/>
          <w:lang w:val="en-GB"/>
        </w:rPr>
        <w:t>, J.</w:t>
      </w:r>
      <w:r w:rsidRPr="003221A0">
        <w:rPr>
          <w:smallCaps/>
          <w:noProof/>
          <w:lang w:val="en-GB"/>
        </w:rPr>
        <w:t>-</w:t>
      </w:r>
      <w:r w:rsidRPr="003221A0">
        <w:rPr>
          <w:noProof/>
          <w:lang w:val="en-GB"/>
        </w:rPr>
        <w:t>P. L</w:t>
      </w:r>
      <w:r w:rsidRPr="003221A0">
        <w:rPr>
          <w:smallCaps/>
          <w:noProof/>
          <w:lang w:val="en-GB"/>
        </w:rPr>
        <w:t>aclau</w:t>
      </w:r>
      <w:r w:rsidRPr="003221A0">
        <w:rPr>
          <w:noProof/>
          <w:lang w:val="en-GB"/>
        </w:rPr>
        <w:t>, M. C</w:t>
      </w:r>
      <w:r w:rsidRPr="003221A0">
        <w:rPr>
          <w:smallCaps/>
          <w:noProof/>
          <w:lang w:val="en-GB"/>
        </w:rPr>
        <w:t>orbeels</w:t>
      </w:r>
      <w:r w:rsidRPr="003221A0">
        <w:rPr>
          <w:noProof/>
          <w:lang w:val="en-GB"/>
        </w:rPr>
        <w:t>, R. E. M</w:t>
      </w:r>
      <w:r w:rsidRPr="003221A0">
        <w:rPr>
          <w:smallCaps/>
          <w:noProof/>
          <w:lang w:val="en-GB"/>
        </w:rPr>
        <w:t>c</w:t>
      </w:r>
      <w:r w:rsidRPr="003221A0">
        <w:rPr>
          <w:noProof/>
          <w:lang w:val="en-GB"/>
        </w:rPr>
        <w:t>M</w:t>
      </w:r>
      <w:r w:rsidRPr="003221A0">
        <w:rPr>
          <w:smallCaps/>
          <w:noProof/>
          <w:lang w:val="en-GB"/>
        </w:rPr>
        <w:t>urtrie</w:t>
      </w:r>
      <w:r w:rsidRPr="003221A0">
        <w:rPr>
          <w:noProof/>
          <w:lang w:val="en-GB"/>
        </w:rPr>
        <w:t>, J. L. S</w:t>
      </w:r>
      <w:r w:rsidRPr="003221A0">
        <w:rPr>
          <w:smallCaps/>
          <w:noProof/>
          <w:lang w:val="en-GB"/>
        </w:rPr>
        <w:t>tape</w:t>
      </w:r>
      <w:r w:rsidRPr="003221A0">
        <w:rPr>
          <w:noProof/>
          <w:lang w:val="en-GB"/>
        </w:rPr>
        <w:t>, D. E</w:t>
      </w:r>
      <w:r w:rsidRPr="003221A0">
        <w:rPr>
          <w:smallCaps/>
          <w:noProof/>
          <w:lang w:val="en-GB"/>
        </w:rPr>
        <w:t>pron</w:t>
      </w:r>
      <w:r w:rsidRPr="003221A0">
        <w:rPr>
          <w:noProof/>
          <w:lang w:val="en-GB"/>
        </w:rPr>
        <w:t xml:space="preserve">, G. </w:t>
      </w:r>
      <w:r w:rsidRPr="003221A0">
        <w:rPr>
          <w:smallCaps/>
          <w:noProof/>
          <w:lang w:val="en-GB"/>
        </w:rPr>
        <w:t xml:space="preserve">le </w:t>
      </w:r>
      <w:r w:rsidRPr="003221A0">
        <w:rPr>
          <w:noProof/>
          <w:lang w:val="en-GB"/>
        </w:rPr>
        <w:t>M</w:t>
      </w:r>
      <w:r w:rsidRPr="003221A0">
        <w:rPr>
          <w:smallCaps/>
          <w:noProof/>
          <w:lang w:val="en-GB"/>
        </w:rPr>
        <w:t>aire</w:t>
      </w:r>
      <w:r w:rsidRPr="003221A0">
        <w:rPr>
          <w:noProof/>
          <w:lang w:val="en-GB"/>
        </w:rPr>
        <w:t xml:space="preserve">, 2013: Modifying the G`DAY process-based model to simulate the spatial variability of </w:t>
      </w:r>
      <w:r w:rsidRPr="003221A0">
        <w:rPr>
          <w:i/>
          <w:noProof/>
          <w:lang w:val="en-GB"/>
        </w:rPr>
        <w:t>Eucalyptus</w:t>
      </w:r>
      <w:r w:rsidRPr="003221A0">
        <w:rPr>
          <w:noProof/>
          <w:lang w:val="en-GB"/>
        </w:rPr>
        <w:t xml:space="preserve"> plantation growth on deep tropical soils. -- Forest Ecology And Management </w:t>
      </w:r>
      <w:r w:rsidRPr="003221A0">
        <w:rPr>
          <w:b/>
          <w:noProof/>
          <w:lang w:val="en-GB"/>
        </w:rPr>
        <w:t>301</w:t>
      </w:r>
      <w:r w:rsidRPr="003221A0">
        <w:rPr>
          <w:noProof/>
          <w:lang w:val="en-GB"/>
        </w:rPr>
        <w:t>, 112-128.</w:t>
      </w:r>
      <w:bookmarkEnd w:id="17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18" w:name="_ENREF_12"/>
      <w:r w:rsidRPr="003221A0">
        <w:rPr>
          <w:noProof/>
          <w:lang w:val="en-GB"/>
        </w:rPr>
        <w:t>M</w:t>
      </w:r>
      <w:r w:rsidRPr="003221A0">
        <w:rPr>
          <w:smallCaps/>
          <w:noProof/>
          <w:lang w:val="en-GB"/>
        </w:rPr>
        <w:t xml:space="preserve">edhurst, </w:t>
      </w:r>
      <w:r w:rsidRPr="003221A0">
        <w:rPr>
          <w:noProof/>
          <w:lang w:val="en-GB"/>
        </w:rPr>
        <w:t>J. L., M. B</w:t>
      </w:r>
      <w:r w:rsidRPr="003221A0">
        <w:rPr>
          <w:smallCaps/>
          <w:noProof/>
          <w:lang w:val="en-GB"/>
        </w:rPr>
        <w:t>attaglia</w:t>
      </w:r>
      <w:r w:rsidRPr="003221A0">
        <w:rPr>
          <w:noProof/>
          <w:lang w:val="en-GB"/>
        </w:rPr>
        <w:t>, M. L. C</w:t>
      </w:r>
      <w:r w:rsidRPr="003221A0">
        <w:rPr>
          <w:smallCaps/>
          <w:noProof/>
          <w:lang w:val="en-GB"/>
        </w:rPr>
        <w:t>herry</w:t>
      </w:r>
      <w:r w:rsidRPr="003221A0">
        <w:rPr>
          <w:noProof/>
          <w:lang w:val="en-GB"/>
        </w:rPr>
        <w:t>, M. A. H</w:t>
      </w:r>
      <w:r w:rsidRPr="003221A0">
        <w:rPr>
          <w:smallCaps/>
          <w:noProof/>
          <w:lang w:val="en-GB"/>
        </w:rPr>
        <w:t>unt</w:t>
      </w:r>
      <w:r w:rsidRPr="003221A0">
        <w:rPr>
          <w:noProof/>
          <w:lang w:val="en-GB"/>
        </w:rPr>
        <w:t>, D. A. W</w:t>
      </w:r>
      <w:r w:rsidRPr="003221A0">
        <w:rPr>
          <w:smallCaps/>
          <w:noProof/>
          <w:lang w:val="en-GB"/>
        </w:rPr>
        <w:t>hite</w:t>
      </w:r>
      <w:r w:rsidRPr="003221A0">
        <w:rPr>
          <w:noProof/>
          <w:lang w:val="en-GB"/>
        </w:rPr>
        <w:t>, C. L. B</w:t>
      </w:r>
      <w:r w:rsidRPr="003221A0">
        <w:rPr>
          <w:smallCaps/>
          <w:noProof/>
          <w:lang w:val="en-GB"/>
        </w:rPr>
        <w:t>eadle</w:t>
      </w:r>
      <w:r w:rsidRPr="003221A0">
        <w:rPr>
          <w:noProof/>
          <w:lang w:val="en-GB"/>
        </w:rPr>
        <w:t xml:space="preserve">, 1999: Allometric relationships for </w:t>
      </w:r>
      <w:r w:rsidRPr="003221A0">
        <w:rPr>
          <w:i/>
          <w:noProof/>
          <w:lang w:val="en-GB"/>
        </w:rPr>
        <w:t>Eucalyptus nitens</w:t>
      </w:r>
      <w:r w:rsidRPr="003221A0">
        <w:rPr>
          <w:noProof/>
          <w:lang w:val="en-GB"/>
        </w:rPr>
        <w:t xml:space="preserve"> (Deane and Maiden) Maiden plantations. -- Trees </w:t>
      </w:r>
      <w:r w:rsidRPr="003221A0">
        <w:rPr>
          <w:b/>
          <w:noProof/>
          <w:lang w:val="en-GB"/>
        </w:rPr>
        <w:t>14</w:t>
      </w:r>
      <w:r w:rsidRPr="003221A0">
        <w:rPr>
          <w:noProof/>
          <w:lang w:val="en-GB"/>
        </w:rPr>
        <w:t>, 91-101.</w:t>
      </w:r>
      <w:bookmarkEnd w:id="18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19" w:name="_ENREF_13"/>
      <w:r w:rsidRPr="003221A0">
        <w:rPr>
          <w:noProof/>
          <w:lang w:val="en-GB"/>
        </w:rPr>
        <w:t>M</w:t>
      </w:r>
      <w:r w:rsidRPr="003221A0">
        <w:rPr>
          <w:smallCaps/>
          <w:noProof/>
          <w:lang w:val="en-GB"/>
        </w:rPr>
        <w:t xml:space="preserve">ello, </w:t>
      </w:r>
      <w:r w:rsidRPr="003221A0">
        <w:rPr>
          <w:noProof/>
          <w:lang w:val="en-GB"/>
        </w:rPr>
        <w:t xml:space="preserve">S. L. </w:t>
      </w:r>
      <w:r w:rsidRPr="003221A0">
        <w:rPr>
          <w:smallCaps/>
          <w:noProof/>
          <w:lang w:val="en-GB"/>
        </w:rPr>
        <w:t xml:space="preserve">d. </w:t>
      </w:r>
      <w:r w:rsidRPr="003221A0">
        <w:rPr>
          <w:noProof/>
          <w:lang w:val="en-GB"/>
        </w:rPr>
        <w:t xml:space="preserve">M., J. L. </w:t>
      </w:r>
      <w:r w:rsidRPr="003221A0">
        <w:rPr>
          <w:smallCaps/>
          <w:noProof/>
          <w:lang w:val="en-GB"/>
        </w:rPr>
        <w:t xml:space="preserve">d. </w:t>
      </w:r>
      <w:r w:rsidRPr="003221A0">
        <w:rPr>
          <w:noProof/>
          <w:lang w:val="en-GB"/>
        </w:rPr>
        <w:t>M. G</w:t>
      </w:r>
      <w:r w:rsidRPr="003221A0">
        <w:rPr>
          <w:smallCaps/>
          <w:noProof/>
          <w:lang w:val="en-GB"/>
        </w:rPr>
        <w:t>oncalves</w:t>
      </w:r>
      <w:r w:rsidRPr="003221A0">
        <w:rPr>
          <w:noProof/>
          <w:lang w:val="en-GB"/>
        </w:rPr>
        <w:t xml:space="preserve">, 2007: Pre- and post-harvest fine root growth in </w:t>
      </w:r>
      <w:r w:rsidRPr="003221A0">
        <w:rPr>
          <w:i/>
          <w:noProof/>
          <w:lang w:val="en-GB"/>
        </w:rPr>
        <w:t>Eucalyptus grandis</w:t>
      </w:r>
      <w:r w:rsidRPr="003221A0">
        <w:rPr>
          <w:noProof/>
          <w:lang w:val="en-GB"/>
        </w:rPr>
        <w:t xml:space="preserve"> stands installed in sandy and loamy soils. -- Forest Ecology and Management </w:t>
      </w:r>
      <w:r w:rsidRPr="003221A0">
        <w:rPr>
          <w:b/>
          <w:noProof/>
          <w:lang w:val="en-GB"/>
        </w:rPr>
        <w:t>246</w:t>
      </w:r>
      <w:r w:rsidRPr="003221A0">
        <w:rPr>
          <w:noProof/>
          <w:lang w:val="en-GB"/>
        </w:rPr>
        <w:t>, 186-195.</w:t>
      </w:r>
      <w:bookmarkEnd w:id="19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20" w:name="_ENREF_14"/>
      <w:r w:rsidRPr="003221A0">
        <w:rPr>
          <w:noProof/>
          <w:lang w:val="en-GB"/>
        </w:rPr>
        <w:t>M</w:t>
      </w:r>
      <w:r w:rsidRPr="003221A0">
        <w:rPr>
          <w:smallCaps/>
          <w:noProof/>
          <w:lang w:val="en-GB"/>
        </w:rPr>
        <w:t xml:space="preserve">iehle, </w:t>
      </w:r>
      <w:r w:rsidRPr="003221A0">
        <w:rPr>
          <w:noProof/>
          <w:lang w:val="en-GB"/>
        </w:rPr>
        <w:t>P., S. J. L</w:t>
      </w:r>
      <w:r w:rsidRPr="003221A0">
        <w:rPr>
          <w:smallCaps/>
          <w:noProof/>
          <w:lang w:val="en-GB"/>
        </w:rPr>
        <w:t>ivesley</w:t>
      </w:r>
      <w:r w:rsidRPr="003221A0">
        <w:rPr>
          <w:noProof/>
          <w:lang w:val="en-GB"/>
        </w:rPr>
        <w:t>, P. M. F</w:t>
      </w:r>
      <w:r w:rsidRPr="003221A0">
        <w:rPr>
          <w:smallCaps/>
          <w:noProof/>
          <w:lang w:val="en-GB"/>
        </w:rPr>
        <w:t>eikema</w:t>
      </w:r>
      <w:r w:rsidRPr="003221A0">
        <w:rPr>
          <w:noProof/>
          <w:lang w:val="en-GB"/>
        </w:rPr>
        <w:t>, C. L</w:t>
      </w:r>
      <w:r w:rsidRPr="003221A0">
        <w:rPr>
          <w:smallCaps/>
          <w:noProof/>
          <w:lang w:val="en-GB"/>
        </w:rPr>
        <w:t>i</w:t>
      </w:r>
      <w:r w:rsidRPr="003221A0">
        <w:rPr>
          <w:noProof/>
          <w:lang w:val="en-GB"/>
        </w:rPr>
        <w:t>, S. K. A</w:t>
      </w:r>
      <w:r w:rsidRPr="003221A0">
        <w:rPr>
          <w:smallCaps/>
          <w:noProof/>
          <w:lang w:val="en-GB"/>
        </w:rPr>
        <w:t>rndt</w:t>
      </w:r>
      <w:r w:rsidRPr="003221A0">
        <w:rPr>
          <w:noProof/>
          <w:lang w:val="en-GB"/>
        </w:rPr>
        <w:t>, 2006: Assessing productivity and carbon sequestration capacity of</w:t>
      </w:r>
      <w:r w:rsidRPr="003221A0">
        <w:rPr>
          <w:i/>
          <w:noProof/>
          <w:lang w:val="en-GB"/>
        </w:rPr>
        <w:t xml:space="preserve"> Eucalyptus globulus </w:t>
      </w:r>
      <w:r w:rsidRPr="003221A0">
        <w:rPr>
          <w:noProof/>
          <w:lang w:val="en-GB"/>
        </w:rPr>
        <w:t xml:space="preserve">plantations using the process model Forest-DNDC: Calibration and validation. -- Ecological Modelling </w:t>
      </w:r>
      <w:r w:rsidRPr="003221A0">
        <w:rPr>
          <w:b/>
          <w:noProof/>
          <w:lang w:val="en-GB"/>
        </w:rPr>
        <w:t>192</w:t>
      </w:r>
      <w:r w:rsidRPr="003221A0">
        <w:rPr>
          <w:noProof/>
          <w:lang w:val="en-GB"/>
        </w:rPr>
        <w:t>, 83-94.</w:t>
      </w:r>
      <w:bookmarkEnd w:id="20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21" w:name="_ENREF_15"/>
      <w:r w:rsidRPr="003221A0">
        <w:rPr>
          <w:noProof/>
          <w:lang w:val="en-GB"/>
        </w:rPr>
        <w:t>M</w:t>
      </w:r>
      <w:r w:rsidRPr="003221A0">
        <w:rPr>
          <w:smallCaps/>
          <w:noProof/>
          <w:lang w:val="en-GB"/>
        </w:rPr>
        <w:t xml:space="preserve">iehle, </w:t>
      </w:r>
      <w:r w:rsidRPr="003221A0">
        <w:rPr>
          <w:noProof/>
          <w:lang w:val="en-GB"/>
        </w:rPr>
        <w:t>P., R. G</w:t>
      </w:r>
      <w:r w:rsidRPr="003221A0">
        <w:rPr>
          <w:smallCaps/>
          <w:noProof/>
          <w:lang w:val="en-GB"/>
        </w:rPr>
        <w:t>rote</w:t>
      </w:r>
      <w:r w:rsidRPr="003221A0">
        <w:rPr>
          <w:noProof/>
          <w:lang w:val="en-GB"/>
        </w:rPr>
        <w:t>, M. B</w:t>
      </w:r>
      <w:r w:rsidRPr="003221A0">
        <w:rPr>
          <w:smallCaps/>
          <w:noProof/>
          <w:lang w:val="en-GB"/>
        </w:rPr>
        <w:t>attaglia</w:t>
      </w:r>
      <w:r w:rsidRPr="003221A0">
        <w:rPr>
          <w:noProof/>
          <w:lang w:val="en-GB"/>
        </w:rPr>
        <w:t>, P. M. F</w:t>
      </w:r>
      <w:r w:rsidRPr="003221A0">
        <w:rPr>
          <w:smallCaps/>
          <w:noProof/>
          <w:lang w:val="en-GB"/>
        </w:rPr>
        <w:t>eikema</w:t>
      </w:r>
      <w:r w:rsidRPr="003221A0">
        <w:rPr>
          <w:noProof/>
          <w:lang w:val="en-GB"/>
        </w:rPr>
        <w:t>, S. K. A</w:t>
      </w:r>
      <w:r w:rsidRPr="003221A0">
        <w:rPr>
          <w:smallCaps/>
          <w:noProof/>
          <w:lang w:val="en-GB"/>
        </w:rPr>
        <w:t>rndt</w:t>
      </w:r>
      <w:r w:rsidRPr="003221A0">
        <w:rPr>
          <w:noProof/>
          <w:lang w:val="en-GB"/>
        </w:rPr>
        <w:t xml:space="preserve">, 2010: Evaluation of a process-based ecosystem model for long-term biomass and stand development of </w:t>
      </w:r>
      <w:r w:rsidRPr="003221A0">
        <w:rPr>
          <w:i/>
          <w:noProof/>
          <w:lang w:val="en-GB"/>
        </w:rPr>
        <w:t>Eucalyptus globulus</w:t>
      </w:r>
      <w:r w:rsidRPr="003221A0">
        <w:rPr>
          <w:noProof/>
          <w:lang w:val="en-GB"/>
        </w:rPr>
        <w:t xml:space="preserve"> plantations. -- European Journal of Forest Research </w:t>
      </w:r>
      <w:r w:rsidRPr="003221A0">
        <w:rPr>
          <w:b/>
          <w:noProof/>
          <w:lang w:val="en-GB"/>
        </w:rPr>
        <w:t>129</w:t>
      </w:r>
      <w:r w:rsidRPr="003221A0">
        <w:rPr>
          <w:noProof/>
          <w:lang w:val="en-GB"/>
        </w:rPr>
        <w:t>, 377-391.</w:t>
      </w:r>
      <w:bookmarkEnd w:id="21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22" w:name="_ENREF_16"/>
      <w:r w:rsidRPr="003221A0">
        <w:rPr>
          <w:noProof/>
          <w:lang w:val="en-GB"/>
        </w:rPr>
        <w:t>M</w:t>
      </w:r>
      <w:r w:rsidRPr="003221A0">
        <w:rPr>
          <w:smallCaps/>
          <w:noProof/>
          <w:lang w:val="en-GB"/>
        </w:rPr>
        <w:t xml:space="preserve">yers, </w:t>
      </w:r>
      <w:r w:rsidRPr="003221A0">
        <w:rPr>
          <w:noProof/>
          <w:lang w:val="en-GB"/>
        </w:rPr>
        <w:t>B. J., S. T</w:t>
      </w:r>
      <w:r w:rsidRPr="003221A0">
        <w:rPr>
          <w:smallCaps/>
          <w:noProof/>
          <w:lang w:val="en-GB"/>
        </w:rPr>
        <w:t>heiveyanathan</w:t>
      </w:r>
      <w:r w:rsidRPr="003221A0">
        <w:rPr>
          <w:noProof/>
          <w:lang w:val="en-GB"/>
        </w:rPr>
        <w:t>, N. D. O</w:t>
      </w:r>
      <w:r w:rsidRPr="003221A0">
        <w:rPr>
          <w:smallCaps/>
          <w:noProof/>
          <w:lang w:val="en-GB"/>
        </w:rPr>
        <w:t>`</w:t>
      </w:r>
      <w:r w:rsidRPr="003221A0">
        <w:rPr>
          <w:noProof/>
          <w:lang w:val="en-GB"/>
        </w:rPr>
        <w:t>B</w:t>
      </w:r>
      <w:r w:rsidRPr="003221A0">
        <w:rPr>
          <w:smallCaps/>
          <w:noProof/>
          <w:lang w:val="en-GB"/>
        </w:rPr>
        <w:t>rian</w:t>
      </w:r>
      <w:r w:rsidRPr="003221A0">
        <w:rPr>
          <w:noProof/>
          <w:lang w:val="en-GB"/>
        </w:rPr>
        <w:t>, W. J. B</w:t>
      </w:r>
      <w:r w:rsidRPr="003221A0">
        <w:rPr>
          <w:smallCaps/>
          <w:noProof/>
          <w:lang w:val="en-GB"/>
        </w:rPr>
        <w:t>ond</w:t>
      </w:r>
      <w:r w:rsidRPr="003221A0">
        <w:rPr>
          <w:noProof/>
          <w:lang w:val="en-GB"/>
        </w:rPr>
        <w:t xml:space="preserve">, 1996: Growth and water use of </w:t>
      </w:r>
      <w:r w:rsidRPr="003221A0">
        <w:rPr>
          <w:i/>
          <w:noProof/>
          <w:lang w:val="en-GB"/>
        </w:rPr>
        <w:t>Eucalyptus grandis</w:t>
      </w:r>
      <w:r w:rsidRPr="003221A0">
        <w:rPr>
          <w:noProof/>
          <w:lang w:val="en-GB"/>
        </w:rPr>
        <w:t xml:space="preserve"> and </w:t>
      </w:r>
      <w:r w:rsidRPr="003221A0">
        <w:rPr>
          <w:i/>
          <w:noProof/>
          <w:lang w:val="en-GB"/>
        </w:rPr>
        <w:t>Pinus radiata</w:t>
      </w:r>
      <w:r w:rsidRPr="003221A0">
        <w:rPr>
          <w:noProof/>
          <w:lang w:val="en-GB"/>
        </w:rPr>
        <w:t xml:space="preserve"> plantations irrigated with effluent. -- Tree Physiology </w:t>
      </w:r>
      <w:r w:rsidRPr="003221A0">
        <w:rPr>
          <w:b/>
          <w:noProof/>
          <w:lang w:val="en-GB"/>
        </w:rPr>
        <w:t>16</w:t>
      </w:r>
      <w:r w:rsidRPr="003221A0">
        <w:rPr>
          <w:noProof/>
          <w:lang w:val="en-GB"/>
        </w:rPr>
        <w:t>, 211-219.</w:t>
      </w:r>
      <w:bookmarkEnd w:id="22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23" w:name="_ENREF_17"/>
      <w:r w:rsidRPr="003221A0">
        <w:rPr>
          <w:noProof/>
          <w:lang w:val="en-GB"/>
        </w:rPr>
        <w:t>N</w:t>
      </w:r>
      <w:r w:rsidRPr="003221A0">
        <w:rPr>
          <w:smallCaps/>
          <w:noProof/>
          <w:lang w:val="en-GB"/>
        </w:rPr>
        <w:t xml:space="preserve">utto, </w:t>
      </w:r>
      <w:r w:rsidRPr="003221A0">
        <w:rPr>
          <w:noProof/>
          <w:lang w:val="en-GB"/>
        </w:rPr>
        <w:t>L., P. S</w:t>
      </w:r>
      <w:r w:rsidRPr="003221A0">
        <w:rPr>
          <w:smallCaps/>
          <w:noProof/>
          <w:lang w:val="en-GB"/>
        </w:rPr>
        <w:t>pathelf</w:t>
      </w:r>
      <w:r w:rsidRPr="003221A0">
        <w:rPr>
          <w:noProof/>
          <w:lang w:val="en-GB"/>
        </w:rPr>
        <w:t>, I. S</w:t>
      </w:r>
      <w:r w:rsidRPr="003221A0">
        <w:rPr>
          <w:smallCaps/>
          <w:noProof/>
          <w:lang w:val="en-GB"/>
        </w:rPr>
        <w:t>eling</w:t>
      </w:r>
      <w:r w:rsidRPr="003221A0">
        <w:rPr>
          <w:noProof/>
          <w:lang w:val="en-GB"/>
        </w:rPr>
        <w:t xml:space="preserve">, 2006: Management of Individual Tree Diameter Growth and Implications for Pruning for Brazilian </w:t>
      </w:r>
      <w:r w:rsidRPr="003221A0">
        <w:rPr>
          <w:i/>
          <w:noProof/>
          <w:lang w:val="en-GB"/>
        </w:rPr>
        <w:t>Eucalyptus grandis</w:t>
      </w:r>
      <w:r w:rsidRPr="003221A0">
        <w:rPr>
          <w:noProof/>
          <w:lang w:val="en-GB"/>
        </w:rPr>
        <w:t xml:space="preserve"> Hill ex Maiden. -- Floresta </w:t>
      </w:r>
      <w:r w:rsidRPr="003221A0">
        <w:rPr>
          <w:b/>
          <w:noProof/>
          <w:lang w:val="en-GB"/>
        </w:rPr>
        <w:t>36</w:t>
      </w:r>
      <w:r w:rsidRPr="003221A0">
        <w:rPr>
          <w:noProof/>
          <w:lang w:val="en-GB"/>
        </w:rPr>
        <w:t>, 397-413.</w:t>
      </w:r>
      <w:bookmarkEnd w:id="23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24" w:name="_ENREF_18"/>
      <w:r w:rsidRPr="003221A0">
        <w:rPr>
          <w:noProof/>
          <w:lang w:val="en-GB"/>
        </w:rPr>
        <w:t>P</w:t>
      </w:r>
      <w:r w:rsidRPr="003221A0">
        <w:rPr>
          <w:smallCaps/>
          <w:noProof/>
          <w:lang w:val="en-GB"/>
        </w:rPr>
        <w:t xml:space="preserve">ereira, </w:t>
      </w:r>
      <w:r w:rsidRPr="003221A0">
        <w:rPr>
          <w:noProof/>
          <w:lang w:val="en-GB"/>
        </w:rPr>
        <w:t>J. M. C., M. T</w:t>
      </w:r>
      <w:r w:rsidRPr="003221A0">
        <w:rPr>
          <w:smallCaps/>
          <w:noProof/>
          <w:lang w:val="en-GB"/>
        </w:rPr>
        <w:t>omé</w:t>
      </w:r>
      <w:r w:rsidRPr="003221A0">
        <w:rPr>
          <w:noProof/>
          <w:lang w:val="en-GB"/>
        </w:rPr>
        <w:t>, J. M. B. C</w:t>
      </w:r>
      <w:r w:rsidRPr="003221A0">
        <w:rPr>
          <w:smallCaps/>
          <w:noProof/>
          <w:lang w:val="en-GB"/>
        </w:rPr>
        <w:t>arreiras</w:t>
      </w:r>
      <w:r w:rsidRPr="003221A0">
        <w:rPr>
          <w:noProof/>
          <w:lang w:val="en-GB"/>
        </w:rPr>
        <w:t>, J. A. T</w:t>
      </w:r>
      <w:r w:rsidRPr="003221A0">
        <w:rPr>
          <w:smallCaps/>
          <w:noProof/>
          <w:lang w:val="en-GB"/>
        </w:rPr>
        <w:t>omé</w:t>
      </w:r>
      <w:r w:rsidRPr="003221A0">
        <w:rPr>
          <w:noProof/>
          <w:lang w:val="en-GB"/>
        </w:rPr>
        <w:t>, J. S. P</w:t>
      </w:r>
      <w:r w:rsidRPr="003221A0">
        <w:rPr>
          <w:smallCaps/>
          <w:noProof/>
          <w:lang w:val="en-GB"/>
        </w:rPr>
        <w:t>ereira</w:t>
      </w:r>
      <w:r w:rsidRPr="003221A0">
        <w:rPr>
          <w:noProof/>
          <w:lang w:val="en-GB"/>
        </w:rPr>
        <w:t>, J. S. D</w:t>
      </w:r>
      <w:r w:rsidRPr="003221A0">
        <w:rPr>
          <w:smallCaps/>
          <w:noProof/>
          <w:lang w:val="en-GB"/>
        </w:rPr>
        <w:t>avid</w:t>
      </w:r>
      <w:r w:rsidRPr="003221A0">
        <w:rPr>
          <w:noProof/>
          <w:lang w:val="en-GB"/>
        </w:rPr>
        <w:t>, A. M. D. F</w:t>
      </w:r>
      <w:r w:rsidRPr="003221A0">
        <w:rPr>
          <w:smallCaps/>
          <w:noProof/>
          <w:lang w:val="en-GB"/>
        </w:rPr>
        <w:t>abiao</w:t>
      </w:r>
      <w:r w:rsidRPr="003221A0">
        <w:rPr>
          <w:noProof/>
          <w:lang w:val="en-GB"/>
        </w:rPr>
        <w:t xml:space="preserve">, 1997: Leaf area estimation from tree allometrics in Eucalyptus globulus plantations. -- Can. J. For. Res. </w:t>
      </w:r>
      <w:r w:rsidRPr="003221A0">
        <w:rPr>
          <w:b/>
          <w:noProof/>
          <w:lang w:val="en-GB"/>
        </w:rPr>
        <w:t>27</w:t>
      </w:r>
      <w:r w:rsidRPr="003221A0">
        <w:rPr>
          <w:noProof/>
          <w:lang w:val="en-GB"/>
        </w:rPr>
        <w:t xml:space="preserve">, 166-173 </w:t>
      </w:r>
      <w:bookmarkEnd w:id="24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25" w:name="_ENREF_19"/>
      <w:r w:rsidRPr="003221A0">
        <w:rPr>
          <w:noProof/>
          <w:lang w:val="en-GB"/>
        </w:rPr>
        <w:t>R</w:t>
      </w:r>
      <w:r w:rsidRPr="003221A0">
        <w:rPr>
          <w:smallCaps/>
          <w:noProof/>
          <w:lang w:val="en-GB"/>
        </w:rPr>
        <w:t xml:space="preserve">anatunga, </w:t>
      </w:r>
      <w:r w:rsidRPr="003221A0">
        <w:rPr>
          <w:noProof/>
          <w:lang w:val="en-GB"/>
        </w:rPr>
        <w:t>K., R. J. K</w:t>
      </w:r>
      <w:r w:rsidRPr="003221A0">
        <w:rPr>
          <w:smallCaps/>
          <w:noProof/>
          <w:lang w:val="en-GB"/>
        </w:rPr>
        <w:t>eenan</w:t>
      </w:r>
      <w:r w:rsidRPr="003221A0">
        <w:rPr>
          <w:noProof/>
          <w:lang w:val="en-GB"/>
        </w:rPr>
        <w:t>, S. D. W</w:t>
      </w:r>
      <w:r w:rsidRPr="003221A0">
        <w:rPr>
          <w:smallCaps/>
          <w:noProof/>
          <w:lang w:val="en-GB"/>
        </w:rPr>
        <w:t>ullschleger</w:t>
      </w:r>
      <w:r w:rsidRPr="003221A0">
        <w:rPr>
          <w:noProof/>
          <w:lang w:val="en-GB"/>
        </w:rPr>
        <w:t>, W. A. P</w:t>
      </w:r>
      <w:r w:rsidRPr="003221A0">
        <w:rPr>
          <w:smallCaps/>
          <w:noProof/>
          <w:lang w:val="en-GB"/>
        </w:rPr>
        <w:t>ost</w:t>
      </w:r>
      <w:r w:rsidRPr="003221A0">
        <w:rPr>
          <w:noProof/>
          <w:lang w:val="en-GB"/>
        </w:rPr>
        <w:t>, M. L. T</w:t>
      </w:r>
      <w:r w:rsidRPr="003221A0">
        <w:rPr>
          <w:smallCaps/>
          <w:noProof/>
          <w:lang w:val="en-GB"/>
        </w:rPr>
        <w:t>harp</w:t>
      </w:r>
      <w:r w:rsidRPr="003221A0">
        <w:rPr>
          <w:noProof/>
          <w:lang w:val="en-GB"/>
        </w:rPr>
        <w:t xml:space="preserve">, 2008: Effects of harvest management practices on forest biomass and soil carbon in eucalypt forests in New South Wales, Australia: Simulations with the forest succession model LINKAGES. -- Forest Ecology And Management </w:t>
      </w:r>
      <w:r w:rsidRPr="003221A0">
        <w:rPr>
          <w:b/>
          <w:noProof/>
          <w:lang w:val="en-GB"/>
        </w:rPr>
        <w:t>255</w:t>
      </w:r>
      <w:r w:rsidRPr="003221A0">
        <w:rPr>
          <w:noProof/>
          <w:lang w:val="en-GB"/>
        </w:rPr>
        <w:t>, 2407-2415.</w:t>
      </w:r>
      <w:bookmarkEnd w:id="25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26" w:name="_ENREF_20"/>
      <w:r w:rsidRPr="003221A0">
        <w:rPr>
          <w:noProof/>
          <w:lang w:val="en-GB"/>
        </w:rPr>
        <w:t>R</w:t>
      </w:r>
      <w:r w:rsidRPr="003221A0">
        <w:rPr>
          <w:smallCaps/>
          <w:noProof/>
          <w:lang w:val="en-GB"/>
        </w:rPr>
        <w:t xml:space="preserve">esh, </w:t>
      </w:r>
      <w:r w:rsidRPr="003221A0">
        <w:rPr>
          <w:noProof/>
          <w:lang w:val="en-GB"/>
        </w:rPr>
        <w:t>S. C., M. B</w:t>
      </w:r>
      <w:r w:rsidRPr="003221A0">
        <w:rPr>
          <w:smallCaps/>
          <w:noProof/>
          <w:lang w:val="en-GB"/>
        </w:rPr>
        <w:t>attaglia</w:t>
      </w:r>
      <w:r w:rsidRPr="003221A0">
        <w:rPr>
          <w:noProof/>
          <w:lang w:val="en-GB"/>
        </w:rPr>
        <w:t xml:space="preserve">, D. W. </w:t>
      </w:r>
      <w:r w:rsidRPr="003221A0">
        <w:rPr>
          <w:smallCaps/>
          <w:noProof/>
          <w:lang w:val="en-GB"/>
        </w:rPr>
        <w:t>·</w:t>
      </w:r>
      <w:r w:rsidRPr="003221A0">
        <w:rPr>
          <w:noProof/>
          <w:lang w:val="en-GB"/>
        </w:rPr>
        <w:t>, S. L</w:t>
      </w:r>
      <w:r w:rsidRPr="003221A0">
        <w:rPr>
          <w:smallCaps/>
          <w:noProof/>
          <w:lang w:val="en-GB"/>
        </w:rPr>
        <w:t>adiges</w:t>
      </w:r>
      <w:r w:rsidRPr="003221A0">
        <w:rPr>
          <w:noProof/>
          <w:lang w:val="en-GB"/>
        </w:rPr>
        <w:t>, 2003: Coarse root biomass for eucalypt plantations in Tasmania, Australia:</w:t>
      </w:r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r w:rsidRPr="003221A0">
        <w:rPr>
          <w:noProof/>
          <w:lang w:val="en-GB"/>
        </w:rPr>
        <w:t xml:space="preserve">sources of variation and methods for assessment. -- Trees </w:t>
      </w:r>
      <w:r w:rsidRPr="003221A0">
        <w:rPr>
          <w:b/>
          <w:noProof/>
          <w:lang w:val="en-GB"/>
        </w:rPr>
        <w:t>17</w:t>
      </w:r>
      <w:r w:rsidRPr="003221A0">
        <w:rPr>
          <w:noProof/>
          <w:lang w:val="en-GB"/>
        </w:rPr>
        <w:t>, 389-399.</w:t>
      </w:r>
      <w:bookmarkEnd w:id="26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27" w:name="_ENREF_21"/>
      <w:r w:rsidRPr="003221A0">
        <w:rPr>
          <w:noProof/>
          <w:lang w:val="en-GB"/>
        </w:rPr>
        <w:t>R</w:t>
      </w:r>
      <w:r w:rsidRPr="003221A0">
        <w:rPr>
          <w:smallCaps/>
          <w:noProof/>
          <w:lang w:val="en-GB"/>
        </w:rPr>
        <w:t xml:space="preserve">yan, </w:t>
      </w:r>
      <w:r w:rsidRPr="003221A0">
        <w:rPr>
          <w:noProof/>
          <w:lang w:val="en-GB"/>
        </w:rPr>
        <w:t>M. G., J. L. S</w:t>
      </w:r>
      <w:r w:rsidRPr="003221A0">
        <w:rPr>
          <w:smallCaps/>
          <w:noProof/>
          <w:lang w:val="en-GB"/>
        </w:rPr>
        <w:t>tape</w:t>
      </w:r>
      <w:r w:rsidRPr="003221A0">
        <w:rPr>
          <w:noProof/>
          <w:lang w:val="en-GB"/>
        </w:rPr>
        <w:t>, D. B</w:t>
      </w:r>
      <w:r w:rsidRPr="003221A0">
        <w:rPr>
          <w:smallCaps/>
          <w:noProof/>
          <w:lang w:val="en-GB"/>
        </w:rPr>
        <w:t>inkley</w:t>
      </w:r>
      <w:r w:rsidRPr="003221A0">
        <w:rPr>
          <w:noProof/>
          <w:lang w:val="en-GB"/>
        </w:rPr>
        <w:t>, S. F</w:t>
      </w:r>
      <w:r w:rsidRPr="003221A0">
        <w:rPr>
          <w:smallCaps/>
          <w:noProof/>
          <w:lang w:val="en-GB"/>
        </w:rPr>
        <w:t>onseca</w:t>
      </w:r>
      <w:r w:rsidRPr="003221A0">
        <w:rPr>
          <w:noProof/>
          <w:lang w:val="en-GB"/>
        </w:rPr>
        <w:t>, R. A. L</w:t>
      </w:r>
      <w:r w:rsidRPr="003221A0">
        <w:rPr>
          <w:smallCaps/>
          <w:noProof/>
          <w:lang w:val="en-GB"/>
        </w:rPr>
        <w:t>oos</w:t>
      </w:r>
      <w:r w:rsidRPr="003221A0">
        <w:rPr>
          <w:noProof/>
          <w:lang w:val="en-GB"/>
        </w:rPr>
        <w:t>, E. N. T</w:t>
      </w:r>
      <w:r w:rsidRPr="003221A0">
        <w:rPr>
          <w:smallCaps/>
          <w:noProof/>
          <w:lang w:val="en-GB"/>
        </w:rPr>
        <w:t>akahashi</w:t>
      </w:r>
      <w:r w:rsidRPr="003221A0">
        <w:rPr>
          <w:noProof/>
          <w:lang w:val="en-GB"/>
        </w:rPr>
        <w:t>, C. R. S</w:t>
      </w:r>
      <w:r w:rsidRPr="003221A0">
        <w:rPr>
          <w:smallCaps/>
          <w:noProof/>
          <w:lang w:val="en-GB"/>
        </w:rPr>
        <w:t>ilva</w:t>
      </w:r>
      <w:r w:rsidRPr="003221A0">
        <w:rPr>
          <w:noProof/>
          <w:lang w:val="en-GB"/>
        </w:rPr>
        <w:t>, S. R. S</w:t>
      </w:r>
      <w:r w:rsidRPr="003221A0">
        <w:rPr>
          <w:smallCaps/>
          <w:noProof/>
          <w:lang w:val="en-GB"/>
        </w:rPr>
        <w:t>ilva</w:t>
      </w:r>
      <w:r w:rsidRPr="003221A0">
        <w:rPr>
          <w:noProof/>
          <w:lang w:val="en-GB"/>
        </w:rPr>
        <w:t>, R. E. H</w:t>
      </w:r>
      <w:r w:rsidRPr="003221A0">
        <w:rPr>
          <w:smallCaps/>
          <w:noProof/>
          <w:lang w:val="en-GB"/>
        </w:rPr>
        <w:t>akamada</w:t>
      </w:r>
      <w:r w:rsidRPr="003221A0">
        <w:rPr>
          <w:noProof/>
          <w:lang w:val="en-GB"/>
        </w:rPr>
        <w:t>, J. M. F</w:t>
      </w:r>
      <w:r w:rsidRPr="003221A0">
        <w:rPr>
          <w:smallCaps/>
          <w:noProof/>
          <w:lang w:val="en-GB"/>
        </w:rPr>
        <w:t>erreira</w:t>
      </w:r>
      <w:r w:rsidRPr="003221A0">
        <w:rPr>
          <w:noProof/>
          <w:lang w:val="en-GB"/>
        </w:rPr>
        <w:t>, A. M. N. L</w:t>
      </w:r>
      <w:r w:rsidRPr="003221A0">
        <w:rPr>
          <w:smallCaps/>
          <w:noProof/>
          <w:lang w:val="en-GB"/>
        </w:rPr>
        <w:t>ima</w:t>
      </w:r>
      <w:r w:rsidRPr="003221A0">
        <w:rPr>
          <w:noProof/>
          <w:lang w:val="en-GB"/>
        </w:rPr>
        <w:t>, J. L. G</w:t>
      </w:r>
      <w:r w:rsidRPr="003221A0">
        <w:rPr>
          <w:smallCaps/>
          <w:noProof/>
          <w:lang w:val="en-GB"/>
        </w:rPr>
        <w:t>ava</w:t>
      </w:r>
      <w:r w:rsidRPr="003221A0">
        <w:rPr>
          <w:noProof/>
          <w:lang w:val="en-GB"/>
        </w:rPr>
        <w:t>, F. P. L</w:t>
      </w:r>
      <w:r w:rsidRPr="003221A0">
        <w:rPr>
          <w:smallCaps/>
          <w:noProof/>
          <w:lang w:val="en-GB"/>
        </w:rPr>
        <w:t>eite</w:t>
      </w:r>
      <w:r w:rsidRPr="003221A0">
        <w:rPr>
          <w:noProof/>
          <w:lang w:val="en-GB"/>
        </w:rPr>
        <w:t>, H. B. A</w:t>
      </w:r>
      <w:r w:rsidRPr="003221A0">
        <w:rPr>
          <w:smallCaps/>
          <w:noProof/>
          <w:lang w:val="en-GB"/>
        </w:rPr>
        <w:t>ndrade</w:t>
      </w:r>
      <w:r w:rsidRPr="003221A0">
        <w:rPr>
          <w:noProof/>
          <w:lang w:val="en-GB"/>
        </w:rPr>
        <w:t>, J. M. A</w:t>
      </w:r>
      <w:r w:rsidRPr="003221A0">
        <w:rPr>
          <w:smallCaps/>
          <w:noProof/>
          <w:lang w:val="en-GB"/>
        </w:rPr>
        <w:t>lves</w:t>
      </w:r>
      <w:r w:rsidRPr="003221A0">
        <w:rPr>
          <w:noProof/>
          <w:lang w:val="en-GB"/>
        </w:rPr>
        <w:t>, G. G. C. S</w:t>
      </w:r>
      <w:r w:rsidRPr="003221A0">
        <w:rPr>
          <w:smallCaps/>
          <w:noProof/>
          <w:lang w:val="en-GB"/>
        </w:rPr>
        <w:t>ilva</w:t>
      </w:r>
      <w:r w:rsidRPr="003221A0">
        <w:rPr>
          <w:noProof/>
          <w:lang w:val="en-GB"/>
        </w:rPr>
        <w:t xml:space="preserve">, 2010: Factors controlling </w:t>
      </w:r>
      <w:r w:rsidRPr="003221A0">
        <w:rPr>
          <w:i/>
          <w:noProof/>
          <w:lang w:val="en-GB"/>
        </w:rPr>
        <w:t>Eucalyptus</w:t>
      </w:r>
      <w:r w:rsidRPr="003221A0">
        <w:rPr>
          <w:noProof/>
          <w:lang w:val="en-GB"/>
        </w:rPr>
        <w:t xml:space="preserve"> productivity: How water availability </w:t>
      </w:r>
      <w:r w:rsidRPr="003221A0">
        <w:rPr>
          <w:noProof/>
          <w:lang w:val="en-GB"/>
        </w:rPr>
        <w:lastRenderedPageBreak/>
        <w:t>and stand</w:t>
      </w:r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r w:rsidRPr="003221A0">
        <w:rPr>
          <w:noProof/>
          <w:lang w:val="en-GB"/>
        </w:rPr>
        <w:t xml:space="preserve">structure alter production and carbon allocation. -- Forest Ecology and Management </w:t>
      </w:r>
      <w:r w:rsidRPr="003221A0">
        <w:rPr>
          <w:b/>
          <w:noProof/>
          <w:lang w:val="en-GB"/>
        </w:rPr>
        <w:t>259</w:t>
      </w:r>
      <w:r w:rsidRPr="003221A0">
        <w:rPr>
          <w:noProof/>
          <w:lang w:val="en-GB"/>
        </w:rPr>
        <w:t>, 1695–1703.</w:t>
      </w:r>
      <w:bookmarkEnd w:id="27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28" w:name="_ENREF_22"/>
      <w:r w:rsidRPr="003221A0">
        <w:rPr>
          <w:noProof/>
          <w:lang w:val="en-GB"/>
        </w:rPr>
        <w:t>S</w:t>
      </w:r>
      <w:r w:rsidRPr="003221A0">
        <w:rPr>
          <w:smallCaps/>
          <w:noProof/>
          <w:lang w:val="en-GB"/>
        </w:rPr>
        <w:t xml:space="preserve">ands, </w:t>
      </w:r>
      <w:r w:rsidRPr="003221A0">
        <w:rPr>
          <w:noProof/>
          <w:lang w:val="en-GB"/>
        </w:rPr>
        <w:t>P., J. J. L</w:t>
      </w:r>
      <w:r w:rsidRPr="003221A0">
        <w:rPr>
          <w:smallCaps/>
          <w:noProof/>
          <w:lang w:val="en-GB"/>
        </w:rPr>
        <w:t>andsberg</w:t>
      </w:r>
      <w:r w:rsidRPr="003221A0">
        <w:rPr>
          <w:noProof/>
          <w:lang w:val="en-GB"/>
        </w:rPr>
        <w:t xml:space="preserve">, 2002: Parameterisation of 3-PG for plantation grown </w:t>
      </w:r>
      <w:r w:rsidRPr="003221A0">
        <w:rPr>
          <w:i/>
          <w:noProof/>
          <w:lang w:val="en-GB"/>
        </w:rPr>
        <w:t>Eucalyptus globulus</w:t>
      </w:r>
      <w:r w:rsidRPr="003221A0">
        <w:rPr>
          <w:noProof/>
          <w:lang w:val="en-GB"/>
        </w:rPr>
        <w:t xml:space="preserve">. -- Forest Ecology and Management   </w:t>
      </w:r>
      <w:r w:rsidRPr="003221A0">
        <w:rPr>
          <w:b/>
          <w:noProof/>
          <w:lang w:val="en-GB"/>
        </w:rPr>
        <w:t>163</w:t>
      </w:r>
      <w:r w:rsidRPr="003221A0">
        <w:rPr>
          <w:noProof/>
          <w:lang w:val="en-GB"/>
        </w:rPr>
        <w:t>, 273-292.</w:t>
      </w:r>
      <w:bookmarkEnd w:id="28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29" w:name="_ENREF_23"/>
      <w:r w:rsidRPr="003221A0">
        <w:rPr>
          <w:noProof/>
          <w:lang w:val="en-GB"/>
        </w:rPr>
        <w:t>S</w:t>
      </w:r>
      <w:r w:rsidRPr="003221A0">
        <w:rPr>
          <w:smallCaps/>
          <w:noProof/>
          <w:lang w:val="en-GB"/>
        </w:rPr>
        <w:t xml:space="preserve">ilva, </w:t>
      </w:r>
      <w:r w:rsidRPr="003221A0">
        <w:rPr>
          <w:noProof/>
          <w:lang w:val="en-GB"/>
        </w:rPr>
        <w:t xml:space="preserve">P. H. M. </w:t>
      </w:r>
      <w:r w:rsidRPr="003221A0">
        <w:rPr>
          <w:smallCaps/>
          <w:noProof/>
          <w:lang w:val="en-GB"/>
        </w:rPr>
        <w:t>d.</w:t>
      </w:r>
      <w:r w:rsidRPr="003221A0">
        <w:rPr>
          <w:noProof/>
          <w:lang w:val="en-GB"/>
        </w:rPr>
        <w:t>, F. P</w:t>
      </w:r>
      <w:r w:rsidRPr="003221A0">
        <w:rPr>
          <w:smallCaps/>
          <w:noProof/>
          <w:lang w:val="en-GB"/>
        </w:rPr>
        <w:t>oggiani</w:t>
      </w:r>
      <w:r w:rsidRPr="003221A0">
        <w:rPr>
          <w:noProof/>
          <w:lang w:val="en-GB"/>
        </w:rPr>
        <w:t>, P. L. L</w:t>
      </w:r>
      <w:r w:rsidRPr="003221A0">
        <w:rPr>
          <w:smallCaps/>
          <w:noProof/>
          <w:lang w:val="en-GB"/>
        </w:rPr>
        <w:t>ibardi</w:t>
      </w:r>
      <w:r w:rsidRPr="003221A0">
        <w:rPr>
          <w:noProof/>
          <w:lang w:val="en-GB"/>
        </w:rPr>
        <w:t>, A. N. G</w:t>
      </w:r>
      <w:r w:rsidRPr="003221A0">
        <w:rPr>
          <w:smallCaps/>
          <w:noProof/>
          <w:lang w:val="en-GB"/>
        </w:rPr>
        <w:t>onçalves</w:t>
      </w:r>
      <w:r w:rsidRPr="003221A0">
        <w:rPr>
          <w:noProof/>
          <w:lang w:val="en-GB"/>
        </w:rPr>
        <w:t xml:space="preserve">, 2013: Fertilizer management of eucalypt plantations on sandy soil in Brazil: Initial growth and nutrient cycling. -- Forest Ecology And Management </w:t>
      </w:r>
      <w:r w:rsidRPr="003221A0">
        <w:rPr>
          <w:b/>
          <w:noProof/>
          <w:lang w:val="en-GB"/>
        </w:rPr>
        <w:t>301</w:t>
      </w:r>
      <w:r w:rsidRPr="003221A0">
        <w:rPr>
          <w:noProof/>
          <w:lang w:val="en-GB"/>
        </w:rPr>
        <w:t>, 67-78.</w:t>
      </w:r>
      <w:bookmarkEnd w:id="29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30" w:name="_ENREF_24"/>
      <w:r w:rsidRPr="003221A0">
        <w:rPr>
          <w:noProof/>
          <w:lang w:val="en-GB"/>
        </w:rPr>
        <w:t>S</w:t>
      </w:r>
      <w:r w:rsidRPr="003221A0">
        <w:rPr>
          <w:smallCaps/>
          <w:noProof/>
          <w:lang w:val="en-GB"/>
        </w:rPr>
        <w:t xml:space="preserve">tape, </w:t>
      </w:r>
      <w:r w:rsidRPr="003221A0">
        <w:rPr>
          <w:noProof/>
          <w:lang w:val="en-GB"/>
        </w:rPr>
        <w:t>J. L., D. B</w:t>
      </w:r>
      <w:r w:rsidRPr="003221A0">
        <w:rPr>
          <w:smallCaps/>
          <w:noProof/>
          <w:lang w:val="en-GB"/>
        </w:rPr>
        <w:t>inkley</w:t>
      </w:r>
      <w:r w:rsidRPr="003221A0">
        <w:rPr>
          <w:noProof/>
          <w:lang w:val="en-GB"/>
        </w:rPr>
        <w:t>, M. G. R</w:t>
      </w:r>
      <w:r w:rsidRPr="003221A0">
        <w:rPr>
          <w:smallCaps/>
          <w:noProof/>
          <w:lang w:val="en-GB"/>
        </w:rPr>
        <w:t>yan</w:t>
      </w:r>
      <w:r w:rsidRPr="003221A0">
        <w:rPr>
          <w:noProof/>
          <w:lang w:val="en-GB"/>
        </w:rPr>
        <w:t xml:space="preserve">, 2008: Production and carbon allocation in a clonal Eucalyptus plantation with water and nutrient manipulations. -- Forest Ecology And Management </w:t>
      </w:r>
      <w:r w:rsidRPr="003221A0">
        <w:rPr>
          <w:b/>
          <w:noProof/>
          <w:lang w:val="en-GB"/>
        </w:rPr>
        <w:t>255</w:t>
      </w:r>
      <w:r w:rsidRPr="003221A0">
        <w:rPr>
          <w:noProof/>
          <w:lang w:val="en-GB"/>
        </w:rPr>
        <w:t>, 920-930.</w:t>
      </w:r>
      <w:bookmarkEnd w:id="30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31" w:name="_ENREF_25"/>
      <w:r w:rsidRPr="003221A0">
        <w:rPr>
          <w:noProof/>
          <w:lang w:val="en-GB"/>
        </w:rPr>
        <w:t>T</w:t>
      </w:r>
      <w:r w:rsidRPr="003221A0">
        <w:rPr>
          <w:smallCaps/>
          <w:noProof/>
          <w:lang w:val="en-GB"/>
        </w:rPr>
        <w:t xml:space="preserve">urner, </w:t>
      </w:r>
      <w:r w:rsidRPr="003221A0">
        <w:rPr>
          <w:noProof/>
          <w:lang w:val="en-GB"/>
        </w:rPr>
        <w:t>J., M. J. L</w:t>
      </w:r>
      <w:r w:rsidRPr="003221A0">
        <w:rPr>
          <w:smallCaps/>
          <w:noProof/>
          <w:lang w:val="en-GB"/>
        </w:rPr>
        <w:t>ambert</w:t>
      </w:r>
      <w:r w:rsidRPr="003221A0">
        <w:rPr>
          <w:noProof/>
          <w:lang w:val="en-GB"/>
        </w:rPr>
        <w:t xml:space="preserve">, 1983: Nutrient cycling within a 27-year old </w:t>
      </w:r>
      <w:r w:rsidRPr="003221A0">
        <w:rPr>
          <w:i/>
          <w:noProof/>
          <w:lang w:val="en-GB"/>
        </w:rPr>
        <w:t xml:space="preserve">Eucalyptus grandis </w:t>
      </w:r>
      <w:r w:rsidRPr="003221A0">
        <w:rPr>
          <w:noProof/>
          <w:lang w:val="en-GB"/>
        </w:rPr>
        <w:t xml:space="preserve">plantation in New South Wales. -- Forest Ecology and Management   </w:t>
      </w:r>
      <w:r w:rsidRPr="003221A0">
        <w:rPr>
          <w:b/>
          <w:noProof/>
          <w:lang w:val="en-GB"/>
        </w:rPr>
        <w:t>6</w:t>
      </w:r>
      <w:r w:rsidRPr="003221A0">
        <w:rPr>
          <w:noProof/>
          <w:lang w:val="en-GB"/>
        </w:rPr>
        <w:t>, 155-168.</w:t>
      </w:r>
      <w:bookmarkEnd w:id="31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32" w:name="_ENREF_26"/>
      <w:r w:rsidRPr="003221A0">
        <w:rPr>
          <w:noProof/>
          <w:lang w:val="en-GB"/>
        </w:rPr>
        <w:t>W</w:t>
      </w:r>
      <w:r w:rsidRPr="003221A0">
        <w:rPr>
          <w:smallCaps/>
          <w:noProof/>
          <w:lang w:val="en-GB"/>
        </w:rPr>
        <w:t xml:space="preserve">aring, </w:t>
      </w:r>
      <w:r w:rsidRPr="003221A0">
        <w:rPr>
          <w:noProof/>
          <w:lang w:val="en-GB"/>
        </w:rPr>
        <w:t>R. H., J. J. L</w:t>
      </w:r>
      <w:r w:rsidRPr="003221A0">
        <w:rPr>
          <w:smallCaps/>
          <w:noProof/>
          <w:lang w:val="en-GB"/>
        </w:rPr>
        <w:t>andsberg</w:t>
      </w:r>
      <w:r w:rsidRPr="003221A0">
        <w:rPr>
          <w:noProof/>
          <w:lang w:val="en-GB"/>
        </w:rPr>
        <w:t>, M. W</w:t>
      </w:r>
      <w:r w:rsidRPr="003221A0">
        <w:rPr>
          <w:smallCaps/>
          <w:noProof/>
          <w:lang w:val="en-GB"/>
        </w:rPr>
        <w:t>illiams</w:t>
      </w:r>
      <w:r w:rsidRPr="003221A0">
        <w:rPr>
          <w:noProof/>
          <w:lang w:val="en-GB"/>
        </w:rPr>
        <w:t xml:space="preserve">, 1998: Net primary production of forests: a constant fraction of gross primary production? -- Tree Physiology </w:t>
      </w:r>
      <w:r w:rsidRPr="003221A0">
        <w:rPr>
          <w:b/>
          <w:noProof/>
          <w:lang w:val="en-GB"/>
        </w:rPr>
        <w:t>18</w:t>
      </w:r>
      <w:r w:rsidRPr="003221A0">
        <w:rPr>
          <w:noProof/>
          <w:lang w:val="en-GB"/>
        </w:rPr>
        <w:t>, 129-134.</w:t>
      </w:r>
      <w:bookmarkEnd w:id="32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33" w:name="_ENREF_27"/>
      <w:r w:rsidRPr="003221A0">
        <w:rPr>
          <w:noProof/>
          <w:lang w:val="en-GB"/>
        </w:rPr>
        <w:t>W</w:t>
      </w:r>
      <w:r w:rsidRPr="003221A0">
        <w:rPr>
          <w:smallCaps/>
          <w:noProof/>
          <w:lang w:val="en-GB"/>
        </w:rPr>
        <w:t xml:space="preserve">arren, </w:t>
      </w:r>
      <w:r w:rsidRPr="003221A0">
        <w:rPr>
          <w:noProof/>
          <w:lang w:val="en-GB"/>
        </w:rPr>
        <w:t xml:space="preserve">C. R., 2006: Potential organic and inorganic N uptake by six Eucalyptus species. -- Functional Plant Biology  </w:t>
      </w:r>
      <w:r w:rsidRPr="003221A0">
        <w:rPr>
          <w:b/>
          <w:noProof/>
          <w:lang w:val="en-GB"/>
        </w:rPr>
        <w:t>33</w:t>
      </w:r>
      <w:r w:rsidRPr="003221A0">
        <w:rPr>
          <w:noProof/>
          <w:lang w:val="en-GB"/>
        </w:rPr>
        <w:t>, 653-660.</w:t>
      </w:r>
      <w:bookmarkEnd w:id="33"/>
    </w:p>
    <w:p w:rsidR="003221A0" w:rsidRPr="003221A0" w:rsidRDefault="003221A0" w:rsidP="003221A0">
      <w:pPr>
        <w:pStyle w:val="Body"/>
        <w:ind w:left="720" w:hanging="720"/>
        <w:rPr>
          <w:noProof/>
          <w:lang w:val="en-GB"/>
        </w:rPr>
      </w:pPr>
      <w:bookmarkStart w:id="34" w:name="_ENREF_28"/>
      <w:r w:rsidRPr="003221A0">
        <w:rPr>
          <w:noProof/>
          <w:lang w:val="en-GB"/>
        </w:rPr>
        <w:t>W</w:t>
      </w:r>
      <w:r w:rsidRPr="003221A0">
        <w:rPr>
          <w:smallCaps/>
          <w:noProof/>
          <w:lang w:val="en-GB"/>
        </w:rPr>
        <w:t xml:space="preserve">hitehead, </w:t>
      </w:r>
      <w:r w:rsidRPr="003221A0">
        <w:rPr>
          <w:noProof/>
          <w:lang w:val="en-GB"/>
        </w:rPr>
        <w:t>D., C. L. B</w:t>
      </w:r>
      <w:r w:rsidRPr="003221A0">
        <w:rPr>
          <w:smallCaps/>
          <w:noProof/>
          <w:lang w:val="en-GB"/>
        </w:rPr>
        <w:t>eadle</w:t>
      </w:r>
      <w:r w:rsidRPr="003221A0">
        <w:rPr>
          <w:noProof/>
          <w:lang w:val="en-GB"/>
        </w:rPr>
        <w:t xml:space="preserve">, 2004: Physiological regulation of productivity and water use in </w:t>
      </w:r>
      <w:r w:rsidRPr="003221A0">
        <w:rPr>
          <w:i/>
          <w:noProof/>
          <w:lang w:val="en-GB"/>
        </w:rPr>
        <w:t>Eucalyptus</w:t>
      </w:r>
      <w:r w:rsidRPr="003221A0">
        <w:rPr>
          <w:noProof/>
          <w:lang w:val="en-GB"/>
        </w:rPr>
        <w:t xml:space="preserve">: a review. -- Forest Ecology And Management </w:t>
      </w:r>
      <w:r w:rsidRPr="003221A0">
        <w:rPr>
          <w:b/>
          <w:noProof/>
          <w:lang w:val="en-GB"/>
        </w:rPr>
        <w:t>193</w:t>
      </w:r>
      <w:r w:rsidRPr="003221A0">
        <w:rPr>
          <w:noProof/>
          <w:lang w:val="en-GB"/>
        </w:rPr>
        <w:t>, 113-140.</w:t>
      </w:r>
      <w:bookmarkEnd w:id="34"/>
    </w:p>
    <w:p w:rsidR="003221A0" w:rsidRDefault="003221A0" w:rsidP="003221A0">
      <w:pPr>
        <w:pStyle w:val="Body"/>
        <w:rPr>
          <w:noProof/>
          <w:lang w:val="en-GB"/>
        </w:rPr>
      </w:pPr>
    </w:p>
    <w:p w:rsidR="00C05E08" w:rsidRDefault="002145D2" w:rsidP="005E4293">
      <w:pPr>
        <w:pStyle w:val="Body"/>
        <w:ind w:left="720" w:hanging="720"/>
      </w:pPr>
      <w:r>
        <w:fldChar w:fldCharType="end"/>
      </w:r>
    </w:p>
    <w:sectPr w:rsidR="00C05E08" w:rsidSect="006D328D">
      <w:headerReference w:type="default" r:id="rId34"/>
      <w:footerReference w:type="default" r:id="rId35"/>
      <w:pgSz w:w="16839" w:h="11907" w:orient="landscape" w:code="9"/>
      <w:pgMar w:top="1797" w:right="1134" w:bottom="179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791" w:rsidRDefault="00A27791">
      <w:r>
        <w:separator/>
      </w:r>
    </w:p>
  </w:endnote>
  <w:endnote w:type="continuationSeparator" w:id="0">
    <w:p w:rsidR="00A27791" w:rsidRDefault="00A27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1A0" w:rsidRDefault="003221A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791" w:rsidRDefault="00A27791">
      <w:r>
        <w:separator/>
      </w:r>
    </w:p>
  </w:footnote>
  <w:footnote w:type="continuationSeparator" w:id="0">
    <w:p w:rsidR="00A27791" w:rsidRDefault="00A27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1A0" w:rsidRDefault="003221A0">
    <w:pPr>
      <w:pStyle w:val="Kopf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546A63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  <w:rFonts w:eastAsia="Arial"/>
      </w:rPr>
      <w:t xml:space="preserve"> </w:t>
    </w:r>
    <w:r>
      <w:rPr>
        <w:rStyle w:val="Seitenzahl"/>
      </w:rPr>
      <w:t xml:space="preserve">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\*Arabic </w:instrText>
    </w:r>
    <w:r>
      <w:rPr>
        <w:rStyle w:val="Seitenzahl"/>
      </w:rPr>
      <w:fldChar w:fldCharType="separate"/>
    </w:r>
    <w:r w:rsidR="00546A63">
      <w:rPr>
        <w:rStyle w:val="Seitenzahl"/>
        <w:noProof/>
      </w:rPr>
      <w:t>27</w:t>
    </w:r>
    <w:r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eteorologische Zeitschrift&lt;/Style&gt;&lt;LeftDelim&gt;{&lt;/LeftDelim&gt;&lt;RightDelim&gt;}&lt;/RightDelim&gt;&lt;FontName&gt;Times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rwsaeeay99zr5e9wzrxerp8zzvs2pfafta5&quot;&gt;Eukalyptus_RS&lt;record-ids&gt;&lt;item&gt;86&lt;/item&gt;&lt;item&gt;88&lt;/item&gt;&lt;item&gt;90&lt;/item&gt;&lt;item&gt;93&lt;/item&gt;&lt;item&gt;99&lt;/item&gt;&lt;item&gt;100&lt;/item&gt;&lt;item&gt;103&lt;/item&gt;&lt;item&gt;105&lt;/item&gt;&lt;item&gt;108&lt;/item&gt;&lt;item&gt;113&lt;/item&gt;&lt;item&gt;125&lt;/item&gt;&lt;item&gt;126&lt;/item&gt;&lt;item&gt;132&lt;/item&gt;&lt;item&gt;134&lt;/item&gt;&lt;item&gt;137&lt;/item&gt;&lt;item&gt;145&lt;/item&gt;&lt;item&gt;151&lt;/item&gt;&lt;item&gt;155&lt;/item&gt;&lt;item&gt;201&lt;/item&gt;&lt;item&gt;203&lt;/item&gt;&lt;item&gt;205&lt;/item&gt;&lt;item&gt;219&lt;/item&gt;&lt;item&gt;235&lt;/item&gt;&lt;item&gt;239&lt;/item&gt;&lt;item&gt;240&lt;/item&gt;&lt;/record-ids&gt;&lt;/item&gt;&lt;/Libraries&gt;"/>
  </w:docVars>
  <w:rsids>
    <w:rsidRoot w:val="00881658"/>
    <w:rsid w:val="00007934"/>
    <w:rsid w:val="00014476"/>
    <w:rsid w:val="00071702"/>
    <w:rsid w:val="000A4533"/>
    <w:rsid w:val="00113C47"/>
    <w:rsid w:val="001747A7"/>
    <w:rsid w:val="001952B3"/>
    <w:rsid w:val="0020485D"/>
    <w:rsid w:val="002145D2"/>
    <w:rsid w:val="002B5620"/>
    <w:rsid w:val="003202BA"/>
    <w:rsid w:val="00321A79"/>
    <w:rsid w:val="003221A0"/>
    <w:rsid w:val="003A133F"/>
    <w:rsid w:val="003C37D4"/>
    <w:rsid w:val="003E3B08"/>
    <w:rsid w:val="003E6580"/>
    <w:rsid w:val="003F5D9E"/>
    <w:rsid w:val="00460B09"/>
    <w:rsid w:val="004914D0"/>
    <w:rsid w:val="004A6F52"/>
    <w:rsid w:val="00503731"/>
    <w:rsid w:val="00535E83"/>
    <w:rsid w:val="00540CC4"/>
    <w:rsid w:val="00546A63"/>
    <w:rsid w:val="00562570"/>
    <w:rsid w:val="00574817"/>
    <w:rsid w:val="00592BB0"/>
    <w:rsid w:val="005C2354"/>
    <w:rsid w:val="005E1899"/>
    <w:rsid w:val="005E4293"/>
    <w:rsid w:val="005F0A02"/>
    <w:rsid w:val="00626697"/>
    <w:rsid w:val="00634D1F"/>
    <w:rsid w:val="00682387"/>
    <w:rsid w:val="006D328D"/>
    <w:rsid w:val="007D2262"/>
    <w:rsid w:val="007F67A4"/>
    <w:rsid w:val="0080455A"/>
    <w:rsid w:val="00875051"/>
    <w:rsid w:val="00881658"/>
    <w:rsid w:val="008F6DEB"/>
    <w:rsid w:val="00966019"/>
    <w:rsid w:val="009E3DBD"/>
    <w:rsid w:val="009F23D3"/>
    <w:rsid w:val="00A27791"/>
    <w:rsid w:val="00A57788"/>
    <w:rsid w:val="00AB6B3F"/>
    <w:rsid w:val="00B36608"/>
    <w:rsid w:val="00B50C38"/>
    <w:rsid w:val="00B85954"/>
    <w:rsid w:val="00BB5EC0"/>
    <w:rsid w:val="00BD7A01"/>
    <w:rsid w:val="00BF5BC1"/>
    <w:rsid w:val="00C05E08"/>
    <w:rsid w:val="00C30D25"/>
    <w:rsid w:val="00C92903"/>
    <w:rsid w:val="00CA31E0"/>
    <w:rsid w:val="00CB2809"/>
    <w:rsid w:val="00CB46C0"/>
    <w:rsid w:val="00CF5253"/>
    <w:rsid w:val="00D163B1"/>
    <w:rsid w:val="00D24203"/>
    <w:rsid w:val="00D453C7"/>
    <w:rsid w:val="00D97CD6"/>
    <w:rsid w:val="00DB3FAA"/>
    <w:rsid w:val="00DC7A9A"/>
    <w:rsid w:val="00DD7F31"/>
    <w:rsid w:val="00EF37C8"/>
    <w:rsid w:val="00F10BCF"/>
    <w:rsid w:val="00F14D69"/>
    <w:rsid w:val="00F8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rFonts w:ascii="Arial" w:hAnsi="Arial" w:cs="Arial"/>
      <w:sz w:val="22"/>
      <w:szCs w:val="22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pacing w:before="240" w:after="120" w:line="480" w:lineRule="auto"/>
      <w:jc w:val="center"/>
      <w:outlineLvl w:val="0"/>
    </w:pPr>
    <w:rPr>
      <w:b/>
      <w:caps/>
      <w:kern w:val="1"/>
      <w:sz w:val="36"/>
      <w:szCs w:val="20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120" w:after="120" w:line="360" w:lineRule="auto"/>
      <w:jc w:val="center"/>
      <w:outlineLvl w:val="1"/>
    </w:pPr>
    <w:rPr>
      <w:bCs/>
      <w:szCs w:val="20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"/>
      </w:numPr>
      <w:spacing w:before="120" w:after="120"/>
      <w:outlineLvl w:val="2"/>
    </w:pPr>
    <w:rPr>
      <w:color w:val="0000FF"/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2"/>
      </w:numPr>
      <w:spacing w:before="120" w:after="120"/>
      <w:outlineLvl w:val="3"/>
    </w:pPr>
    <w:rPr>
      <w:i/>
      <w:iCs/>
      <w:color w:val="0000FF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"/>
      </w:numPr>
      <w:spacing w:before="120" w:after="120" w:line="360" w:lineRule="auto"/>
      <w:jc w:val="center"/>
      <w:outlineLvl w:val="4"/>
    </w:pPr>
    <w:rPr>
      <w:b/>
      <w:bCs/>
      <w:color w:val="0000FF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1">
    <w:name w:val="Absatz-Standardschriftart1"/>
  </w:style>
  <w:style w:type="character" w:styleId="Seitenzahl">
    <w:name w:val="page number"/>
    <w:basedOn w:val="Absatz-Standardschriftart1"/>
  </w:style>
  <w:style w:type="character" w:customStyle="1" w:styleId="Kommentarzeichen1">
    <w:name w:val="Kommentarzeichen1"/>
    <w:rPr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erschrift">
    <w:name w:val="Überschrift"/>
    <w:basedOn w:val="Standard"/>
    <w:next w:val="Standard"/>
    <w:pPr>
      <w:tabs>
        <w:tab w:val="center" w:pos="4682"/>
      </w:tabs>
      <w:jc w:val="center"/>
    </w:pPr>
    <w:rPr>
      <w:b/>
      <w:bCs/>
      <w:color w:val="000000"/>
      <w:spacing w:val="-4"/>
      <w:sz w:val="36"/>
      <w:szCs w:val="32"/>
    </w:rPr>
  </w:style>
  <w:style w:type="paragraph" w:styleId="Textkrper">
    <w:name w:val="Body Text"/>
    <w:basedOn w:val="Standard"/>
    <w:pPr>
      <w:spacing w:before="120" w:after="120" w:line="360" w:lineRule="auto"/>
      <w:jc w:val="center"/>
    </w:pPr>
    <w:rPr>
      <w:color w:val="FF0000"/>
      <w:sz w:val="20"/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maintitle">
    <w:name w:val="main_title"/>
    <w:basedOn w:val="berschrift"/>
    <w:next w:val="Standard"/>
    <w:pPr>
      <w:spacing w:after="360"/>
    </w:pPr>
  </w:style>
  <w:style w:type="paragraph" w:customStyle="1" w:styleId="Body">
    <w:name w:val="Body"/>
    <w:basedOn w:val="Standard"/>
    <w:pPr>
      <w:widowControl w:val="0"/>
    </w:pPr>
    <w:rPr>
      <w:rFonts w:ascii="Times" w:hAnsi="Times" w:cs="Times"/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xtkrper21">
    <w:name w:val="Textkörper 21"/>
    <w:basedOn w:val="Standard"/>
    <w:pPr>
      <w:spacing w:line="360" w:lineRule="auto"/>
      <w:jc w:val="center"/>
    </w:pPr>
    <w:rPr>
      <w:sz w:val="20"/>
      <w:szCs w:val="20"/>
    </w:rPr>
  </w:style>
  <w:style w:type="paragraph" w:customStyle="1" w:styleId="Textkrper31">
    <w:name w:val="Textkörper 31"/>
    <w:basedOn w:val="Standard"/>
    <w:pPr>
      <w:spacing w:before="120" w:after="120" w:line="360" w:lineRule="auto"/>
      <w:jc w:val="center"/>
    </w:pPr>
    <w:rPr>
      <w:color w:val="0000FF"/>
      <w:sz w:val="20"/>
      <w:szCs w:val="20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1"/>
    <w:next w:val="Kommentartext1"/>
    <w:rPr>
      <w:b/>
      <w:bCs/>
      <w:lang w:val="en-US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rFonts w:ascii="Arial" w:hAnsi="Arial" w:cs="Arial"/>
      <w:sz w:val="22"/>
      <w:szCs w:val="22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pacing w:before="240" w:after="120" w:line="480" w:lineRule="auto"/>
      <w:jc w:val="center"/>
      <w:outlineLvl w:val="0"/>
    </w:pPr>
    <w:rPr>
      <w:b/>
      <w:caps/>
      <w:kern w:val="1"/>
      <w:sz w:val="36"/>
      <w:szCs w:val="20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120" w:after="120" w:line="360" w:lineRule="auto"/>
      <w:jc w:val="center"/>
      <w:outlineLvl w:val="1"/>
    </w:pPr>
    <w:rPr>
      <w:bCs/>
      <w:szCs w:val="20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"/>
      </w:numPr>
      <w:spacing w:before="120" w:after="120"/>
      <w:outlineLvl w:val="2"/>
    </w:pPr>
    <w:rPr>
      <w:color w:val="0000FF"/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2"/>
      </w:numPr>
      <w:spacing w:before="120" w:after="120"/>
      <w:outlineLvl w:val="3"/>
    </w:pPr>
    <w:rPr>
      <w:i/>
      <w:iCs/>
      <w:color w:val="0000FF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"/>
      </w:numPr>
      <w:spacing w:before="120" w:after="120" w:line="360" w:lineRule="auto"/>
      <w:jc w:val="center"/>
      <w:outlineLvl w:val="4"/>
    </w:pPr>
    <w:rPr>
      <w:b/>
      <w:bCs/>
      <w:color w:val="0000FF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1">
    <w:name w:val="Absatz-Standardschriftart1"/>
  </w:style>
  <w:style w:type="character" w:styleId="Seitenzahl">
    <w:name w:val="page number"/>
    <w:basedOn w:val="Absatz-Standardschriftart1"/>
  </w:style>
  <w:style w:type="character" w:customStyle="1" w:styleId="Kommentarzeichen1">
    <w:name w:val="Kommentarzeichen1"/>
    <w:rPr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erschrift">
    <w:name w:val="Überschrift"/>
    <w:basedOn w:val="Standard"/>
    <w:next w:val="Standard"/>
    <w:pPr>
      <w:tabs>
        <w:tab w:val="center" w:pos="4682"/>
      </w:tabs>
      <w:jc w:val="center"/>
    </w:pPr>
    <w:rPr>
      <w:b/>
      <w:bCs/>
      <w:color w:val="000000"/>
      <w:spacing w:val="-4"/>
      <w:sz w:val="36"/>
      <w:szCs w:val="32"/>
    </w:rPr>
  </w:style>
  <w:style w:type="paragraph" w:styleId="Textkrper">
    <w:name w:val="Body Text"/>
    <w:basedOn w:val="Standard"/>
    <w:pPr>
      <w:spacing w:before="120" w:after="120" w:line="360" w:lineRule="auto"/>
      <w:jc w:val="center"/>
    </w:pPr>
    <w:rPr>
      <w:color w:val="FF0000"/>
      <w:sz w:val="20"/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maintitle">
    <w:name w:val="main_title"/>
    <w:basedOn w:val="berschrift"/>
    <w:next w:val="Standard"/>
    <w:pPr>
      <w:spacing w:after="360"/>
    </w:pPr>
  </w:style>
  <w:style w:type="paragraph" w:customStyle="1" w:styleId="Body">
    <w:name w:val="Body"/>
    <w:basedOn w:val="Standard"/>
    <w:pPr>
      <w:widowControl w:val="0"/>
    </w:pPr>
    <w:rPr>
      <w:rFonts w:ascii="Times" w:hAnsi="Times" w:cs="Times"/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xtkrper21">
    <w:name w:val="Textkörper 21"/>
    <w:basedOn w:val="Standard"/>
    <w:pPr>
      <w:spacing w:line="360" w:lineRule="auto"/>
      <w:jc w:val="center"/>
    </w:pPr>
    <w:rPr>
      <w:sz w:val="20"/>
      <w:szCs w:val="20"/>
    </w:rPr>
  </w:style>
  <w:style w:type="paragraph" w:customStyle="1" w:styleId="Textkrper31">
    <w:name w:val="Textkörper 31"/>
    <w:basedOn w:val="Standard"/>
    <w:pPr>
      <w:spacing w:before="120" w:after="120" w:line="360" w:lineRule="auto"/>
      <w:jc w:val="center"/>
    </w:pPr>
    <w:rPr>
      <w:color w:val="0000FF"/>
      <w:sz w:val="20"/>
      <w:szCs w:val="20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1"/>
    <w:next w:val="Kommentartext1"/>
    <w:rPr>
      <w:b/>
      <w:bCs/>
      <w:lang w:val="en-US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6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Documents%20and%20Settings\suckow.LT018\Local%20Settings\Temp\eucalyptus20140303.xls" TargetMode="External"/><Relationship Id="rId18" Type="http://schemas.openxmlformats.org/officeDocument/2006/relationships/hyperlink" Target="file:///C:\Documents%20and%20Settings\suckow.LT018\Local%20Settings\Temp\eucalyptus20140303.xls" TargetMode="External"/><Relationship Id="rId26" Type="http://schemas.openxmlformats.org/officeDocument/2006/relationships/hyperlink" Target="file:///C:\Documents%20and%20Settings\suckow.LT018\Local%20Settings\Temp\eucalyptus20140503-1.xls" TargetMode="External"/><Relationship Id="rId21" Type="http://schemas.openxmlformats.org/officeDocument/2006/relationships/hyperlink" Target="file:///C:\Documents%20and%20Settings\suckow.LT018\Local%20Settings\Temp\eucalyptus20140503-1.xls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suckow.LT018\Local%20Settings\Temp\eucalyptus20140303.xls" TargetMode="External"/><Relationship Id="rId17" Type="http://schemas.openxmlformats.org/officeDocument/2006/relationships/hyperlink" Target="file:///C:\Documents%20and%20Settings\suckow.LT018\Local%20Settings\Temp\eucalyptus20140303.xls" TargetMode="External"/><Relationship Id="rId25" Type="http://schemas.openxmlformats.org/officeDocument/2006/relationships/hyperlink" Target="file:///C:\Documents%20and%20Settings\suckow.LT018\Local%20Settings\Temp\eucalyptus20140503-1.xls" TargetMode="External"/><Relationship Id="rId33" Type="http://schemas.openxmlformats.org/officeDocument/2006/relationships/hyperlink" Target="file:///C:\Documents%20and%20Settings\suckow.LT018\Local%20Settings\Temp\eucalyptus20140303.xls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suckow.LT018\Local%20Settings\Temp\eucalyptus20140303.xls" TargetMode="External"/><Relationship Id="rId20" Type="http://schemas.openxmlformats.org/officeDocument/2006/relationships/hyperlink" Target="file:///C:\Documents%20and%20Settings\suckow.LT018\Local%20Settings\Temp\eucalyptus20140303.xls" TargetMode="External"/><Relationship Id="rId29" Type="http://schemas.openxmlformats.org/officeDocument/2006/relationships/hyperlink" Target="file:///C:\Documents%20and%20Settings\suckow.LT018\Local%20Settings\Temp\eucalyptus20140503-1.xl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suckow.LT018\Local%20Settings\Temp\eucalyptus20140303.xls" TargetMode="External"/><Relationship Id="rId24" Type="http://schemas.openxmlformats.org/officeDocument/2006/relationships/hyperlink" Target="file:///C:\Documents%20and%20Settings\suckow.LT018\Local%20Settings\Temp\eucalyptus20140503-1.xls" TargetMode="External"/><Relationship Id="rId32" Type="http://schemas.openxmlformats.org/officeDocument/2006/relationships/hyperlink" Target="file:///C:\Documents%20and%20Settings\suckow.LT018\Local%20Settings\Temp\eucalyptus20140303.xls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suckow.LT018\Local%20Settings\Temp\eucalyptus20140303.xls" TargetMode="External"/><Relationship Id="rId23" Type="http://schemas.openxmlformats.org/officeDocument/2006/relationships/hyperlink" Target="file:///C:\Documents%20and%20Settings\suckow.LT018\Local%20Settings\Temp\eucalyptus20140303.xls" TargetMode="External"/><Relationship Id="rId28" Type="http://schemas.openxmlformats.org/officeDocument/2006/relationships/hyperlink" Target="file:///C:\Documents%20and%20Settings\suckow.LT018\Local%20Settings\Temp\eucalyptus20140503-1.xls" TargetMode="External"/><Relationship Id="rId36" Type="http://schemas.openxmlformats.org/officeDocument/2006/relationships/fontTable" Target="fontTable.xml"/><Relationship Id="rId10" Type="http://schemas.openxmlformats.org/officeDocument/2006/relationships/hyperlink" Target="file:///C:\Documents%20and%20Settings\suckow.LT018\Local%20Settings\Temp\eucalyptus20140503-2.xls" TargetMode="External"/><Relationship Id="rId19" Type="http://schemas.openxmlformats.org/officeDocument/2006/relationships/hyperlink" Target="file:///C:\Documents%20and%20Settings\suckow.LT018\Local%20Settings\Temp\eucalyptus20140303.xls" TargetMode="External"/><Relationship Id="rId31" Type="http://schemas.openxmlformats.org/officeDocument/2006/relationships/hyperlink" Target="file:///C:\Documents%20and%20Settings\suckow.LT018\Local%20Settings\Temp\eucalyptus20140303.xls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suckow.LT018\Local%20Settings\Temp\eucalyptus20140303.xls" TargetMode="External"/><Relationship Id="rId14" Type="http://schemas.openxmlformats.org/officeDocument/2006/relationships/hyperlink" Target="file:///C:\Documents%20and%20Settings\suckow.LT018\Local%20Settings\Temp\eucalyptus20140303.xls" TargetMode="External"/><Relationship Id="rId22" Type="http://schemas.openxmlformats.org/officeDocument/2006/relationships/hyperlink" Target="file:///C:\Documents%20and%20Settings\suckow.LT018\Local%20Settings\Temp\eucalyptus20140503-1.xls" TargetMode="External"/><Relationship Id="rId27" Type="http://schemas.openxmlformats.org/officeDocument/2006/relationships/hyperlink" Target="file:///C:\Documents%20and%20Settings\suckow.LT018\Local%20Settings\Temp\eucalyptus20140503-1.xls" TargetMode="External"/><Relationship Id="rId30" Type="http://schemas.openxmlformats.org/officeDocument/2006/relationships/hyperlink" Target="file:///C:\Documents%20and%20Settings\suckow.LT018\Local%20Settings\Temp\eucalyptus20140503-1.xls" TargetMode="External"/><Relationship Id="rId35" Type="http://schemas.openxmlformats.org/officeDocument/2006/relationships/footer" Target="footer1.xml"/><Relationship Id="rId8" Type="http://schemas.openxmlformats.org/officeDocument/2006/relationships/hyperlink" Target="file:///C:\Documents%20and%20Settings\suckow.LT018\Local%20Settings\Temp\eucalyptus20140303.xls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12119</Words>
  <Characters>76354</Characters>
  <Application>Microsoft Office Word</Application>
  <DocSecurity>0</DocSecurity>
  <Lines>636</Lines>
  <Paragraphs>176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ANMERKUNGEN ZUR PARAMETRISIERUNG VON 4C - ROBINIE  STAND: 2008</vt:lpstr>
      <vt:lpstr>ANMERKUNGEN ZUR PARAMETRISIERUNG VON 4C - ROBINIE  STAND: 2008</vt:lpstr>
    </vt:vector>
  </TitlesOfParts>
  <Company>Microsoft</Company>
  <LinksUpToDate>false</LinksUpToDate>
  <CharactersWithSpaces>88297</CharactersWithSpaces>
  <SharedDoc>false</SharedDoc>
  <HLinks>
    <vt:vector size="492" baseType="variant">
      <vt:variant>
        <vt:i4>4194315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4390923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4194315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4194315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1900655</vt:i4>
      </vt:variant>
      <vt:variant>
        <vt:i4>388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4194315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1900655</vt:i4>
      </vt:variant>
      <vt:variant>
        <vt:i4>379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4194315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4456459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364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358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4390923</vt:i4>
      </vt:variant>
      <vt:variant>
        <vt:i4>352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1900655</vt:i4>
      </vt:variant>
      <vt:variant>
        <vt:i4>347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4194315</vt:i4>
      </vt:variant>
      <vt:variant>
        <vt:i4>343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3145816</vt:i4>
      </vt:variant>
      <vt:variant>
        <vt:i4>338</vt:i4>
      </vt:variant>
      <vt:variant>
        <vt:i4>0</vt:i4>
      </vt:variant>
      <vt:variant>
        <vt:i4>5</vt:i4>
      </vt:variant>
      <vt:variant>
        <vt:lpwstr>C:\Documents and Settings\suckow.LT018\Local Settings\Temp\eucalyptus20140503-1.xls</vt:lpwstr>
      </vt:variant>
      <vt:variant>
        <vt:lpwstr/>
      </vt:variant>
      <vt:variant>
        <vt:i4>3145816</vt:i4>
      </vt:variant>
      <vt:variant>
        <vt:i4>335</vt:i4>
      </vt:variant>
      <vt:variant>
        <vt:i4>0</vt:i4>
      </vt:variant>
      <vt:variant>
        <vt:i4>5</vt:i4>
      </vt:variant>
      <vt:variant>
        <vt:lpwstr>C:\Documents and Settings\suckow.LT018\Local Settings\Temp\eucalyptus20140503-1.xls</vt:lpwstr>
      </vt:variant>
      <vt:variant>
        <vt:lpwstr/>
      </vt:variant>
      <vt:variant>
        <vt:i4>4194315</vt:i4>
      </vt:variant>
      <vt:variant>
        <vt:i4>331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4653067</vt:i4>
      </vt:variant>
      <vt:variant>
        <vt:i4>325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3145816</vt:i4>
      </vt:variant>
      <vt:variant>
        <vt:i4>320</vt:i4>
      </vt:variant>
      <vt:variant>
        <vt:i4>0</vt:i4>
      </vt:variant>
      <vt:variant>
        <vt:i4>5</vt:i4>
      </vt:variant>
      <vt:variant>
        <vt:lpwstr>C:\Documents and Settings\suckow.LT018\Local Settings\Temp\eucalyptus20140503-1.xls</vt:lpwstr>
      </vt:variant>
      <vt:variant>
        <vt:lpwstr/>
      </vt:variant>
      <vt:variant>
        <vt:i4>4194315</vt:i4>
      </vt:variant>
      <vt:variant>
        <vt:i4>316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4653067</vt:i4>
      </vt:variant>
      <vt:variant>
        <vt:i4>310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3145816</vt:i4>
      </vt:variant>
      <vt:variant>
        <vt:i4>305</vt:i4>
      </vt:variant>
      <vt:variant>
        <vt:i4>0</vt:i4>
      </vt:variant>
      <vt:variant>
        <vt:i4>5</vt:i4>
      </vt:variant>
      <vt:variant>
        <vt:lpwstr>C:\Documents and Settings\suckow.LT018\Local Settings\Temp\eucalyptus20140503-1.xls</vt:lpwstr>
      </vt:variant>
      <vt:variant>
        <vt:lpwstr/>
      </vt:variant>
      <vt:variant>
        <vt:i4>4194315</vt:i4>
      </vt:variant>
      <vt:variant>
        <vt:i4>301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3145816</vt:i4>
      </vt:variant>
      <vt:variant>
        <vt:i4>296</vt:i4>
      </vt:variant>
      <vt:variant>
        <vt:i4>0</vt:i4>
      </vt:variant>
      <vt:variant>
        <vt:i4>5</vt:i4>
      </vt:variant>
      <vt:variant>
        <vt:lpwstr>C:\Documents and Settings\suckow.LT018\Local Settings\Temp\eucalyptus20140503-1.xls</vt:lpwstr>
      </vt:variant>
      <vt:variant>
        <vt:lpwstr/>
      </vt:variant>
      <vt:variant>
        <vt:i4>4194315</vt:i4>
      </vt:variant>
      <vt:variant>
        <vt:i4>292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3145816</vt:i4>
      </vt:variant>
      <vt:variant>
        <vt:i4>287</vt:i4>
      </vt:variant>
      <vt:variant>
        <vt:i4>0</vt:i4>
      </vt:variant>
      <vt:variant>
        <vt:i4>5</vt:i4>
      </vt:variant>
      <vt:variant>
        <vt:lpwstr>C:\Documents and Settings\suckow.LT018\Local Settings\Temp\eucalyptus20140503-1.xls</vt:lpwstr>
      </vt:variant>
      <vt:variant>
        <vt:lpwstr/>
      </vt:variant>
      <vt:variant>
        <vt:i4>4194315</vt:i4>
      </vt:variant>
      <vt:variant>
        <vt:i4>283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3145816</vt:i4>
      </vt:variant>
      <vt:variant>
        <vt:i4>278</vt:i4>
      </vt:variant>
      <vt:variant>
        <vt:i4>0</vt:i4>
      </vt:variant>
      <vt:variant>
        <vt:i4>5</vt:i4>
      </vt:variant>
      <vt:variant>
        <vt:lpwstr>C:\Documents and Settings\suckow.LT018\Local Settings\Temp\eucalyptus20140503-1.xls</vt:lpwstr>
      </vt:variant>
      <vt:variant>
        <vt:lpwstr/>
      </vt:variant>
      <vt:variant>
        <vt:i4>4194315</vt:i4>
      </vt:variant>
      <vt:variant>
        <vt:i4>274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268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1900655</vt:i4>
      </vt:variant>
      <vt:variant>
        <vt:i4>263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4194315</vt:i4>
      </vt:variant>
      <vt:variant>
        <vt:i4>259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4784139</vt:i4>
      </vt:variant>
      <vt:variant>
        <vt:i4>253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1900655</vt:i4>
      </vt:variant>
      <vt:variant>
        <vt:i4>248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4390923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4718603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3145816</vt:i4>
      </vt:variant>
      <vt:variant>
        <vt:i4>231</vt:i4>
      </vt:variant>
      <vt:variant>
        <vt:i4>0</vt:i4>
      </vt:variant>
      <vt:variant>
        <vt:i4>5</vt:i4>
      </vt:variant>
      <vt:variant>
        <vt:lpwstr>C:\Documents and Settings\suckow.LT018\Local Settings\Temp\eucalyptus20140503-1.xls</vt:lpwstr>
      </vt:variant>
      <vt:variant>
        <vt:lpwstr/>
      </vt:variant>
      <vt:variant>
        <vt:i4>4390923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4718603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3145816</vt:i4>
      </vt:variant>
      <vt:variant>
        <vt:i4>214</vt:i4>
      </vt:variant>
      <vt:variant>
        <vt:i4>0</vt:i4>
      </vt:variant>
      <vt:variant>
        <vt:i4>5</vt:i4>
      </vt:variant>
      <vt:variant>
        <vt:lpwstr>C:\Documents and Settings\suckow.LT018\Local Settings\Temp\eucalyptus20140503-1.xls</vt:lpwstr>
      </vt:variant>
      <vt:variant>
        <vt:lpwstr/>
      </vt:variant>
      <vt:variant>
        <vt:i4>4194315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1900655</vt:i4>
      </vt:variant>
      <vt:variant>
        <vt:i4>191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4390923</vt:i4>
      </vt:variant>
      <vt:variant>
        <vt:i4>187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4390923</vt:i4>
      </vt:variant>
      <vt:variant>
        <vt:i4>181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1900655</vt:i4>
      </vt:variant>
      <vt:variant>
        <vt:i4>176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4390923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4521995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4194315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4194315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4587531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1900655</vt:i4>
      </vt:variant>
      <vt:variant>
        <vt:i4>137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4390923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4587531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4194315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1900655</vt:i4>
      </vt:variant>
      <vt:variant>
        <vt:i4>116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4194315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4194315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4390923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1900655</vt:i4>
      </vt:variant>
      <vt:variant>
        <vt:i4>95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4194315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1900655</vt:i4>
      </vt:variant>
      <vt:variant>
        <vt:i4>86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4390923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1900655</vt:i4>
      </vt:variant>
      <vt:variant>
        <vt:i4>77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4194315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1900655</vt:i4>
      </vt:variant>
      <vt:variant>
        <vt:i4>68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4194315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1900655</vt:i4>
      </vt:variant>
      <vt:variant>
        <vt:i4>53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4390923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1900655</vt:i4>
      </vt:variant>
      <vt:variant>
        <vt:i4>44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4390923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3145819</vt:i4>
      </vt:variant>
      <vt:variant>
        <vt:i4>35</vt:i4>
      </vt:variant>
      <vt:variant>
        <vt:i4>0</vt:i4>
      </vt:variant>
      <vt:variant>
        <vt:i4>5</vt:i4>
      </vt:variant>
      <vt:variant>
        <vt:lpwstr>C:\Documents and Settings\suckow.LT018\Local Settings\Temp\eucalyptus20140503-2.xls</vt:lpwstr>
      </vt:variant>
      <vt:variant>
        <vt:lpwstr/>
      </vt:variant>
      <vt:variant>
        <vt:i4>4194315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4456459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4390923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1900655</vt:i4>
      </vt:variant>
      <vt:variant>
        <vt:i4>12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  <vt:variant>
        <vt:i4>4390923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1900655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Settings\suckow.LT018\Local Settings\Temp\eucalyptus20140303.xls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ANMERKUNGEN ZUR PARAMETRISIERUNG VON 4C - ROBINIE  STAND: 2008</dc:title>
  <dc:creator>lasch</dc:creator>
  <cp:lastModifiedBy>Petra Lasch</cp:lastModifiedBy>
  <cp:revision>2</cp:revision>
  <cp:lastPrinted>2008-11-10T11:57:00Z</cp:lastPrinted>
  <dcterms:created xsi:type="dcterms:W3CDTF">2019-06-11T09:22:00Z</dcterms:created>
  <dcterms:modified xsi:type="dcterms:W3CDTF">2019-06-11T09:22:00Z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N.InstantFormat">
    <vt:lpwstr>&lt;ENInstantFormat&gt;&lt;Enabled&gt;0&lt;/Enabled&gt;&lt;ScanUnformatted&gt;1&lt;/ScanUnformatted&gt;&lt;ScanChanges&gt;1&lt;/ScanChanges&gt;&lt;/ENInstantFormat&gt;</vt:lpwstr>
  </property>
</Properties>
</file>