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DEA" w:rsidRDefault="00A57DEA">
      <w:pPr>
        <w:pStyle w:val="berschrift1"/>
        <w:rPr>
          <w:sz w:val="28"/>
        </w:rPr>
      </w:pPr>
      <w:bookmarkStart w:id="0" w:name="_Ref504549785"/>
      <w:bookmarkStart w:id="1" w:name="_GoBack"/>
      <w:bookmarkEnd w:id="1"/>
      <w:r>
        <w:t xml:space="preserve">Anmerkungen zur Parametrisierung von 4C – EUCALYPTUS GrandiS  </w:t>
      </w:r>
    </w:p>
    <w:p w:rsidR="00A57DEA" w:rsidRDefault="00A57DEA">
      <w:pPr>
        <w:pStyle w:val="berschrift1"/>
        <w:rPr>
          <w:i/>
          <w:color w:val="FF0000"/>
          <w:lang w:eastAsia="de-DE"/>
        </w:rPr>
      </w:pPr>
      <w:r>
        <w:rPr>
          <w:sz w:val="28"/>
        </w:rPr>
        <w:t xml:space="preserve">Stand: </w:t>
      </w:r>
      <w:r>
        <w:rPr>
          <w:color w:val="FF0000"/>
          <w:sz w:val="28"/>
        </w:rPr>
        <w:t>Feb.</w:t>
      </w:r>
      <w:r>
        <w:rPr>
          <w:sz w:val="28"/>
        </w:rPr>
        <w:t xml:space="preserve"> </w:t>
      </w:r>
      <w:r>
        <w:rPr>
          <w:color w:val="FF0000"/>
          <w:sz w:val="28"/>
        </w:rPr>
        <w:t>2014</w:t>
      </w:r>
    </w:p>
    <w:p w:rsidR="00A57DEA" w:rsidRDefault="00A57DEA">
      <w:pPr>
        <w:rPr>
          <w:i/>
          <w:color w:val="FF0000"/>
          <w:lang w:val="de-DE" w:eastAsia="de-DE"/>
        </w:rPr>
      </w:pPr>
      <w:r>
        <w:rPr>
          <w:i/>
          <w:color w:val="FF0000"/>
          <w:lang w:val="de-DE" w:eastAsia="de-DE"/>
        </w:rPr>
        <w:t xml:space="preserve">Autoren: </w:t>
      </w:r>
    </w:p>
    <w:p w:rsidR="00A57DEA" w:rsidRDefault="00A57DEA">
      <w:pPr>
        <w:rPr>
          <w:lang w:val="de-DE"/>
        </w:rPr>
      </w:pPr>
      <w:r>
        <w:rPr>
          <w:i/>
          <w:color w:val="FF0000"/>
          <w:lang w:val="de-DE" w:eastAsia="de-DE"/>
        </w:rPr>
        <w:t xml:space="preserve">Letzte Änderung: </w:t>
      </w:r>
      <w:r>
        <w:rPr>
          <w:color w:val="FF0000"/>
          <w:lang w:val="de-DE" w:eastAsia="de-DE"/>
        </w:rPr>
        <w:t xml:space="preserve">   </w:t>
      </w:r>
    </w:p>
    <w:p w:rsidR="00A57DEA" w:rsidRDefault="00A57DEA">
      <w:pPr>
        <w:rPr>
          <w:lang w:val="de-DE"/>
        </w:rPr>
      </w:pPr>
    </w:p>
    <w:p w:rsidR="00A57DEA" w:rsidRDefault="00A57DEA">
      <w:pPr>
        <w:rPr>
          <w:b/>
          <w:lang w:val="de-DE"/>
        </w:rPr>
      </w:pPr>
      <w:r>
        <w:rPr>
          <w:lang w:val="de-DE"/>
        </w:rPr>
        <w:t xml:space="preserve">Tabelle: </w:t>
      </w:r>
      <w:bookmarkEnd w:id="0"/>
      <w:r>
        <w:rPr>
          <w:lang w:val="de-DE"/>
        </w:rPr>
        <w:t xml:space="preserve"> Spezies-spezifische Parameter </w:t>
      </w:r>
    </w:p>
    <w:tbl>
      <w:tblPr>
        <w:tblW w:w="16325" w:type="dxa"/>
        <w:tblInd w:w="-5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"/>
        <w:gridCol w:w="1261"/>
        <w:gridCol w:w="1099"/>
        <w:gridCol w:w="1634"/>
        <w:gridCol w:w="3405"/>
        <w:gridCol w:w="2519"/>
        <w:gridCol w:w="2339"/>
        <w:gridCol w:w="3169"/>
      </w:tblGrid>
      <w:tr w:rsidR="00A57DEA" w:rsidRPr="006D6C82" w:rsidTr="001332F3">
        <w:trPr>
          <w:trHeight w:val="510"/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line="36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Variablen-kürzel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line="360" w:lineRule="auto"/>
              <w:jc w:val="center"/>
              <w:rPr>
                <w:b/>
                <w:color w:val="000000"/>
                <w:lang w:val="de-DE"/>
              </w:rPr>
            </w:pPr>
            <w:r>
              <w:rPr>
                <w:b/>
                <w:lang w:val="de-DE"/>
              </w:rPr>
              <w:t>Variablen-name im Programm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line="360" w:lineRule="auto"/>
              <w:jc w:val="center"/>
              <w:rPr>
                <w:b/>
                <w:lang w:val="de-DE"/>
              </w:rPr>
            </w:pPr>
            <w:r>
              <w:rPr>
                <w:b/>
                <w:color w:val="000000"/>
                <w:lang w:val="de-DE"/>
              </w:rPr>
              <w:t>Einhei</w:t>
            </w:r>
            <w:r>
              <w:rPr>
                <w:b/>
                <w:color w:val="000000"/>
              </w:rPr>
              <w:t>t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pacing w:line="36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Parameterwert für Eucalyptus grandis</w:t>
            </w:r>
          </w:p>
          <w:p w:rsidR="00A57DEA" w:rsidRDefault="00A57DEA">
            <w:pPr>
              <w:spacing w:line="36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line="36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Erläuterungen zum Parameter und den zur Bestimmung benötigten Datensätzen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line="360" w:lineRule="auto"/>
              <w:jc w:val="center"/>
              <w:rPr>
                <w:shd w:val="clear" w:color="auto" w:fill="FFFF00"/>
                <w:lang w:val="de-DE"/>
              </w:rPr>
            </w:pPr>
            <w:r>
              <w:rPr>
                <w:b/>
                <w:lang w:val="de-DE"/>
              </w:rPr>
              <w:t>Verweise zur detaillierteren Beschreibung und evtl. schon vorhandenen Datensätzen</w:t>
            </w:r>
          </w:p>
          <w:p w:rsidR="00A57DEA" w:rsidRDefault="00A57DEA">
            <w:pPr>
              <w:spacing w:line="360" w:lineRule="auto"/>
              <w:jc w:val="center"/>
              <w:rPr>
                <w:b/>
                <w:lang w:val="de-DE"/>
              </w:rPr>
            </w:pPr>
            <w:r>
              <w:rPr>
                <w:shd w:val="clear" w:color="auto" w:fill="FFFF00"/>
                <w:lang w:val="de-DE"/>
              </w:rPr>
              <w:t>Vorschläge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line="36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Quellen, aus denen die Paramenterwerte entnommen oder bestimmt wurden</w:t>
            </w:r>
          </w:p>
          <w:p w:rsidR="00A57DEA" w:rsidRDefault="00A57DEA">
            <w:pPr>
              <w:spacing w:line="36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Pr="006D6C82" w:rsidRDefault="00A57DEA">
            <w:pPr>
              <w:spacing w:line="360" w:lineRule="auto"/>
              <w:jc w:val="center"/>
              <w:rPr>
                <w:lang w:val="de-DE"/>
              </w:rPr>
            </w:pPr>
            <w:r>
              <w:rPr>
                <w:b/>
                <w:lang w:val="de-DE"/>
              </w:rPr>
              <w:t>Weitere Quellen bzw.  noch nicht verarbeitete Informationen</w:t>
            </w: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FF0000"/>
                <w:lang w:val="en-GB"/>
              </w:rPr>
            </w:pPr>
            <w:r>
              <w:rPr>
                <w:color w:val="FF0000"/>
                <w:lang w:val="en-GB"/>
              </w:rPr>
              <w:t>a</w:t>
            </w:r>
            <w:r>
              <w:rPr>
                <w:color w:val="FF0000"/>
                <w:vertAlign w:val="subscript"/>
                <w:lang w:val="en-GB"/>
              </w:rPr>
              <w:t xml:space="preserve">max 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FF0000"/>
                <w:lang w:val="en-GB"/>
              </w:rPr>
              <w:t>max_age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[Jahre]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maximales Baumalter für Baumindividuen unter optimalen Bedingungen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7C1818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Auch </w:t>
            </w:r>
            <w:hyperlink r:id="rId8" w:history="1">
              <w:r w:rsidR="00A57DEA" w:rsidRPr="006D6C82">
                <w:rPr>
                  <w:rStyle w:val="Hyperlink"/>
                  <w:lang w:val="de-DE"/>
                </w:rPr>
                <w:t>5</w:t>
              </w:r>
              <w:r w:rsidR="00A57DEA" w:rsidRPr="006D6C82">
                <w:rPr>
                  <w:rStyle w:val="Hyperlink"/>
                  <w:lang w:val="de-DE"/>
                </w:rPr>
                <w:t>0</w:t>
              </w:r>
            </w:hyperlink>
            <w:r w:rsidR="00A57DEA">
              <w:rPr>
                <w:lang w:val="de-DE"/>
              </w:rPr>
              <w:t>?</w:t>
            </w:r>
            <w:r w:rsidR="00EF2D4A">
              <w:rPr>
                <w:lang w:val="de-DE"/>
              </w:rPr>
              <w:t xml:space="preserve"> 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tabs>
                <w:tab w:val="left" w:pos="621"/>
              </w:tabs>
              <w:snapToGrid w:val="0"/>
              <w:spacing w:before="120" w:after="120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tabs>
                <w:tab w:val="left" w:pos="489"/>
              </w:tabs>
              <w:snapToGrid w:val="0"/>
              <w:spacing w:before="120" w:after="120"/>
              <w:rPr>
                <w:color w:val="008000"/>
                <w:sz w:val="20"/>
                <w:szCs w:val="20"/>
                <w:shd w:val="clear" w:color="auto" w:fill="FFFF00"/>
                <w:lang w:val="de-DE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FF0000"/>
                <w:shd w:val="clear" w:color="auto" w:fill="FFFF00"/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i/>
                <w:color w:val="000000"/>
                <w:lang w:val="de-DE"/>
              </w:rPr>
            </w:pPr>
            <w:r>
              <w:rPr>
                <w:i/>
                <w:lang w:val="de-DE"/>
              </w:rPr>
              <w:t>yrec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i/>
                <w:color w:val="0000FF"/>
                <w:lang w:val="de-DE"/>
              </w:rPr>
            </w:pPr>
            <w:r>
              <w:rPr>
                <w:i/>
                <w:color w:val="000000"/>
                <w:lang w:val="de-DE"/>
              </w:rPr>
              <w:t>[Jahre]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i/>
                <w:lang w:val="de-DE"/>
              </w:rPr>
              <w:t>stress recovery time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894CFC" w:rsidRDefault="003C216A">
            <w:pPr>
              <w:spacing w:before="120" w:after="120" w:line="360" w:lineRule="auto"/>
              <w:rPr>
                <w:i/>
                <w:color w:val="FF0000"/>
                <w:lang w:val="de-DE"/>
              </w:rPr>
            </w:pPr>
            <w:r w:rsidRPr="00894CFC">
              <w:rPr>
                <w:i/>
                <w:color w:val="FF0000"/>
                <w:lang w:val="de-DE"/>
              </w:rPr>
              <w:t>n</w:t>
            </w:r>
            <w:r w:rsidR="00A57DEA" w:rsidRPr="00894CFC">
              <w:rPr>
                <w:i/>
                <w:color w:val="FF0000"/>
                <w:lang w:val="de-DE"/>
              </w:rPr>
              <w:t>icht benötigt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ind w:left="2067" w:hanging="2067"/>
              <w:rPr>
                <w:lang w:val="de-DE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p</w:t>
            </w:r>
            <w:r>
              <w:rPr>
                <w:color w:val="FF0000"/>
                <w:vertAlign w:val="subscript"/>
                <w:lang w:val="de-DE"/>
              </w:rPr>
              <w:t>st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color w:val="FF0000"/>
                <w:lang w:val="de-DE"/>
              </w:rPr>
              <w:t>stol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00"/>
                <w:lang w:val="de-DE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Schattentoleranz, sehr gross = 5, bis sehr gering =1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</w:pPr>
            <w:r>
              <w:rPr>
                <w:lang w:val="de-DE"/>
              </w:rPr>
              <w:t>eher lichtbedürftig, da schnellwachsend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/>
              <w:ind w:left="2067" w:hanging="2067"/>
            </w:pPr>
            <w:r>
              <w:rPr>
                <w:color w:val="7030A0"/>
                <w:sz w:val="20"/>
                <w:szCs w:val="20"/>
                <w:lang w:val="de-DE"/>
              </w:rPr>
              <w:t>.</w:t>
            </w: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pfext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6D6C82" w:rsidRDefault="00A57DEA">
            <w:pPr>
              <w:spacing w:before="120" w:after="120" w:line="360" w:lineRule="auto"/>
              <w:ind w:right="-518"/>
              <w:rPr>
                <w:lang w:val="de-DE"/>
              </w:rPr>
            </w:pPr>
            <w:r>
              <w:rPr>
                <w:lang w:val="de-DE"/>
              </w:rPr>
              <w:t xml:space="preserve">Lichtextinktionskoeffizient, durchschnittlicher Koeffizient für Lambert-Beer Formel 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6D6C82">
            <w:pPr>
              <w:spacing w:before="120" w:after="120" w:line="360" w:lineRule="auto"/>
            </w:pPr>
            <w:hyperlink r:id="rId9" w:history="1">
              <w:r w:rsidR="00A57DEA" w:rsidRPr="006D6C82">
                <w:rPr>
                  <w:rStyle w:val="Hyperlink"/>
                </w:rPr>
                <w:t>0</w:t>
              </w:r>
              <w:r w:rsidR="00A57DEA" w:rsidRPr="006D6C82">
                <w:rPr>
                  <w:rStyle w:val="Hyperlink"/>
                </w:rPr>
                <w:t>,</w:t>
              </w:r>
              <w:r w:rsidR="00A57DEA" w:rsidRPr="006D6C82">
                <w:rPr>
                  <w:rStyle w:val="Hyperlink"/>
                </w:rPr>
                <w:t>5</w:t>
              </w:r>
            </w:hyperlink>
            <w:r w:rsidR="00A57DEA">
              <w:t xml:space="preserve"> 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2E2A1A" w:rsidRDefault="002E2A1A">
            <w:pPr>
              <w:spacing w:before="120" w:after="120" w:line="360" w:lineRule="auto"/>
              <w:rPr>
                <w:lang w:val="de-DE"/>
              </w:rPr>
            </w:pPr>
            <w:r w:rsidRPr="002E2A1A">
              <w:rPr>
                <w:lang w:val="de-DE"/>
              </w:rPr>
              <w:fldChar w:fldCharType="begin"/>
            </w:r>
            <w:r w:rsidRPr="002E2A1A">
              <w:rPr>
                <w:lang w:val="de-DE"/>
              </w:rPr>
              <w:instrText xml:space="preserve"> ADDIN EN.CITE &lt;EndNote&gt;&lt;Cite&gt;&lt;Author&gt;Myers&lt;/Author&gt;&lt;Year&gt;1996&lt;/Year&gt;&lt;RecNum&gt;151&lt;/RecNum&gt;&lt;record&gt;&lt;database name="Eukalyptus_RS.enl" path="F:\Eukalyptus_RS.enl"&gt;Eukalyptus_RS.enl&lt;/database&gt;&lt;source-app name="EndNote" version="8.0"&gt;EndNote&lt;/source-app&gt;&lt;rec-number&gt;151&lt;/rec-number&gt;&lt;ref-type name="Journal Article"&gt;17&lt;/ref-type&gt;&lt;contributors&gt;&lt;authors&gt;&lt;author&gt;&lt;style face="normal" font="default" size="100%"&gt;Myers, B. J.&lt;/style&gt;&lt;/author&gt;&lt;author&gt;&lt;style face="normal" font="default" size="100%"&gt;Theiveyanathan, S.&lt;/style&gt;&lt;/author&gt;&lt;author&gt;&lt;style face="normal" font="default" size="100%"&gt;O`Brian, N. D.&lt;/style&gt;&lt;/author&gt;&lt;author&gt;&lt;style face="normal" font="default" size="100%"&gt;Bond, W. J. &lt;/style&gt;&lt;/author&gt;&lt;/authors&gt;&lt;/contributors&gt;&lt;titles&gt;&lt;title&gt;&lt;style face="normal" font="default" size="100%"&gt;Growth and water use of &lt;/style&gt;&lt;style face="italic" font="default" size="100%"&gt;Eucalyptus grandis&lt;/style&gt;&lt;style face="normal" font="default" size="100%"&gt; and &lt;/style&gt;&lt;style face="italic" font="default" size="100%"&gt;Pinus radiata&lt;/style&gt;&lt;style face="normal" font="default" size="100%"&gt; plantations irrigated with effluent&lt;/style&gt;&lt;/title&gt;&lt;secondary-title&gt;&lt;style face="normal" font="default" size="100%"&gt;Tree Physiology &lt;/style&gt;&lt;/secondary-title&gt;&lt;/titles&gt;&lt;pages&gt;&lt;style face="normal" font="default" size="100%"&gt;211-219&lt;/style&gt;&lt;/pages&gt;&lt;volume&gt;&lt;style face="normal" font="default" size="100%"&gt;16&lt;/style&gt;&lt;/volume&gt;&lt;keywords&gt;&lt;keyword&gt;&lt;style face="normal" font="default" size="100%"&gt;effluent irrigation, evapotranspiration, water balance&lt;/style&gt;&lt;/keyword&gt;&lt;/keywords&gt;&lt;dates&gt;&lt;year&gt;&lt;style face="normal" font="default" size="100%"&gt;1996&lt;/style&gt;&lt;/year&gt;&lt;/dates&gt;&lt;urls&gt;&lt;/urls&gt;&lt;/record&gt;&lt;/Cite&gt;&lt;/EndNote&gt;</w:instrText>
            </w:r>
            <w:r w:rsidRPr="002E2A1A">
              <w:rPr>
                <w:lang w:val="de-DE"/>
              </w:rPr>
              <w:fldChar w:fldCharType="separate"/>
            </w:r>
            <w:r w:rsidR="007C1818">
              <w:rPr>
                <w:lang w:val="de-DE"/>
              </w:rPr>
              <w:t>(Myers et al. 1996)</w:t>
            </w:r>
            <w:r w:rsidRPr="002E2A1A">
              <w:rPr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/>
              <w:rPr>
                <w:color w:val="008000"/>
                <w:lang w:val="de-DE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FF0000"/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</w:pPr>
            <w:r>
              <w:rPr>
                <w:b/>
              </w:rPr>
              <w:t>Physiologische Parameter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</w:pPr>
          </w:p>
        </w:tc>
      </w:tr>
      <w:tr w:rsidR="00A57DEA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</w:pPr>
            <w:r>
              <w:rPr>
                <w:rFonts w:ascii="Symbol" w:eastAsia="Symbol" w:hAnsi="Symbol" w:cs="Symbol"/>
                <w:color w:val="FF0000"/>
              </w:rPr>
              <w:t></w:t>
            </w:r>
            <w:r>
              <w:rPr>
                <w:color w:val="FF0000"/>
                <w:vertAlign w:val="subscript"/>
              </w:rPr>
              <w:t>n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sigman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[kg N (kg Wurzel TM)</w:t>
            </w:r>
            <w:r>
              <w:rPr>
                <w:color w:val="000000"/>
                <w:vertAlign w:val="superscript"/>
              </w:rPr>
              <w:t xml:space="preserve">-1 </w:t>
            </w:r>
            <w:r>
              <w:rPr>
                <w:color w:val="000000"/>
              </w:rPr>
              <w:t>y</w:t>
            </w:r>
            <w:r>
              <w:rPr>
                <w:color w:val="000000"/>
                <w:vertAlign w:val="superscript"/>
              </w:rPr>
              <w:t>-1</w:t>
            </w:r>
            <w: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spezifische Aufnahmekapazität von Feinwurzeln für Stickstoff</w:t>
            </w:r>
            <w:r>
              <w:rPr>
                <w:lang w:val="de-DE"/>
              </w:rPr>
              <w:br/>
            </w:r>
            <w:r>
              <w:rPr>
                <w:color w:val="FF0000"/>
                <w:lang w:val="de-DE"/>
              </w:rPr>
              <w:t>sensitiv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7D89" w:rsidRDefault="00517D89">
            <w:pPr>
              <w:spacing w:before="120" w:after="120" w:line="360" w:lineRule="auto"/>
              <w:rPr>
                <w:lang w:val="de-DE"/>
              </w:rPr>
            </w:pPr>
            <w:hyperlink r:id="rId10" w:history="1">
              <w:r w:rsidRPr="00517D89">
                <w:rPr>
                  <w:rStyle w:val="Hyperlink"/>
                  <w:lang w:val="de-DE"/>
                </w:rPr>
                <w:t>0,655</w:t>
              </w:r>
            </w:hyperlink>
            <w:r w:rsidRPr="00517D89">
              <w:rPr>
                <w:lang w:val="de-DE"/>
              </w:rPr>
              <w:t xml:space="preserve"> (Mittelwert aus 0,75 u. 0,56) f. E. globulus u. grandis?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517D89" w:rsidRDefault="00517D89">
            <w:pPr>
              <w:snapToGrid w:val="0"/>
              <w:spacing w:before="120" w:after="120"/>
              <w:rPr>
                <w:color w:val="000000"/>
                <w:lang w:val="de-DE"/>
              </w:rPr>
            </w:pPr>
            <w:r w:rsidRPr="00517D89">
              <w:rPr>
                <w:color w:val="000000"/>
                <w:lang w:val="de-DE"/>
              </w:rPr>
              <w:fldChar w:fldCharType="begin"/>
            </w:r>
            <w:r w:rsidRPr="00517D89">
              <w:rPr>
                <w:color w:val="000000"/>
                <w:lang w:val="de-DE"/>
              </w:rPr>
              <w:instrText xml:space="preserve"> ADDIN EN.CITE &lt;EndNote&gt;&lt;Cite&gt;&lt;Author&gt;Warren&lt;/Author&gt;&lt;Year&gt;2006&lt;/Year&gt;&lt;RecNum&gt;250&lt;/RecNum&gt;&lt;record&gt;&lt;database name="Eukalyptus_RS.enl" path="F:\Eukalyptus_RS.enl"&gt;Eukalyptus_RS.enl&lt;/database&gt;&lt;source-app name="EndNote" version="8.0"&gt;EndNote&lt;/source-app&gt;&lt;rec-number&gt;250&lt;/rec-number&gt;&lt;ref-type name="Journal Article"&gt;17&lt;/ref-type&gt;&lt;contributors&gt;&lt;authors&gt;&lt;author&gt;&lt;style face="normal" font="default" size="100%"&gt;Warren, C. R.&lt;/style&gt;&lt;/author&gt;&lt;/authors&gt;&lt;/contributors&gt;&lt;titles&gt;&lt;title&gt;&lt;style face="normal" font="default" size="100%"&gt;Potential organic and inorganic N uptake by six Eucalyptus species&lt;/style&gt;&lt;/title&gt;&lt;secondary-title&gt;&lt;style face="normal" font="default" size="100%"&gt;Functional Plant Biology  &lt;/style&gt;&lt;/secondary-title&gt;&lt;/titles&gt;&lt;pages&gt;&lt;style face="normal" font="default" size="100%"&gt;653-660&lt;/style&gt;&lt;/pages&gt;&lt;volume&gt;&lt;style face="normal" font="default" size="100%"&gt;33&lt;/style&gt;&lt;/volume&gt;&lt;number&gt;&lt;style face="normal" font="default" size="100%"&gt;7&lt;/style&gt;&lt;/number&gt;&lt;dates&gt;&lt;year&gt;&lt;style face="normal" font="default" size="100%"&gt;2006&lt;/style&gt;&lt;/year&gt;&lt;/dates&gt;&lt;urls&gt;&lt;related-urls&gt;&lt;url&gt;&lt;style face="normal" font="default" size="100%"&gt;http://dx.doi.org/10.1071/FP06045 &lt;/style&gt;&lt;/url&gt;&lt;/related-urls&gt;&lt;/urls&gt;&lt;/record&gt;&lt;/Cite&gt;&lt;/EndNote&gt;</w:instrText>
            </w:r>
            <w:r w:rsidRPr="00517D89">
              <w:rPr>
                <w:color w:val="000000"/>
                <w:lang w:val="de-DE"/>
              </w:rPr>
              <w:fldChar w:fldCharType="separate"/>
            </w:r>
            <w:r w:rsidRPr="00517D89">
              <w:rPr>
                <w:color w:val="000000"/>
                <w:lang w:val="de-DE"/>
              </w:rPr>
              <w:t>(Warren 2006)</w:t>
            </w:r>
            <w:r w:rsidRPr="00517D89">
              <w:rPr>
                <w:color w:val="000000"/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color w:val="92D050"/>
                <w:sz w:val="20"/>
                <w:szCs w:val="20"/>
                <w:lang w:val="de-DE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respcoeff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0E0E0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Fraktion der Bruttoproduktion, die </w:t>
            </w:r>
            <w:r>
              <w:rPr>
                <w:lang w:val="de-DE"/>
              </w:rPr>
              <w:lastRenderedPageBreak/>
              <w:t>von der Pflanze respiriert wird (autotrophe Respiration) für Modell in dem feste Fraktion angenommen wird (siehe z.B. Landsberg)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6D6C82">
            <w:pPr>
              <w:spacing w:before="120" w:after="120" w:line="360" w:lineRule="auto"/>
              <w:rPr>
                <w:lang w:val="de-DE"/>
              </w:rPr>
            </w:pPr>
            <w:hyperlink r:id="rId11" w:history="1">
              <w:r w:rsidR="00A57DEA" w:rsidRPr="006D6C82">
                <w:rPr>
                  <w:rStyle w:val="Hyperlink"/>
                  <w:lang w:val="de-DE"/>
                </w:rPr>
                <w:t>0,53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2E2A1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fldChar w:fldCharType="begin"/>
            </w:r>
            <w:r w:rsidR="001332F3">
              <w:rPr>
                <w:lang w:val="de-DE"/>
              </w:rPr>
              <w:instrText xml:space="preserve"> ADDIN EN.CITE &lt;EndNote&gt;&lt;Cite&gt;&lt;Author&gt;Waring&lt;/Author&gt;&lt;Year&gt;1998&lt;/Year&gt;&lt;RecNum&gt;249&lt;/RecNum&gt;&lt;record&gt;&lt;database name='Eukalyptus_RS.enl' path='F:\Eukalyptus_RS.enl'&gt;Eukalyptus_RS.enl&lt;/database&gt;&lt;source-app name='EndNote' version='8.0'&gt;EndNote&lt;/source-app&gt;&lt;rec-number&gt;249&lt;/rec-number&gt;&lt;ref-type name='Journal Article'&gt;17&lt;/ref-type&gt;&lt;contributors&gt;&lt;authors&gt;&lt;author&gt;&lt;style face='normal' font='default' size='100%'&gt;Waring, R. H.&lt;/style&gt;&lt;/author&gt;&lt;author&gt;&lt;style face='normal' font='default' size='100%'&gt;Landsberg, J. J.&lt;/style&gt;&lt;/author&gt;&lt;author&gt;&lt;style face='normal' font='default' size='100%'&gt;Williams, M.&lt;/style&gt;&lt;/author&gt;&lt;/authors&gt;&lt;/contributors&gt;&lt;titles&gt;&lt;title&gt;&lt;style face='normal' font='default' size='100%'&gt;Net primary production of forests: a constant fraction of gross primary production?&lt;/style&gt;&lt;/title&gt;&lt;secondary-title&gt;&lt;style face='normal' font='default' size='100%'&gt;Tree Physiology &lt;/style&gt;&lt;/secondary-title&gt;&lt;/titles&gt;&lt;pages&gt;&lt;style face='normal' font='default' size='100%'&gt;129-134&lt;/style&gt;&lt;/pages&gt;&lt;volume&gt;&lt;style face='normal' font='default' size='100%'&gt;18&lt;/style&gt;&lt;/volume&gt;&lt;dates&gt;&lt;year&gt;&lt;style face='normal' font='default' size='100%'&gt;1998&lt;/style&gt;&lt;/year&gt;&lt;/dates&gt;&lt;urls&gt;&lt;/urls&gt;&lt;/record&gt;&lt;/Cite&gt;&lt;/EndNote&gt;</w:instrText>
            </w:r>
            <w:r>
              <w:rPr>
                <w:lang w:val="de-DE"/>
              </w:rPr>
              <w:fldChar w:fldCharType="separate"/>
            </w:r>
            <w:r w:rsidR="007C1818">
              <w:rPr>
                <w:lang w:val="de-DE"/>
              </w:rPr>
              <w:t>(Waring et al. 1998)</w:t>
            </w:r>
            <w:r>
              <w:rPr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</w:tr>
      <w:tr w:rsidR="00A57DEA" w:rsidRPr="00894CFC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prg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00"/>
                <w:lang w:val="de-DE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0E0E0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6D6C82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Fraktion des zum Wachstum verwendeten Kohlenstoffs, der als Wachstumsrespiration verlorengeht = Fraktion des Kohlenstoffs, der als Wachstumsrespiration während des Wachstums verlorengeht (= gC respiriert als Wachstumsrepiration /(gC respiriert als </w:t>
            </w:r>
            <w:r>
              <w:rPr>
                <w:lang w:val="de-DE"/>
              </w:rPr>
              <w:lastRenderedPageBreak/>
              <w:t>Wachstumsrepiration + gC in den Produkten des Wachstumsprozesses)</w:t>
            </w:r>
            <w:r>
              <w:rPr>
                <w:lang w:val="de-DE"/>
              </w:rPr>
              <w:br/>
            </w:r>
            <w:r>
              <w:rPr>
                <w:color w:val="FF0000"/>
                <w:lang w:val="de-DE"/>
              </w:rPr>
              <w:t>sensitiv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894CFC" w:rsidRDefault="00894CFC">
            <w:pPr>
              <w:spacing w:before="120" w:after="120" w:line="360" w:lineRule="auto"/>
              <w:rPr>
                <w:lang w:val="de-DE"/>
              </w:rPr>
            </w:pPr>
            <w:hyperlink r:id="rId12" w:history="1">
              <w:r w:rsidR="00A57DEA" w:rsidRPr="00894CFC">
                <w:rPr>
                  <w:rStyle w:val="Hyperlink"/>
                  <w:lang w:val="de-DE"/>
                </w:rPr>
                <w:t>0,25</w:t>
              </w:r>
            </w:hyperlink>
            <w:r w:rsidR="00A57DEA" w:rsidRPr="00894CFC">
              <w:rPr>
                <w:lang w:val="de-DE"/>
              </w:rPr>
              <w:t xml:space="preserve"> </w:t>
            </w:r>
            <w:r w:rsidRPr="00894CFC">
              <w:rPr>
                <w:lang w:val="de-DE"/>
              </w:rPr>
              <w:t xml:space="preserve">ggf. </w:t>
            </w:r>
            <w:r w:rsidR="00A57DEA" w:rsidRPr="00894CFC">
              <w:rPr>
                <w:lang w:val="de-DE"/>
              </w:rPr>
              <w:t>von anderen Arten übernehmen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894CFC" w:rsidRDefault="00A57DEA">
            <w:pPr>
              <w:pStyle w:val="berschrift5"/>
              <w:snapToGrid w:val="0"/>
              <w:jc w:val="left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Pr="00894CFC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894CFC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 w:rsidRPr="00894CFC">
              <w:rPr>
                <w:lang w:val="de-DE"/>
              </w:rPr>
              <w:t>prms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 w:rsidRPr="00894CFC">
              <w:rPr>
                <w:color w:val="000000"/>
                <w:lang w:val="de-DE"/>
              </w:rPr>
              <w:t>[d</w:t>
            </w:r>
            <w:r w:rsidRPr="00894CFC">
              <w:rPr>
                <w:color w:val="000000"/>
                <w:vertAlign w:val="superscript"/>
                <w:lang w:val="de-DE"/>
              </w:rPr>
              <w:t>-1</w:t>
            </w:r>
            <w:r w:rsidRPr="00894CFC">
              <w:rPr>
                <w:color w:val="000000"/>
                <w:lang w:val="de-DE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6D6C82" w:rsidRDefault="00A57DEA">
            <w:pPr>
              <w:spacing w:before="120" w:after="120" w:line="360" w:lineRule="auto"/>
              <w:rPr>
                <w:color w:val="2323DC"/>
                <w:lang w:val="de-DE"/>
              </w:rPr>
            </w:pPr>
            <w:r>
              <w:rPr>
                <w:lang w:val="de-DE"/>
              </w:rPr>
              <w:t>spezifische Respirationsrate des Splintholzes (meist bei einer Basistemperatur von 15 °C, wenn andere Basistemperatur benutzt, diese und soweit verfügbar Q10 angeben) = Fraktion der Masse die pro Tag für Erhaltung veratmet wird</w:t>
            </w:r>
            <w:r>
              <w:rPr>
                <w:lang w:val="de-DE"/>
              </w:rPr>
              <w:br/>
            </w:r>
            <w:r>
              <w:rPr>
                <w:color w:val="FF0000"/>
                <w:lang w:val="de-DE"/>
              </w:rPr>
              <w:t>sensitiv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894CFC">
            <w:pPr>
              <w:spacing w:before="120" w:after="120" w:line="360" w:lineRule="auto"/>
            </w:pPr>
            <w:r>
              <w:t>n</w:t>
            </w:r>
            <w:r w:rsidR="003C216A">
              <w:t xml:space="preserve">och </w:t>
            </w:r>
            <w:r>
              <w:t>kein passender Eintrag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pStyle w:val="berschrift4"/>
            </w:pPr>
            <w:r>
              <w:t xml:space="preserve"> 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</w:tr>
      <w:tr w:rsidR="00A57DEA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prmr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</w:pPr>
            <w:r>
              <w:rPr>
                <w:color w:val="000000"/>
              </w:rPr>
              <w:t>[d</w:t>
            </w:r>
            <w:r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</w:pPr>
          </w:p>
          <w:p w:rsidR="00A57DEA" w:rsidRDefault="00A57DEA">
            <w:pPr>
              <w:spacing w:before="120" w:after="120" w:line="360" w:lineRule="auto"/>
              <w:jc w:val="center"/>
            </w:pPr>
          </w:p>
          <w:p w:rsidR="00A57DEA" w:rsidRDefault="00A57DEA">
            <w:pPr>
              <w:spacing w:before="120" w:after="120" w:line="360" w:lineRule="auto"/>
              <w:jc w:val="center"/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6D6C82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spezifische Respirationsrate der Feinwurzeln (meist bei einer Basistemperatur von 15 °C, wenn andere Basistemperatur benutzt, diese und </w:t>
            </w:r>
            <w:r>
              <w:rPr>
                <w:b/>
                <w:lang w:val="de-DE"/>
              </w:rPr>
              <w:t>soweit verfügbar Q10 angeben</w:t>
            </w:r>
            <w:r>
              <w:rPr>
                <w:lang w:val="de-DE"/>
              </w:rPr>
              <w:t>) = Fraktion der Masse die pro Tag für Erhaltung veratmet wird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6D6C82" w:rsidRDefault="00894CFC">
            <w:pPr>
              <w:snapToGrid w:val="0"/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?</w:t>
            </w:r>
          </w:p>
          <w:p w:rsidR="00A57DEA" w:rsidRDefault="00A57DEA">
            <w:pPr>
              <w:pStyle w:val="Textkrper"/>
              <w:jc w:val="left"/>
              <w:rPr>
                <w:color w:val="auto"/>
              </w:rPr>
            </w:pPr>
          </w:p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</w:p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</w:p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</w:p>
          <w:p w:rsidR="00A57DEA" w:rsidRPr="006D6C82" w:rsidRDefault="00A57DEA">
            <w:pPr>
              <w:spacing w:before="120" w:after="120" w:line="360" w:lineRule="auto"/>
              <w:rPr>
                <w:color w:val="92D050"/>
                <w:sz w:val="20"/>
                <w:szCs w:val="20"/>
                <w:lang w:val="de-DE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6D6C82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psf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color w:val="000000"/>
              </w:rPr>
              <w:t>[y</w:t>
            </w:r>
            <w:r>
              <w:rPr>
                <w:color w:val="000000"/>
                <w:vertAlign w:val="superscript"/>
              </w:rPr>
              <w:t>-1</w:t>
            </w:r>
            <w: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Seneszenzrate für die Blätter (= 1/Lebensdauer), im Falle von im Winter entlaubten Bäumen = 1</w:t>
            </w:r>
            <w:r>
              <w:rPr>
                <w:lang w:val="de-DE"/>
              </w:rPr>
              <w:br/>
            </w:r>
            <w:r>
              <w:rPr>
                <w:color w:val="FF0000"/>
                <w:lang w:val="de-DE"/>
              </w:rPr>
              <w:t>sensitiv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6D6C82">
            <w:pPr>
              <w:spacing w:before="120" w:after="120" w:line="360" w:lineRule="auto"/>
              <w:rPr>
                <w:color w:val="000000"/>
                <w:lang w:val="de-DE"/>
              </w:rPr>
            </w:pPr>
            <w:hyperlink r:id="rId13" w:history="1">
              <w:r w:rsidR="00A57DEA" w:rsidRPr="006D6C82">
                <w:rPr>
                  <w:rStyle w:val="Hyperlink"/>
                  <w:lang w:val="de-DE"/>
                </w:rPr>
                <w:t>1,56</w:t>
              </w:r>
            </w:hyperlink>
            <w:r w:rsidR="00A57DEA">
              <w:rPr>
                <w:lang w:val="de-DE"/>
              </w:rPr>
              <w:t xml:space="preserve">? 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2E2A1A" w:rsidRDefault="002E2A1A">
            <w:pPr>
              <w:snapToGrid w:val="0"/>
              <w:spacing w:before="120" w:after="120" w:line="360" w:lineRule="auto"/>
              <w:rPr>
                <w:lang w:val="de-DE"/>
              </w:rPr>
            </w:pPr>
            <w:r w:rsidRPr="002E2A1A">
              <w:rPr>
                <w:lang w:val="de-DE"/>
              </w:rPr>
              <w:fldChar w:fldCharType="begin"/>
            </w:r>
            <w:r w:rsidRPr="002E2A1A">
              <w:rPr>
                <w:lang w:val="de-DE"/>
              </w:rPr>
              <w:instrText xml:space="preserve"> ADDIN EN.CITE &lt;EndNote&gt;&lt;Cite&gt;&lt;Author&gt;Almeida&lt;/Author&gt;&lt;Year&gt;2004&lt;/Year&gt;&lt;RecNum&gt;133&lt;/RecNum&gt;&lt;record&gt;&lt;database name="Eukalyptus_RS.enl" path="F:\Eukalyptus_RS.enl"&gt;Eukalyptus_RS.enl&lt;/database&gt;&lt;source-app name="EndNote" version="8.0"&gt;EndNote&lt;/source-app&gt;&lt;rec-number&gt;133&lt;/rec-number&gt;&lt;ref-type name="Journal Article"&gt;17&lt;/ref-type&gt;&lt;contributors&gt;&lt;authors&gt;&lt;author&gt;&lt;style face="normal" font="default" size="100%"&gt;Almeida, Auro&lt;/style&gt;&lt;/author&gt;&lt;author&gt;&lt;style face="normal" font="default" size="100%"&gt;Landsberg, Joe&lt;/style&gt;&lt;/author&gt;&lt;author&gt;&lt;style face="normal" font="default" size="100%"&gt;Sands, Peter&lt;/style&gt;&lt;/author&gt;&lt;/authors&gt;&lt;/contributors&gt;&lt;titles&gt;&lt;title&gt;&lt;style face="normal" font="default" size="100%"&gt;Parameterisation of 3-PG model for fast-growing &lt;/style&gt;&lt;style face="italic" font="default" size="100%"&gt;Eucalyptus grandis&lt;/style&gt;&lt;style face="normal" font="default" size="100%"&gt; plantations&lt;/style&gt;&lt;/title&gt;&lt;secondary-title&gt;&lt;style face="normal" font="default" size="100%"&gt;Forest Ecology and Management &lt;/style&gt;&lt;/secondary-title&gt;&lt;/titles&gt;&lt;pages&gt;&lt;style face="normal" font="default" size="100%"&gt;179-195&lt;/style&gt;&lt;/pages&gt;&lt;volume&gt;&lt;style face="normal" font="default" size="100%"&gt;193&lt;/style&gt;&lt;/volume&gt;&lt;keywords&gt;&lt;keyword&gt;&lt;style face="normal" font="default" size="100%"&gt;3-PG model&lt;/style&gt;&lt;/keyword&gt;&lt;keyword&gt;&lt;style face="normal" font="default" size="100%"&gt;Biomass production&lt;/style&gt;&lt;/keyword&gt;&lt;keyword&gt;&lt;style face="normal" font="default" size="100%"&gt;Eucalyptus plantations&lt;/style&gt;&lt;/keyword&gt;&lt;keyword&gt;&lt;style face="normal" font="default" size="100%"&gt;Leaf area index&lt;/style&gt;&lt;/keyword&gt;&lt;keyword&gt;&lt;style face="normal" font="default" size="100%"&gt;Stand volume&lt;/style&gt;&lt;/keyword&gt;&lt;/keywords&gt;&lt;dates&gt;&lt;year&gt;&lt;style face="normal" font="default" size="100%"&gt;2004&lt;/style&gt;&lt;/year&gt;&lt;/dates&gt;&lt;urls&gt;&lt;/urls&gt;&lt;/record&gt;&lt;/Cite&gt;&lt;/EndNote&gt;</w:instrText>
            </w:r>
            <w:r w:rsidRPr="002E2A1A">
              <w:rPr>
                <w:lang w:val="de-DE"/>
              </w:rPr>
              <w:fldChar w:fldCharType="separate"/>
            </w:r>
            <w:r w:rsidR="007C1818">
              <w:rPr>
                <w:lang w:val="de-DE"/>
              </w:rPr>
              <w:t>(Almeida et al. 2004)</w:t>
            </w:r>
            <w:r w:rsidRPr="002E2A1A">
              <w:rPr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color w:val="008000"/>
                <w:lang w:val="de-DE"/>
              </w:rPr>
            </w:pPr>
          </w:p>
        </w:tc>
      </w:tr>
      <w:tr w:rsidR="00A57DEA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pss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i/>
                <w:color w:val="0000FF"/>
                <w:lang w:val="de-DE"/>
              </w:rPr>
            </w:pPr>
            <w:r>
              <w:rPr>
                <w:color w:val="000000"/>
                <w:lang w:val="de-DE"/>
              </w:rPr>
              <w:t>[y</w:t>
            </w:r>
            <w:r>
              <w:rPr>
                <w:color w:val="000000"/>
                <w:vertAlign w:val="superscript"/>
                <w:lang w:val="de-DE"/>
              </w:rPr>
              <w:t>-1</w:t>
            </w:r>
            <w:r>
              <w:rPr>
                <w:lang w:val="de-DE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color w:val="2323DC"/>
                <w:lang w:val="de-DE"/>
              </w:rPr>
            </w:pPr>
            <w:r>
              <w:rPr>
                <w:lang w:val="de-DE"/>
              </w:rPr>
              <w:t>Seneszenzrate für das Splintholz (1/(Zeit bis Verlust der Wasserleitfähigkeit))</w:t>
            </w:r>
            <w:r>
              <w:rPr>
                <w:lang w:val="de-DE"/>
              </w:rPr>
              <w:br/>
            </w:r>
            <w:r>
              <w:rPr>
                <w:color w:val="FF0000"/>
                <w:lang w:val="de-DE"/>
              </w:rPr>
              <w:t>sensitiv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3C216A" w:rsidRDefault="00A57DEA">
            <w:pPr>
              <w:spacing w:before="120" w:after="120" w:line="360" w:lineRule="auto"/>
              <w:rPr>
                <w:lang w:val="de-DE"/>
              </w:rPr>
            </w:pPr>
            <w:r w:rsidRPr="003C216A">
              <w:rPr>
                <w:lang w:val="de-DE"/>
              </w:rPr>
              <w:t>Daten für E. grandis</w:t>
            </w:r>
            <w:r w:rsidR="00894CFC">
              <w:rPr>
                <w:lang w:val="de-DE"/>
              </w:rPr>
              <w:t>?</w:t>
            </w:r>
            <w:r w:rsidRPr="003C216A">
              <w:rPr>
                <w:lang w:val="de-DE"/>
              </w:rPr>
              <w:t xml:space="preserve"> 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 xml:space="preserve"> 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/>
              <w:rPr>
                <w:color w:val="0000FF"/>
                <w:lang w:val="de-DE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psr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00"/>
                <w:lang w:val="de-DE"/>
              </w:rPr>
              <w:t>[y</w:t>
            </w:r>
            <w:r>
              <w:rPr>
                <w:color w:val="000000"/>
                <w:vertAlign w:val="superscript"/>
                <w:lang w:val="de-DE"/>
              </w:rPr>
              <w:t>-1</w:t>
            </w:r>
            <w:r>
              <w:rPr>
                <w:lang w:val="de-DE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3B3B3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Seneszenzrate für die Feinwurzeln (= 1/Lebensdauer)</w:t>
            </w:r>
            <w:r>
              <w:rPr>
                <w:lang w:val="de-DE"/>
              </w:rPr>
              <w:br/>
            </w:r>
            <w:r>
              <w:rPr>
                <w:color w:val="FF0000"/>
                <w:lang w:val="de-DE"/>
              </w:rPr>
              <w:t>sensitiv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6D6C82">
            <w:pPr>
              <w:spacing w:before="120" w:after="120" w:line="360" w:lineRule="auto"/>
              <w:rPr>
                <w:lang w:val="de-DE"/>
              </w:rPr>
            </w:pPr>
            <w:hyperlink r:id="rId14" w:history="1">
              <w:r w:rsidR="00A57DEA" w:rsidRPr="006D6C82">
                <w:rPr>
                  <w:rStyle w:val="Hyperlink"/>
                  <w:lang w:val="de-DE"/>
                </w:rPr>
                <w:t>0,3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2E2A1A" w:rsidRDefault="002E2A1A">
            <w:pPr>
              <w:spacing w:before="120" w:after="120" w:line="360" w:lineRule="auto"/>
              <w:rPr>
                <w:lang w:val="de-DE"/>
              </w:rPr>
            </w:pPr>
            <w:r w:rsidRPr="002E2A1A">
              <w:rPr>
                <w:lang w:val="de-DE"/>
              </w:rPr>
              <w:fldChar w:fldCharType="begin"/>
            </w:r>
            <w:r w:rsidRPr="002E2A1A">
              <w:rPr>
                <w:lang w:val="de-DE"/>
              </w:rPr>
              <w:instrText xml:space="preserve"> ADDIN EN.CITE &lt;EndNote&gt;&lt;Cite&gt;&lt;Author&gt;Almeida&lt;/Author&gt;&lt;Year&gt;2004&lt;/Year&gt;&lt;RecNum&gt;133&lt;/RecNum&gt;&lt;record&gt;&lt;database name="Eukalyptus_RS.enl" path="F:\Eukalyptus_RS.enl"&gt;Eukalyptus_RS.enl&lt;/database&gt;&lt;source-app name="EndNote" version="8.0"&gt;EndNote&lt;/source-app&gt;&lt;rec-number&gt;133&lt;/rec-number&gt;&lt;ref-type name="Journal Article"&gt;17&lt;/ref-type&gt;&lt;contributors&gt;&lt;authors&gt;&lt;author&gt;&lt;style face="normal" font="default" size="100%"&gt;Almeida, Auro&lt;/style&gt;&lt;/author&gt;&lt;author&gt;&lt;style face="normal" font="default" size="100%"&gt;Landsberg, Joe&lt;/style&gt;&lt;/author&gt;&lt;author&gt;&lt;style face="normal" font="default" size="100%"&gt;Sands, Peter&lt;/style&gt;&lt;/author&gt;&lt;/authors&gt;&lt;/contributors&gt;&lt;titles&gt;&lt;title&gt;&lt;style face="normal" font="default" size="100%"&gt;Parameterisation of 3-PG model for fast-growing &lt;/style&gt;&lt;style face="italic" font="default" size="100%"&gt;Eucalyptus grandis&lt;/style&gt;&lt;style face="normal" font="default" size="100%"&gt; plantations&lt;/style&gt;&lt;/title&gt;&lt;secondary-title&gt;&lt;style face="normal" font="default" size="100%"&gt;Forest Ecology and Management &lt;/style&gt;&lt;/secondary-title&gt;&lt;/titles&gt;&lt;pages&gt;&lt;style face="normal" font="default" size="100%"&gt;179-195&lt;/style&gt;&lt;/pages&gt;&lt;volume&gt;&lt;style face="normal" font="default" size="100%"&gt;193&lt;/style&gt;&lt;/volume&gt;&lt;keywords&gt;&lt;keyword&gt;&lt;style face="normal" font="default" size="100%"&gt;3-PG model&lt;/style&gt;&lt;/keyword&gt;&lt;keyword&gt;&lt;style face="normal" font="default" size="100%"&gt;Biomass production&lt;/style&gt;&lt;/keyword&gt;&lt;keyword&gt;&lt;style face="normal" font="default" size="100%"&gt;Eucalyptus plantations&lt;/style&gt;&lt;/keyword&gt;&lt;keyword&gt;&lt;style face="normal" font="default" size="100%"&gt;Leaf area index&lt;/style&gt;&lt;/keyword&gt;&lt;keyword&gt;&lt;style face="normal" font="default" size="100%"&gt;Stand volume&lt;/style&gt;&lt;/keyword&gt;&lt;/keywords&gt;&lt;dates&gt;&lt;year&gt;&lt;style face="normal" font="default" size="100%"&gt;2004&lt;/style&gt;&lt;/year&gt;&lt;/dates&gt;&lt;urls&gt;&lt;/urls&gt;&lt;/record&gt;&lt;/Cite&gt;&lt;/EndNote&gt;</w:instrText>
            </w:r>
            <w:r w:rsidRPr="002E2A1A">
              <w:rPr>
                <w:lang w:val="de-DE"/>
              </w:rPr>
              <w:fldChar w:fldCharType="separate"/>
            </w:r>
            <w:r w:rsidR="007C1818">
              <w:rPr>
                <w:lang w:val="de-DE"/>
              </w:rPr>
              <w:t>(Almeida et al. 2004)</w:t>
            </w:r>
            <w:r w:rsidRPr="002E2A1A">
              <w:rPr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color w:val="0000FF"/>
                <w:lang w:val="de-DE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lang w:val="de-DE"/>
              </w:rPr>
            </w:pPr>
            <w:r>
              <w:rPr>
                <w:color w:val="FF0000"/>
                <w:lang w:val="de-DE"/>
              </w:rPr>
              <w:t>p</w:t>
            </w:r>
            <w:r>
              <w:rPr>
                <w:color w:val="FF0000"/>
                <w:vertAlign w:val="subscript"/>
                <w:lang w:val="de-DE"/>
              </w:rPr>
              <w:t>cn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pcnr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00"/>
                <w:lang w:val="de-DE"/>
              </w:rPr>
              <w:t>[gN gC</w:t>
            </w:r>
            <w:r>
              <w:rPr>
                <w:color w:val="000000"/>
                <w:vertAlign w:val="superscript"/>
                <w:lang w:val="de-DE"/>
              </w:rPr>
              <w:t>-1</w:t>
            </w:r>
            <w:r>
              <w:rPr>
                <w:color w:val="000000"/>
                <w:lang w:val="de-DE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0E0E0"/>
          </w:tcPr>
          <w:p w:rsidR="00A57DEA" w:rsidRDefault="00A57DEA">
            <w:pPr>
              <w:snapToGrid w:val="0"/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Zur Berechnung werden gebraucht: Stickstoff- und Kohlenstoffgehalte einzelner Organe und Massen der Organe, soweit möglich Alter und Grösse der Bäume mit angeben</w:t>
            </w:r>
            <w:r>
              <w:rPr>
                <w:lang w:val="de-DE"/>
              </w:rPr>
              <w:br/>
            </w:r>
            <w:r>
              <w:rPr>
                <w:color w:val="FF0000"/>
                <w:lang w:val="de-DE"/>
              </w:rPr>
              <w:lastRenderedPageBreak/>
              <w:t>sensitiv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Mittelwert aus Pflanzenorganen?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  <w:bookmarkStart w:id="2" w:name="OLE_LINK3"/>
            <w:bookmarkEnd w:id="2"/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ncon_fol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de-DE"/>
              </w:rPr>
            </w:pPr>
            <w:r>
              <w:rPr>
                <w:color w:val="000000"/>
                <w:lang w:val="de-DE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N concentration of foliage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/>
              <w:rPr>
                <w:lang w:val="de-DE"/>
              </w:rPr>
            </w:pPr>
            <w:r>
              <w:rPr>
                <w:lang w:val="de-DE"/>
              </w:rPr>
              <w:t xml:space="preserve">nahe Mittelwert aus </w:t>
            </w:r>
            <w:hyperlink r:id="rId15" w:history="1">
              <w:r w:rsidRPr="006D6C82">
                <w:rPr>
                  <w:rStyle w:val="Hyperlink"/>
                  <w:lang w:val="de-DE"/>
                </w:rPr>
                <w:t>14,7 u. 15,4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E2A1A" w:rsidRDefault="002E2A1A">
            <w:pPr>
              <w:spacing w:before="120" w:after="120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ADDIN EN.CITE &lt;EndNote&gt;&lt;Cite&gt;&lt;Author&gt;Turner&lt;/Author&gt;&lt;Year&gt;1983&lt;/Year&gt;&lt;RecNum&gt;155&lt;/RecNum&gt;&lt;record&gt;&lt;database name="Eukalyptus_RS.enl" path="F:\Eukalyptus_RS.enl"&gt;Eukalyptus_RS.enl&lt;/database&gt;&lt;source-app name="EndNote" version="8.0"&gt;EndNote&lt;/source-app&gt;&lt;rec-number&gt;155&lt;/rec-number&gt;&lt;ref-type name="Journal Article"&gt;17&lt;/ref-type&gt;&lt;contributors&gt;&lt;authors&gt;&lt;author&gt;&lt;style face="normal" font="default" size="100%"&gt;Turner, John&lt;/style&gt;&lt;/author&gt;&lt;author&gt;&lt;style face="normal" font="default" size="100%"&gt;Lambert, Marcia J.&lt;/style&gt;&lt;/author&gt;&lt;/authors&gt;&lt;/contributors&gt;&lt;titles&gt;&lt;title&gt;&lt;style face="normal" font="default" size="100%"&gt;Nutrient cycling within a 27-year old &lt;/style&gt;&lt;style face="italic" font="default" size="100%"&gt;Eucalyptus grandis &lt;/style&gt;&lt;style face="normal" font="default" size="100%"&gt;plantation in New South Wales&lt;/style&gt;&lt;/title&gt;&lt;secondary-title&gt;&lt;style face="normal" font="default" size="100%"&gt;Forest Ecology and Management   &lt;/style&gt;&lt;/secondary-title&gt;&lt;/titles&gt;&lt;pages&gt;&lt;style face="normal" font="default" size="100%"&gt;155-168&lt;/style&gt;&lt;/pages&gt;&lt;volume&gt;&lt;style face="normal" font="default" size="100%"&gt;6&lt;/style&gt;&lt;/volume&gt;&lt;dates&gt;&lt;year&gt;&lt;style face="normal" font="default" size="100%"&gt;1983&lt;/style&gt;&lt;/year&gt;&lt;/dates&gt;&lt;pub-location&gt;&lt;style face="normal" font="default" size="100%"&gt;Amsterdam&lt;/style&gt;&lt;/pub-location&gt;&lt;publisher&gt;&lt;style face="normal" font="default" size="100%"&gt;Elsevier Science Publishers B.V.&lt;/style&gt;&lt;/publisher&gt;&lt;urls&gt;&lt;/urls&gt;&lt;/record&gt;&lt;/Cite&gt;&lt;/EndNote&gt;</w:instrText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(Turner and Lambert 1983)</w:t>
            </w:r>
            <w:r>
              <w:rPr>
                <w:lang w:val="en-GB"/>
              </w:rPr>
              <w:fldChar w:fldCharType="end"/>
            </w:r>
          </w:p>
          <w:p w:rsidR="00A57DEA" w:rsidRPr="002E2A1A" w:rsidRDefault="002E2A1A">
            <w:pPr>
              <w:spacing w:before="120" w:after="120"/>
              <w:rPr>
                <w:lang w:val="en-GB"/>
              </w:rPr>
            </w:pPr>
            <w:r w:rsidRPr="002E2A1A">
              <w:rPr>
                <w:lang w:val="en-GB"/>
              </w:rPr>
              <w:fldChar w:fldCharType="begin"/>
            </w:r>
            <w:r w:rsidRPr="002E2A1A">
              <w:rPr>
                <w:lang w:val="en-GB"/>
              </w:rPr>
              <w:instrText xml:space="preserve"> ADDIN EN.CITE &lt;EndNote&gt;&lt;Cite&gt;&lt;Author&gt;Whitehead&lt;/Author&gt;&lt;Year&gt;2004&lt;/Year&gt;&lt;RecNum&gt;86&lt;/RecNum&gt;&lt;record&gt;&lt;database name="Eukalyptus_RS.enl" path="F:\Eukalyptus_RS.enl"&gt;Eukalyptus_RS.enl&lt;/database&gt;&lt;source-app name="EndNote" version="8.0"&gt;EndNote&lt;/source-app&gt;&lt;rec-number&gt;86&lt;/rec-number&gt;&lt;ref-type name="Journal Article"&gt;17&lt;/ref-type&gt;&lt;contributors&gt;&lt;authors&gt;&lt;author&gt;&lt;style face="normal" font="default" size="100%"&gt;Whitehead, David&lt;/style&gt;&lt;/author&gt;&lt;author&gt;&lt;style face="normal" font="default" size="100%"&gt;Beadle, Christopher L.&lt;/style&gt;&lt;/author&gt;&lt;/authors&gt;&lt;/contributors&gt;&lt;titles&gt;&lt;title&gt;&lt;style face="normal" font="default" size="100%"&gt;Physiological regulation of productivity and water use in &lt;/style&gt;&lt;style face="italic" font="default" size="100%"&gt;Eucalyptus&lt;/style&gt;&lt;style face="normal" font="default" size="100%"&gt;: a review&lt;/style&gt;&lt;/title&gt;&lt;secondary-title&gt;&lt;style face="normal" font="default" size="100%"&gt;Forest Ecology And Management&lt;/style&gt;&lt;/secondary-title&gt;&lt;/titles&gt;&lt;pages&gt;&lt;style face="normal" font="default" size="100%"&gt;113-140&lt;/style&gt;&lt;/pages&gt;&lt;volume&gt;&lt;style face="normal" font="default" size="100%"&gt;193&lt;/style&gt;&lt;/volume&gt;&lt;number&gt;&lt;style face="normal" font="default" size="100%"&gt;1-2&lt;/style&gt;&lt;/number&gt;&lt;keywords&gt;&lt;keyword&gt;&lt;style face="normal" font="default" size="100%"&gt;Hydraulic adjustment&lt;/style&gt;&lt;/keyword&gt;&lt;keyword&gt;&lt;style face="normal" font="default" size="100%"&gt;Leaf area index&lt;/style&gt;&lt;/keyword&gt;&lt;keyword&gt;&lt;style face="normal" font="default" size="100%"&gt;Photosynthesis&lt;/style&gt;&lt;/keyword&gt;&lt;keyword&gt;&lt;style face="normal" font="default" size="100%"&gt;Transpiration&lt;/style&gt;&lt;/keyword&gt;&lt;keyword&gt;&lt;style face="normal" font="default" size="100%"&gt;Water balance&lt;/style&gt;&lt;/keyword&gt;&lt;/keywords&gt;&lt;dates&gt;&lt;year&gt;&lt;style face="normal" font="default" size="100%"&gt;2004&lt;/style&gt;&lt;/year&gt;&lt;/dates&gt;&lt;isbn&gt;&lt;style face="normal" font="default" size="100%"&gt;0378-1127&lt;/style&gt;&lt;/isbn&gt;&lt;urls&gt;&lt;related-urls&gt;&lt;url&gt;&lt;style face="normal" font="default" size="100%"&gt;http://www.sciencedirect.com/science/article/pii/S0378112704000532 &lt;/style&gt;&lt;/url&gt;&lt;/related-urls&gt;&lt;pdf-urls&gt;&lt;url&gt;&lt;style face="normal" font="default" size="100%"&gt;file://D:\All_fs\Lit\Article\Whitehead_2004.pdf &lt;/style&gt;&lt;/url&gt;&lt;/pdf-urls&gt;&lt;/urls&gt;&lt;custom1&gt;&lt;style face="normal" font="default" size="100%"&gt;pdf&lt;/style&gt;&lt;/custom1&gt;&lt;electronic-resource-num&gt;&lt;style face="normal" font="default" size="100%"&gt;http://dx.doi.org/10.1016/j.foreco.2004.01.026&lt;/style&gt;&lt;/electronic-resource-num&gt;&lt;/record&gt;&lt;/Cite&gt;&lt;/EndNote&gt;</w:instrText>
            </w:r>
            <w:r w:rsidRPr="002E2A1A">
              <w:rPr>
                <w:lang w:val="en-GB"/>
              </w:rPr>
              <w:fldChar w:fldCharType="separate"/>
            </w:r>
            <w:r w:rsidRPr="002E2A1A">
              <w:rPr>
                <w:lang w:val="en-GB"/>
              </w:rPr>
              <w:t>(Whitehead and Beadle 2004)</w:t>
            </w:r>
            <w:r w:rsidRPr="002E2A1A">
              <w:rPr>
                <w:lang w:val="en-GB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Pr="006D6C82" w:rsidRDefault="00A57DEA">
            <w:pPr>
              <w:snapToGrid w:val="0"/>
              <w:spacing w:before="120" w:after="120" w:line="360" w:lineRule="auto"/>
              <w:rPr>
                <w:color w:val="008000"/>
                <w:lang w:val="en-GB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6D6C82" w:rsidRDefault="00A57DEA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ncon_frt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de-DE"/>
              </w:rPr>
            </w:pPr>
            <w:r>
              <w:rPr>
                <w:color w:val="000000"/>
                <w:lang w:val="de-DE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6D6C82" w:rsidRDefault="00A57DEA">
            <w:pPr>
              <w:spacing w:before="120" w:after="120" w:line="360" w:lineRule="auto"/>
              <w:rPr>
                <w:lang w:val="en-GB"/>
              </w:rPr>
            </w:pPr>
            <w:r w:rsidRPr="006D6C82">
              <w:rPr>
                <w:lang w:val="en-GB"/>
              </w:rPr>
              <w:t>N concentration of  fine roots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6D6C82">
            <w:pPr>
              <w:spacing w:before="120" w:after="120"/>
              <w:jc w:val="center"/>
              <w:rPr>
                <w:i/>
                <w:iCs/>
                <w:color w:val="0000FF"/>
                <w:lang w:val="de-DE"/>
              </w:rPr>
            </w:pPr>
            <w:hyperlink r:id="rId16" w:history="1">
              <w:r w:rsidR="00A57DEA" w:rsidRPr="006D6C82">
                <w:rPr>
                  <w:rStyle w:val="Hyperlink"/>
                  <w:lang w:val="de-DE"/>
                </w:rPr>
                <w:t>10</w:t>
              </w:r>
            </w:hyperlink>
            <w:r w:rsidR="00A57DEA">
              <w:rPr>
                <w:lang w:val="de-DE"/>
              </w:rPr>
              <w:t xml:space="preserve"> übernehmen?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rPr>
                <w:i/>
                <w:iCs/>
                <w:color w:val="0000FF"/>
                <w:lang w:val="de-DE"/>
              </w:rPr>
            </w:pPr>
          </w:p>
          <w:p w:rsidR="00A57DEA" w:rsidRPr="00EF2D4A" w:rsidRDefault="00EF2D4A">
            <w:pPr>
              <w:spacing w:before="120" w:after="120"/>
              <w:rPr>
                <w:color w:val="000000"/>
                <w:lang w:val="de-DE"/>
              </w:rPr>
            </w:pPr>
            <w:r w:rsidRPr="00EF2D4A">
              <w:rPr>
                <w:color w:val="000000"/>
                <w:lang w:val="de-DE"/>
              </w:rPr>
              <w:fldChar w:fldCharType="begin"/>
            </w:r>
            <w:r w:rsidR="001332F3">
              <w:rPr>
                <w:color w:val="000000"/>
                <w:lang w:val="de-DE"/>
              </w:rPr>
              <w:instrText xml:space="preserve"> ADDIN EN.CITE &lt;EndNote&gt;&lt;Cite&gt;&lt;Author&gt;Resh&lt;/Author&gt;&lt;Year&gt;2003&lt;/Year&gt;&lt;RecNum&gt;240&lt;/RecNum&gt;&lt;record&gt;&lt;database name='Eukalyptus_RS.enl' path='F:\Eukalyptus_RS.enl'&gt;Eukalyptus_RS.enl&lt;/database&gt;&lt;source-app name='EndNote' version='8.0'&gt;EndNote&lt;/source-app&gt;&lt;rec-number&gt;240&lt;/rec-number&gt;&lt;ref-type name='Journal Article'&gt;17&lt;/ref-type&gt;&lt;contributors&gt;&lt;authors&gt;&lt;author&gt;&lt;style face='normal' font='default' size='100%'&gt;Sigrid C. Resh&lt;/style&gt;&lt;/author&gt;&lt;author&gt;&lt;style face='normal' font='default' size='100%'&gt;Michael Battaglia&lt;/style&gt;&lt;/author&gt;&lt;author&gt;&lt;style face='normal' font='default' size='100%'&gt;Dale Worledge ·&lt;/style&gt;&lt;/author&gt;&lt;author&gt;&lt;style face='normal' font='default' size='100%'&gt;Sven Ladiges&lt;/style&gt;&lt;/author&gt;&lt;/authors&gt;&lt;/contributors&gt;&lt;titles&gt;&lt;title&gt;&lt;style face='normal' font='default' size='100%'&gt;Coarse root biomass for eucalypt plantations in Tasmania, Australia: sources of variation and methods for assessment&lt;/style&gt;&lt;/title&gt;&lt;secondary-title&gt;&lt;style face='normal' font='default' size='100%'&gt;Trees&lt;/style&gt;&lt;/secondary-title&gt;&lt;/titles&gt;&lt;pages&gt;&lt;style face='normal' font='default' size='100%'&gt;389-399&lt;/style&gt;&lt;/pages&gt;&lt;volume&gt;&lt;style face='normal' font='default' size='100%'&gt;17&lt;/style&gt;&lt;/volume&gt;&lt;keywords&gt;&lt;keyword&gt;&lt;style face='normal' font='default' size='100%'&gt;Above-ground and below-ground biomass ·&lt;/style&gt;&lt;/keyword&gt;&lt;keyword&gt;&lt;style face='normal' font='default' size='100%'&gt;Coarse root · Eucalyptus · Size class distribution · Site&lt;/style&gt;&lt;/keyword&gt;&lt;/keywords&gt;&lt;dates&gt;&lt;year&gt;&lt;style face='normal' font='default' size='100%'&gt;2003&lt;/style&gt;&lt;/year&gt;&lt;/dates&gt;&lt;urls&gt;&lt;/urls&gt;&lt;/record&gt;&lt;/Cite&gt;&lt;/EndNote&gt;</w:instrText>
            </w:r>
            <w:r w:rsidRPr="00EF2D4A">
              <w:rPr>
                <w:color w:val="000000"/>
                <w:lang w:val="de-DE"/>
              </w:rPr>
              <w:fldChar w:fldCharType="separate"/>
            </w:r>
            <w:r w:rsidR="007C1818">
              <w:rPr>
                <w:color w:val="000000"/>
                <w:lang w:val="de-DE"/>
              </w:rPr>
              <w:t>(Resh et al. 2003)</w:t>
            </w:r>
            <w:r w:rsidRPr="00EF2D4A">
              <w:rPr>
                <w:color w:val="000000"/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color w:val="008000"/>
                <w:lang w:val="de-DE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ncon_crt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7030A0"/>
                <w:lang w:val="de-DE"/>
              </w:rPr>
            </w:pPr>
            <w:r>
              <w:rPr>
                <w:color w:val="000000"/>
                <w:lang w:val="de-DE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7030A0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N concentration of coarse roots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6D6C82">
            <w:pPr>
              <w:spacing w:before="120" w:after="120"/>
              <w:jc w:val="center"/>
              <w:rPr>
                <w:color w:val="0000FF"/>
                <w:lang w:val="de-DE"/>
              </w:rPr>
            </w:pPr>
            <w:hyperlink r:id="rId17" w:history="1">
              <w:r w:rsidR="00EF2D4A">
                <w:rPr>
                  <w:rStyle w:val="Hyperlink"/>
                  <w:lang w:val="en-GB"/>
                </w:rPr>
                <w:t>9,6</w:t>
              </w:r>
            </w:hyperlink>
            <w:r w:rsidR="00A57DEA">
              <w:rPr>
                <w:lang w:val="en-GB"/>
              </w:rPr>
              <w:t xml:space="preserve">? </w:t>
            </w:r>
            <w:r w:rsidR="00A57DEA" w:rsidRPr="003C216A">
              <w:rPr>
                <w:lang w:val="de-DE"/>
              </w:rPr>
              <w:t>Noch bessere Quellen?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EF2D4A">
            <w:pPr>
              <w:snapToGrid w:val="0"/>
              <w:spacing w:before="120" w:after="120"/>
              <w:rPr>
                <w:color w:val="000000"/>
                <w:lang w:val="en-GB"/>
              </w:rPr>
            </w:pPr>
            <w:r w:rsidRPr="00EF2D4A">
              <w:rPr>
                <w:color w:val="000000"/>
                <w:lang w:val="de-DE"/>
              </w:rPr>
              <w:fldChar w:fldCharType="begin"/>
            </w:r>
            <w:r w:rsidRPr="00EF2D4A">
              <w:rPr>
                <w:color w:val="000000"/>
                <w:lang w:val="de-DE"/>
              </w:rPr>
              <w:instrText xml:space="preserve"> ADDIN EN.CITE &lt;EndNote&gt;&lt;Cite&gt;&lt;Author&gt;Ranatunga&lt;/Author&gt;&lt;Year&gt;2008&lt;/Year&gt;&lt;RecNum&gt;93&lt;/RecNum&gt;&lt;record&gt;&lt;database name="Eukalyptus_RS.enl" path="F:\Eukalyptus_RS.enl"&gt;Eukalyptus_RS.enl&lt;/database&gt;&lt;source-app name="EndNote" version="8.0"&gt;EndNote&lt;/source-app&gt;&lt;rec-number&gt;93&lt;/rec-number&gt;&lt;ref-type name="Journal Article"&gt;17&lt;/ref-type&gt;&lt;contributors&gt;&lt;authors&gt;&lt;author&gt;&lt;style face="normal" font="default" size="100%"&gt;Ranatunga, K.&lt;/style&gt;&lt;/author&gt;&lt;author&gt;&lt;style face="normal" font="default" size="100%"&gt;Keenan, R. J.&lt;/style&gt;&lt;/author&gt;&lt;author&gt;&lt;style face="normal" font="default" size="100%"&gt;Wullschleger, S. D.&lt;/style&gt;&lt;/author&gt;&lt;author&gt;&lt;style face="normal" font="default" size="100%"&gt;Post, W. A.&lt;/style&gt;&lt;/author&gt;&lt;author&gt;&lt;style face="normal" font="default" size="100%"&gt;Tharp, M. L.&lt;/style&gt;&lt;/author&gt;&lt;/authors&gt;&lt;/contributors&gt;&lt;titles&gt;&lt;title&gt;&lt;style face="normal" font="default" size="100%"&gt;Effects of harvest management practices on forest biomass and soil carbon in eucalypt forests in New South Wales, Australia: Simulations with the forest succession model LINKAGES&lt;/style&gt;&lt;/title&gt;&lt;secondary-title&gt;&lt;style face="normal" font="default" size="100%"&gt;Forest Ecology And Management&lt;/style&gt;&lt;/secondary-title&gt;&lt;alt-title&gt;&lt;style face="normal" font="default" size="100%"&gt;For. Ecol. Manage.&lt;/style&gt;&lt;/alt-title&gt;&lt;/titles&gt;&lt;pages&gt;&lt;style face="normal" font="default" size="100%"&gt;2407-2415&lt;/style&gt;&lt;/pages&gt;&lt;volume&gt;&lt;style face="normal" font="default" size="100%"&gt;255&lt;/style&gt;&lt;/volume&gt;&lt;number&gt;&lt;style face="normal" font="default" size="100%"&gt;7&lt;/style&gt;&lt;/number&gt;&lt;keywords&gt;&lt;keyword&gt;&lt;style face="normal" font="default" size="100%"&gt;forest biomass&lt;/style&gt;&lt;/keyword&gt;&lt;keyword&gt;&lt;style face="normal" font="default" size="100%"&gt;carbon cycle&lt;/style&gt;&lt;/keyword&gt;&lt;keyword&gt;&lt;style face="normal" font="default" size="100%"&gt;harvesting&lt;/style&gt;&lt;/keyword&gt;&lt;keyword&gt;&lt;style face="normal" font="default" size="100%"&gt;disturbance&lt;/style&gt;&lt;/keyword&gt;&lt;keyword&gt;&lt;style face="normal" font="default" size="100%"&gt;gap models&lt;/style&gt;&lt;/keyword&gt;&lt;keyword&gt;&lt;style face="normal" font="default" size="100%"&gt;soil&lt;/style&gt;&lt;/keyword&gt;&lt;keyword&gt;&lt;style face="normal" font="default" size="100%"&gt;carbon&lt;/style&gt;&lt;/keyword&gt;&lt;keyword&gt;&lt;style face="normal" font="default" size="100%"&gt;ecosystem model&lt;/style&gt;&lt;/keyword&gt;&lt;keyword&gt;&lt;style face="normal" font="default" size="100%"&gt;computer-model&lt;/</w:instrText>
            </w:r>
            <w:r w:rsidRPr="00EF2D4A">
              <w:rPr>
                <w:color w:val="000000"/>
                <w:lang w:val="en-GB"/>
              </w:rPr>
              <w:instrText>style&gt;&lt;/keyword&gt;&lt;keyword&gt;&lt;style face="normal" font="default" size="100%"&gt;nitrogen&lt;/style&gt;&lt;/keyword&gt;&lt;keyword&gt;&lt;style face="normal" font="default" size="100%"&gt;storage&lt;/style&gt;&lt;/keyword&gt;&lt;keyword&gt;&lt;style face="normal" font="default" size="100%"&gt;equations&lt;/style&gt;&lt;/keyword&gt;&lt;keyword&gt;&lt;style face="normal" font="default" size="100%"&gt;indicator&lt;/style&gt;&lt;/keyword&gt;&lt;keyword&gt;&lt;style face="normal" font="default" size="100%"&gt;climate&lt;/style&gt;&lt;/keyword&gt;&lt;keyword&gt;&lt;style face="normal" font="default" size="100%"&gt;trees&lt;/style&gt;&lt;/keyword&gt;&lt;/keywords&gt;&lt;dates&gt;&lt;year&gt;&lt;style face="normal" font="default" size="100%"&gt;2008&lt;/style&gt;&lt;/year&gt;&lt;pub-dates&gt;&lt;date&gt;&lt;style face="normal" font="default" size="100%"&gt;Apr&lt;/style&gt;&lt;/date&gt;&lt;/pub-dates&gt;&lt;/dates&gt;&lt;isbn&gt;&lt;style face="normal" font="default" size="100%"&gt;0378-1127&lt;/style&gt;&lt;/isbn&gt;&lt;accession-num&gt;&lt;style face="normal" font="default" size="100%"&gt;WOS:000256143900037&lt;/style&gt;&lt;/accession-num&gt;&lt;work-type&gt;&lt;style face="normal" font="default" size="100%"&gt;Article&lt;/style&gt;&lt;/work-type&gt;&lt;urls&gt;&lt;related-urls&gt;&lt;url&gt;&lt;style face="normal" font="default" size="100%"&gt;&amp;lt;Go to ISI&amp;gt;://WOS:000256143900037 &lt;/style&gt;&lt;/url&gt;&lt;/related-urls&gt;&lt;pdf-urls&gt;&lt;url&gt;&lt;style face="normal" font="default" size="100%"&gt;file://D:\All_fs\Lit\Article\Ranatunga_2008.pdf &lt;/style&gt;&lt;/url&gt;&lt;/pdf-urls&gt;&lt;/urls&gt;&lt;custom1&gt;&lt;style face="normal" font="default" size="100%"&gt;pdf&lt;/style&gt;&lt;/custom1&gt;&lt;electronic-resource-num&gt;&lt;style face="normal" font="default" size="100%"&gt;10.1016/j.foreco.2008.01.002&lt;/style&gt;&lt;/electronic-resource-num&gt;&lt;/record&gt;&lt;/Cite&gt;&lt;/EndNote&gt;</w:instrText>
            </w:r>
            <w:r w:rsidRPr="00EF2D4A">
              <w:rPr>
                <w:color w:val="000000"/>
                <w:lang w:val="de-DE"/>
              </w:rPr>
              <w:fldChar w:fldCharType="separate"/>
            </w:r>
            <w:r w:rsidR="007C1818" w:rsidRPr="00517D89">
              <w:rPr>
                <w:color w:val="000000"/>
                <w:lang w:val="en-GB"/>
              </w:rPr>
              <w:t>(Ranatunga et al. 2008)</w:t>
            </w:r>
            <w:r w:rsidRPr="00EF2D4A">
              <w:rPr>
                <w:color w:val="000000"/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Pr="00EF2D4A" w:rsidRDefault="00A57DEA">
            <w:pPr>
              <w:snapToGrid w:val="0"/>
              <w:spacing w:before="120" w:after="120" w:line="360" w:lineRule="auto"/>
              <w:rPr>
                <w:color w:val="008000"/>
                <w:lang w:val="en-GB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A57DEA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A57DEA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 w:rsidRPr="00EF2D4A">
              <w:rPr>
                <w:lang w:val="en-GB"/>
              </w:rPr>
              <w:t>ncon_tbc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A57DEA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 w:rsidRPr="00EF2D4A">
              <w:rPr>
                <w:color w:val="000000"/>
                <w:lang w:val="en-GB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Pr="00EF2D4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6D6C82" w:rsidRDefault="00A57DEA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N concentration of twigs and branches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A57DEA">
            <w:pPr>
              <w:spacing w:before="120" w:after="120"/>
              <w:jc w:val="center"/>
              <w:rPr>
                <w:color w:val="0000FF"/>
                <w:lang w:val="en-GB"/>
              </w:rPr>
            </w:pPr>
            <w:r w:rsidRPr="00EF2D4A">
              <w:rPr>
                <w:lang w:val="en-GB"/>
              </w:rPr>
              <w:t>Mittelwert nehmen?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A57DEA">
            <w:pPr>
              <w:snapToGrid w:val="0"/>
              <w:spacing w:before="120" w:after="120"/>
              <w:rPr>
                <w:color w:val="0000FF"/>
                <w:lang w:val="en-GB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Pr="00EF2D4A" w:rsidRDefault="00A57DEA">
            <w:pPr>
              <w:snapToGrid w:val="0"/>
              <w:spacing w:before="120" w:after="120" w:line="360" w:lineRule="auto"/>
              <w:rPr>
                <w:color w:val="008000"/>
                <w:lang w:val="en-GB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A57DEA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A57DEA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 w:rsidRPr="00EF2D4A">
              <w:rPr>
                <w:lang w:val="en-GB"/>
              </w:rPr>
              <w:t>ncon_stem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A57DEA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en-GB"/>
              </w:rPr>
            </w:pPr>
            <w:r w:rsidRPr="00EF2D4A">
              <w:rPr>
                <w:color w:val="000000"/>
                <w:lang w:val="en-GB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Pr="00EF2D4A" w:rsidRDefault="00A57DEA">
            <w:pPr>
              <w:snapToGrid w:val="0"/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A57DEA">
            <w:pPr>
              <w:spacing w:before="120" w:after="120" w:line="360" w:lineRule="auto"/>
              <w:rPr>
                <w:lang w:val="en-GB"/>
              </w:rPr>
            </w:pPr>
            <w:r w:rsidRPr="00EF2D4A">
              <w:rPr>
                <w:lang w:val="en-GB"/>
              </w:rPr>
              <w:t>N concentration of stemwood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6D6C82">
            <w:pPr>
              <w:spacing w:before="120" w:after="120"/>
              <w:jc w:val="center"/>
              <w:rPr>
                <w:lang w:val="en-GB"/>
              </w:rPr>
            </w:pPr>
            <w:hyperlink r:id="rId18" w:history="1">
              <w:r w:rsidR="00A57DEA" w:rsidRPr="00EF2D4A">
                <w:rPr>
                  <w:rStyle w:val="Hyperlink"/>
                  <w:lang w:val="en-GB"/>
                </w:rPr>
                <w:t>1,1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2E2A1A" w:rsidRDefault="002E2A1A">
            <w:pPr>
              <w:spacing w:before="120" w:after="120"/>
              <w:rPr>
                <w:lang w:val="de-DE"/>
              </w:rPr>
            </w:pPr>
            <w:r w:rsidRPr="002E2A1A">
              <w:rPr>
                <w:lang w:val="de-DE"/>
              </w:rPr>
              <w:fldChar w:fldCharType="begin"/>
            </w:r>
            <w:r w:rsidRPr="00EF2D4A">
              <w:rPr>
                <w:lang w:val="en-GB"/>
              </w:rPr>
              <w:instrText xml:space="preserve"> ADDIN EN.CITE &lt;EndNote&gt;&lt;Cite&gt;&lt;Author&gt;Silva&lt;/Author&gt;&lt;Year&gt;2013&lt;/Year&gt;&lt;RecNum&gt;113&lt;/RecNum&gt;&lt;record&gt;&lt;database name="Eukalyptus_RS.enl" path="F:\Eukalyptus_RS.enl"&gt;Eukalyptus_RS.enl&lt;/database&gt;&lt;source-app name="EndNote" version="8.0"&gt;EndNote&lt;/source-app&gt;&lt;rec-number&gt;113&lt;/rec-number&gt;&lt;ref-type name="Journal Article"&gt;17&lt;/ref-type&gt;&lt;contributors&gt;&lt;authors&gt;&lt;author&gt;&lt;style face="normal" font="default" size="100%"&gt;Silva, Paulo Henrique Muller da&lt;/style&gt;&lt;/author&gt;&lt;author&gt;&lt;style face="normal" font="default" size="100%"&gt;Poggiani, Fabio&lt;/style&gt;&lt;/author&gt;&lt;author&gt;&lt;style face="normal" font="default" size="100%"&gt;Libardi, Paulo Leonel&lt;/style&gt;&lt;/author&gt;&lt;author&gt;&lt;style face="normal" font="default" size="100%"&gt;Gonçalves, Antônio Natal&lt;/style&gt;&lt;/author&gt;&lt;/authors&gt;&lt;/contributors&gt;&lt;titles&gt;&lt;title&gt;&lt;style face="normal" font="default" size="100%"&gt;Fertilizer management of eucalypt plantations on sandy soil in Brazil: Initial growth and nutrient cycling&lt;/style&gt;&lt;/title&gt;&lt;secondary-title&gt;&lt;style face="normal" font="default" size="100%"&gt;Forest Ecology And Management&lt;/style&gt;&lt;/secondary-title&gt;&lt;/titles&gt;&lt;pages&gt;&lt;style face="normal" font="default" size="100%"&gt;67-78&lt;/style&gt;&lt;/pages&gt;&lt;volume&gt;&lt;style face="normal" font="default" size="100%"&gt;301&lt;/style&gt;&lt;/volume&gt;&lt;number&gt;&lt;style face="normal" font="default" size="100%"&gt;0&lt;/style&gt;&lt;/nu</w:instrText>
            </w:r>
            <w:r w:rsidRPr="00517D89">
              <w:rPr>
                <w:lang w:val="en-GB"/>
              </w:rPr>
              <w:instrText>mber&gt;&lt;ke</w:instrText>
            </w:r>
            <w:r w:rsidRPr="002E2A1A">
              <w:rPr>
                <w:lang w:val="de-DE"/>
              </w:rPr>
              <w:instrText>ywords&gt;&lt;keyword&gt;&lt;style face="normal" font="default" size="100%"&gt;Nutrient doses&lt;/style&gt;&lt;/keyword&gt;&lt;keyword&gt;&lt;style face="normal" font="default" size="100%"&gt;Fertilization timing&lt;/style&gt;&lt;/keyword&gt;&lt;keyword&gt;&lt;style face="normal" font="default" size="100%"&gt;Nitrogen and potassium leaching&lt;/style&gt;&lt;/keyword&gt;&lt;keyword&gt;&lt;style face="normal" font="default" size="100%"&gt;Soil solution drainage&lt;/style&gt;&lt;/keyword&gt;&lt;keyword&gt;&lt;style face="normal" font="default" size="100%"&gt;Eucalyptus productivity&lt;/style&gt;&lt;/keyword&gt;&lt;/keywords&gt;&lt;dates&gt;&lt;year&gt;&lt;style face="normal" font="default" size="100%"&gt;2013&lt;/style&gt;&lt;/year&gt;&lt;/dates&gt;&lt;isbn&gt;&lt;style face="normal" font="default" size="100%"&gt;0378-1127&lt;/style&gt;&lt;/isbn&gt;&lt;urls&gt;&lt;related-urls&gt;&lt;url&gt;&lt;style face="normal" font="default" size="100%"&gt;http://www.sciencedirect.com/science/article/pii/S0378112712006305 &lt;/style&gt;&lt;/url&gt;&lt;/related-urls&gt;&lt;pdf-urls&gt;&lt;url&gt;&lt;style face="normal" font="default" size="100%"&gt;file://D:\All_fs\Lit\Article\Silva_2013.pdf &lt;/style&gt;&lt;/url&gt;&lt;/pdf-urls&gt;&lt;/urls&gt;&lt;custom1&gt;&lt;style face="normal" font="default" size="100%"&gt;pdf&lt;/style&gt;&lt;/custom1&gt;&lt;electronic-resource-num&gt;&lt;style face="normal" font="default" size="100%"&gt;http://dx.doi.org/10.1016/j.foreco.2012.10.033&lt;/style&gt;&lt;/electronic-resource-num&gt;&lt;/record&gt;&lt;/Cite&gt;&lt;/EndNote&gt;</w:instrText>
            </w:r>
            <w:r w:rsidRPr="002E2A1A">
              <w:rPr>
                <w:lang w:val="de-DE"/>
              </w:rPr>
              <w:fldChar w:fldCharType="separate"/>
            </w:r>
            <w:r w:rsidR="007C1818">
              <w:rPr>
                <w:lang w:val="de-DE"/>
              </w:rPr>
              <w:t>(Silva et al. 2013)</w:t>
            </w:r>
            <w:r w:rsidRPr="002E2A1A">
              <w:rPr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color w:val="008000"/>
                <w:lang w:val="de-DE"/>
              </w:rPr>
            </w:pPr>
          </w:p>
        </w:tc>
      </w:tr>
      <w:tr w:rsidR="00A57DEA" w:rsidRPr="00EF2D4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reallo_fol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reallocation parameter of foliage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6D6C82">
            <w:pPr>
              <w:spacing w:before="120" w:after="120"/>
              <w:rPr>
                <w:color w:val="0000FF"/>
                <w:lang w:val="de-DE"/>
              </w:rPr>
            </w:pPr>
            <w:hyperlink r:id="rId19" w:history="1">
              <w:r w:rsidR="00A57DEA" w:rsidRPr="006D6C82">
                <w:rPr>
                  <w:rStyle w:val="Hyperlink"/>
                  <w:lang w:val="de-DE"/>
                </w:rPr>
                <w:t>0,5</w:t>
              </w:r>
            </w:hyperlink>
            <w:r w:rsidR="00A57DEA">
              <w:rPr>
                <w:lang w:val="de-DE"/>
              </w:rPr>
              <w:t xml:space="preserve"> (von E. globulus </w:t>
            </w:r>
            <w:r w:rsidR="00A57DEA">
              <w:rPr>
                <w:lang w:val="de-DE"/>
              </w:rPr>
              <w:lastRenderedPageBreak/>
              <w:t>übernehmen?)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EF2D4A">
            <w:pPr>
              <w:snapToGrid w:val="0"/>
              <w:spacing w:before="120" w:after="120"/>
              <w:rPr>
                <w:color w:val="000000"/>
                <w:lang w:val="de-DE"/>
              </w:rPr>
            </w:pPr>
            <w:r w:rsidRPr="00EF2D4A">
              <w:rPr>
                <w:color w:val="000000"/>
                <w:lang w:val="de-DE"/>
              </w:rPr>
              <w:lastRenderedPageBreak/>
              <w:fldChar w:fldCharType="begin"/>
            </w:r>
            <w:r w:rsidRPr="00EF2D4A">
              <w:rPr>
                <w:color w:val="000000"/>
                <w:lang w:val="de-DE"/>
              </w:rPr>
              <w:instrText xml:space="preserve"> ADDIN EN.CITE &lt;EndNote&gt;&lt;Cite&gt;&lt;Author&gt;Marsden&lt;/Author&gt;&lt;Year&gt;2013&lt;/Year&gt;&lt;RecNum&gt;108&lt;/RecNum&gt;&lt;record&gt;&lt;database name="Eukalyptus_RS.enl" path="F:\Eukalyptus_RS.enl"&gt;Eukalyptus_RS.enl&lt;/database&gt;&lt;source-app name="EndNote" version="8.0"&gt;EndNote&lt;/source-app&gt;&lt;rec-number&gt;108&lt;/rec-number&gt;&lt;ref-type name="Journal Article"&gt;17&lt;/ref-type&gt;&lt;contributors&gt;&lt;authors&gt;&lt;author&gt;&lt;style face="normal" font="default" size="100%"&gt;Marsden, Claire&lt;/style&gt;&lt;/author&gt;&lt;author&gt;&lt;style face="normal" font="default" size="100%"&gt;Nouvellon, Yann&lt;/style&gt;&lt;/author&gt;&lt;author&gt;&lt;style face="normal" font="default" size="100%"&gt;Laclau, Jean-Paul&lt;/style&gt;&lt;/author&gt;&lt;author&gt;&lt;style face="normal" font="default" size="100%"&gt;Corbeels, Marc&lt;/style&gt;&lt;/author&gt;&lt;author&gt;&lt;style face="normal" font="default" size="100%"&gt;McMurtrie, Ross E.&lt;/style&gt;&lt;/author&gt;&lt;author&gt;&lt;style face="normal" font="default" size="100%"&gt;Stape, José Luiz&lt;/style&gt;&lt;/author&gt;&lt;author&gt;&lt;style face="normal" font="default" size="100%"&gt;Epron, Daniel&lt;/style&gt;&lt;/author&gt;&lt;author&gt;&lt;style face="normal" font="default" size="100%"&gt;le Maire, Guerric&lt;/style&gt;&lt;/author&gt;&lt;/authors&gt;&lt;/contributors&gt;&lt;titles&gt;&lt;title&gt;&lt;style face="normal" font="default" size="100%"&gt;Modifying the G`DAY process-based model to simulate the spatial variability of &lt;/style&gt;&lt;style face="italic" font="default" size="100%"&gt;Eucalyptus&lt;/style&gt;&lt;style face="normal" font="default" size="100%"&gt; plantation growth on deep tropical soils&lt;/style&gt;&lt;/title&gt;&lt;secondary-title&gt;&lt;style face="normal" font="default" size="100%"&gt;Forest Ecology And Management&lt;/style&gt;&lt;/secondary-title&gt;&lt;/titles&gt;&lt;pages&gt;&lt;style face="normal" font="default" size="100%"&gt;112-128&lt;/style&gt;&lt;/pages&gt;&lt;volume&gt;&lt;style face="normal" font="default" size="100%"&gt;301&lt;/style&gt;&lt;/volume&gt;&lt;number&gt;&lt;style face="normal" font="default" size="100%"&gt;0&lt;/style&gt;&lt;/number&gt;&lt;keywords&gt;&lt;keyword&gt;&lt;style face="normal" font="default" size="100%"&gt;GﾒDAY&lt;/style&gt;&lt;/keyword&gt;&lt;keyword&gt;&lt;style face="normal" font="default" size="100%"&gt;Ecophysiological model&lt;/style&gt;&lt;/keyword&gt;&lt;keyword&gt;&lt;style face="normal" font="default" size="100%"&gt;Eucalypt&lt;/style&gt;&lt;/keyword&gt;&lt;keyword&gt;&lt;style face="normal" font="default" size="100%"&gt;Brazil&lt;/style&gt;&lt;/keyword&gt;&lt;keyword&gt;&lt;style face="normal" font="default" size="100%"&gt;Water-limited growth&lt;/style&gt;&lt;/keyword&gt;&lt;keyword&gt;&lt;style face="normal" font="default" size="100%"&gt;Plant available water&lt;/style&gt;&lt;/keyword&gt;&lt;/keywords&gt;&lt;dates&gt;&lt;year&gt;&lt;style face="normal" font="default" size="100%"&gt;2013&lt;/style&gt;&lt;/year&gt;&lt;/dates&gt;&lt;isbn&gt;&lt;style face="normal" font="default" size="100%"&gt;0378-1127&lt;/style&gt;&lt;/isbn&gt;&lt;urls&gt;&lt;related-urls&gt;&lt;url&gt;&lt;style face="normal" font="default" size="100%"&gt;http://www.sciencedirect.com/science/article/pii/S0378112712006366 &lt;/style&gt;&lt;/url&gt;&lt;/related-urls&gt;&lt;pdf-urls&gt;&lt;url&gt;&lt;style face="normal" font="default" size="100%"&gt;file://D:\All_fs\Lit\Article\Marsden_2013.pdf &lt;/style&gt;&lt;/url&gt;&lt;/pdf-urls&gt;&lt;/urls&gt;&lt;custom1&gt;&lt;style face="normal" font="default" size="100%"&gt;pdf&lt;/style&gt;&lt;/custom1&gt;&lt;electronic-resource-num&gt;&lt;style face="normal" font="default" size="100%"&gt;http://dx.doi.org/10.1016/j.foreco.2012.10.039&lt;/style&gt;&lt;/electronic-resource-num&gt;&lt;/record&gt;&lt;/Cite&gt;&lt;/EndNote&gt;</w:instrText>
            </w:r>
            <w:r w:rsidRPr="00EF2D4A">
              <w:rPr>
                <w:color w:val="000000"/>
                <w:lang w:val="de-DE"/>
              </w:rPr>
              <w:fldChar w:fldCharType="separate"/>
            </w:r>
            <w:r w:rsidR="007C1818">
              <w:rPr>
                <w:color w:val="000000"/>
                <w:lang w:val="de-DE"/>
              </w:rPr>
              <w:t>(Marsden et al. 2013)</w:t>
            </w:r>
            <w:r w:rsidRPr="00EF2D4A">
              <w:rPr>
                <w:color w:val="000000"/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b/>
                <w:color w:val="FF0000"/>
                <w:lang w:val="de-DE"/>
              </w:rPr>
            </w:pPr>
          </w:p>
        </w:tc>
      </w:tr>
      <w:tr w:rsidR="00A57DEA" w:rsidRPr="00EF2D4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reallo_frt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A57DEA">
            <w:pPr>
              <w:spacing w:before="120" w:after="120" w:line="360" w:lineRule="auto"/>
              <w:rPr>
                <w:lang w:val="de-DE"/>
              </w:rPr>
            </w:pPr>
            <w:r w:rsidRPr="00EF2D4A">
              <w:rPr>
                <w:lang w:val="de-DE"/>
              </w:rPr>
              <w:t>reallocation parameter of fine root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i/>
                <w:lang w:val="de-DE"/>
              </w:rPr>
              <w:t xml:space="preserve"> </w:t>
            </w:r>
            <w:r>
              <w:rPr>
                <w:lang w:val="de-DE"/>
              </w:rPr>
              <w:t>(von E. globulus übernehmen?)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/>
              <w:rPr>
                <w:color w:val="0000FF"/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color w:val="008000"/>
                <w:lang w:val="de-DE"/>
              </w:rPr>
            </w:pPr>
          </w:p>
        </w:tc>
      </w:tr>
      <w:tr w:rsidR="00A57DEA" w:rsidRPr="00EF2D4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alphac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00"/>
                <w:lang w:val="de-DE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  <w:p w:rsidR="00A57DEA" w:rsidRDefault="00A57DEA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durchschnittlicher  Zuwachs an Ästen, Zweigen und Grobwurzeln im Verhältnis zum Zuwachs des Splintholzes </w:t>
            </w:r>
          </w:p>
          <w:p w:rsidR="00A57DEA" w:rsidRDefault="00A57DEA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1332F3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hyperlink r:id="rId20" w:history="1">
              <w:r w:rsidRPr="001332F3">
                <w:rPr>
                  <w:rStyle w:val="Hyperlink"/>
                  <w:lang w:val="de-DE"/>
                </w:rPr>
                <w:t>0,3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Pr="001332F3" w:rsidRDefault="001332F3">
            <w:pPr>
              <w:snapToGrid w:val="0"/>
              <w:spacing w:before="120" w:after="120"/>
              <w:rPr>
                <w:color w:val="000000"/>
                <w:lang w:val="de-DE"/>
              </w:rPr>
            </w:pPr>
            <w:r w:rsidRPr="001332F3">
              <w:rPr>
                <w:color w:val="000000"/>
                <w:lang w:val="de-DE"/>
              </w:rPr>
              <w:fldChar w:fldCharType="begin"/>
            </w:r>
            <w:r w:rsidR="007C1818">
              <w:rPr>
                <w:color w:val="000000"/>
                <w:lang w:val="de-DE"/>
              </w:rPr>
              <w:instrText xml:space="preserve"> ADDIN EN.CITE &lt;EndNote&gt;&lt;Cite&gt;&lt;Author&gt;Ryan&lt;/Author&gt;&lt;Year&gt;2010&lt;/Year&gt;&lt;RecNum&gt;239&lt;/RecNum&gt;&lt;record&gt;&lt;database name='Eukalyptus_RS.enl' path='F:\Eukalyptus_RS.enl'&gt;Eukalyptus_RS.enl&lt;/database&gt;&lt;source-app name='EndNote' version='8.0'&gt;EndNote&lt;/source-app&gt;&lt;rec-number&gt;239&lt;/rec-number&gt;&lt;ref-type name='Journal Article'&gt;17&lt;/ref-type&gt;&lt;contributors&gt;&lt;authors&gt;&lt;author&gt;&lt;style face='normal' font='default' size='100%'&gt;Ryan, M. G.&lt;/style&gt;&lt;/author&gt;&lt;author&gt;&lt;style face='normal' font='default' size='100%'&gt;Stape, J. L.&lt;/style&gt;&lt;/author&gt;&lt;author&gt;&lt;style face='normal' font='default' size='100%'&gt;Binkley, D &lt;/style&gt;&lt;/author&gt;&lt;author&gt;&lt;style face='normal' font='default' size='100%'&gt;Fonseca, S. &lt;/style&gt;&lt;/author&gt;&lt;author&gt;&lt;style face='normal' font='default' size='100%'&gt;Loos, R. A.&lt;/style&gt;&lt;/author&gt;&lt;author&gt;&lt;style face='normal' font='default' size='100%'&gt;Takahashi, E. N. &lt;/style&gt;&lt;/author&gt;&lt;author&gt;&lt;style face='normal' font='default' size='100%'&gt;Silva, C. R.&lt;/style&gt;&lt;/author&gt;&lt;author&gt;&lt;style face='normal' font='default' size='100%'&gt;Silva, S. R. &lt;/style&gt;&lt;/author&gt;&lt;author&gt;&lt;style face='normal' font='default' size='100%'&gt;Hakamada, R. E.&lt;/style&gt;&lt;/author&gt;&lt;author&gt;&lt;style face='normal' font='default' size='100%'&gt;Ferreira, J. M. &lt;/style&gt;&lt;/author&gt;&lt;author&gt;&lt;style face='normal' font='default' size='100%'&gt;Lima, A. M. N.&lt;/style&gt;&lt;/author&gt;&lt;author&gt;&lt;style face='normal' font='default' size='100%'&gt;Gava, J. L.&lt;/style&gt;&lt;/author&gt;&lt;author&gt;&lt;style face='normal' font='default' size='100%'&gt;Leite, F. P.&lt;/style&gt;&lt;/author&gt;&lt;author&gt;&lt;style face='normal' font='default' size='100%'&gt;Andrade, H. B.&lt;/style&gt;&lt;/author&gt;&lt;author&gt;&lt;style face='normal' font='default' size='100%'&gt;Alves, J. M.&lt;/style&gt;&lt;/author&gt;&lt;author&gt;&lt;style face='normal' font='default' size='100%'&gt;Silva, G. G. C.&lt;/style&gt;&lt;/author&gt;&lt;/authors&gt;&lt;/contributors&gt;&lt;titles&gt;&lt;title&gt;&lt;style face='normal' font='default' size='100%'&gt;Factors controlling &lt;/style&gt;&lt;style face='italic' font='default' size='100%'&gt;Eucalyptus&lt;/style&gt;&lt;style face='normal' font='default' size='100%'&gt; productivity: How water availability and stand structure alter production and carbon allocation&lt;/style&gt;&lt;/title&gt;&lt;secondary-title&gt;&lt;style face='normal' font='default' size='100%'&gt;Forest Ecology and Management&lt;/style&gt;&lt;/secondary-title&gt;&lt;/titles&gt;&lt;pages&gt;&lt;style face='normal' font='default' size='100%'&gt;1695-1703&lt;/style&gt;&lt;/pages&gt;&lt;volume&gt;&lt;style face='normal' font='default' size='100%'&gt;259&lt;/style&gt;&lt;/volume&gt;&lt;dates&gt;&lt;year&gt;&lt;style face='normal' font='default' size='100%'&gt;2010&lt;/style&gt;&lt;/year&gt;&lt;/dates&gt;&lt;urls&gt;&lt;/urls&gt;&lt;/record&gt;&lt;/Cite&gt;&lt;/EndNote&gt;</w:instrText>
            </w:r>
            <w:r w:rsidRPr="001332F3">
              <w:rPr>
                <w:color w:val="000000"/>
                <w:lang w:val="de-DE"/>
              </w:rPr>
              <w:fldChar w:fldCharType="separate"/>
            </w:r>
            <w:r w:rsidR="007C1818">
              <w:rPr>
                <w:color w:val="000000"/>
                <w:lang w:val="de-DE"/>
              </w:rPr>
              <w:t>(Ryan et al. 2010)</w:t>
            </w:r>
            <w:r w:rsidRPr="001332F3">
              <w:rPr>
                <w:color w:val="000000"/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A57DEA" w:rsidRDefault="00A57DEA">
            <w:pPr>
              <w:snapToGrid w:val="0"/>
              <w:spacing w:before="120" w:after="120" w:line="360" w:lineRule="auto"/>
              <w:rPr>
                <w:color w:val="008000"/>
                <w:lang w:val="de-DE"/>
              </w:rPr>
            </w:pPr>
          </w:p>
        </w:tc>
      </w:tr>
      <w:tr w:rsidR="00A57DEA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shd w:val="clear" w:color="auto" w:fill="00FFFF"/>
                <w:lang w:val="de-DE"/>
              </w:rPr>
            </w:pPr>
            <w:commentRangeStart w:id="3"/>
            <w:r>
              <w:rPr>
                <w:shd w:val="clear" w:color="auto" w:fill="00FFFF"/>
                <w:lang w:val="de-DE"/>
              </w:rPr>
              <w:t>cr_fr</w:t>
            </w:r>
            <w:r>
              <w:rPr>
                <w:rStyle w:val="Kommentarzeichen1"/>
                <w:lang w:val="de-DE" w:eastAsia="de-DE"/>
              </w:rPr>
              <w:t>ac</w:t>
            </w:r>
            <w:commentRangeEnd w:id="3"/>
            <w:r>
              <w:rPr>
                <w:rStyle w:val="Kommentarzeichen1"/>
                <w:lang w:val="de-DE" w:eastAsia="de-DE"/>
              </w:rPr>
              <w:commentReference w:id="3"/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00"/>
                <w:shd w:val="clear" w:color="auto" w:fill="00FFFF"/>
                <w:lang w:val="de-DE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  <w:shd w:val="clear" w:color="auto" w:fill="00FF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autoSpaceDE w:val="0"/>
              <w:rPr>
                <w:lang w:val="de-DE"/>
              </w:rPr>
            </w:pPr>
            <w:r>
              <w:rPr>
                <w:lang w:val="de-DE"/>
              </w:rPr>
              <w:t xml:space="preserve">Fraktion der Grobwurzeln  von  tbc (twigs, branches, roots) </w:t>
            </w:r>
          </w:p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894CFC" w:rsidRDefault="001332F3" w:rsidP="003C216A">
            <w:pPr>
              <w:spacing w:before="120" w:after="120" w:line="360" w:lineRule="auto"/>
              <w:jc w:val="center"/>
              <w:rPr>
                <w:lang w:val="de-DE"/>
              </w:rPr>
            </w:pPr>
            <w:hyperlink r:id="rId22" w:history="1">
              <w:r w:rsidRPr="001332F3">
                <w:rPr>
                  <w:rStyle w:val="Hyperlink"/>
                  <w:lang w:val="de-DE"/>
                </w:rPr>
                <w:t>0,64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1332F3" w:rsidRDefault="001332F3">
            <w:pPr>
              <w:snapToGrid w:val="0"/>
              <w:spacing w:before="120" w:after="120"/>
              <w:rPr>
                <w:color w:val="000000"/>
                <w:lang w:val="de-DE"/>
              </w:rPr>
            </w:pPr>
            <w:r w:rsidRPr="001332F3">
              <w:rPr>
                <w:color w:val="000000"/>
                <w:lang w:val="de-DE"/>
              </w:rPr>
              <w:fldChar w:fldCharType="begin"/>
            </w:r>
            <w:r w:rsidR="007C1818">
              <w:rPr>
                <w:color w:val="000000"/>
                <w:lang w:val="de-DE"/>
              </w:rPr>
              <w:instrText xml:space="preserve"> ADDIN EN.CITE &lt;EndNote&gt;&lt;Cite&gt;&lt;Author&gt;Ryan&lt;/Author&gt;&lt;Year&gt;2010&lt;/Year&gt;&lt;RecNum&gt;239&lt;/RecNum&gt;&lt;record&gt;&lt;database name='Eukalyptus_RS.enl' path='F:\Eukalyptus_RS.enl'&gt;Eukalyptus_RS.enl&lt;/database&gt;&lt;source-app name='EndNote' version='8.0'&gt;EndNote&lt;/source-app&gt;&lt;rec-number&gt;239&lt;/rec-number&gt;&lt;ref-type name='Journal Article'&gt;17&lt;/ref-type&gt;&lt;contributors&gt;&lt;authors&gt;&lt;author&gt;&lt;style face='normal' font='default' size='100%'&gt;Ryan, M. G.&lt;/style&gt;&lt;/author&gt;&lt;author&gt;&lt;style face='normal' font='default' size='100%'&gt;Stape, J. L.&lt;/style&gt;&lt;/author&gt;&lt;author&gt;&lt;style face='normal' font='default' size='100%'&gt;Binkley, D &lt;/style&gt;&lt;/author&gt;&lt;author&gt;&lt;style face='normal' font='default' size='100%'&gt;Fonseca, S. &lt;/style&gt;&lt;/author&gt;&lt;author&gt;&lt;style face='normal' font='default' size='100%'&gt;Loos, R. A.&lt;/style&gt;&lt;/author&gt;&lt;author&gt;&lt;style face='normal' font='default' size='100%'&gt;Takahashi, E. N. &lt;/style&gt;&lt;/author&gt;&lt;author&gt;&lt;style face='normal' font='default' size='100%'&gt;Silva, C. R.&lt;/style&gt;&lt;/author&gt;&lt;author&gt;&lt;style face='normal' font='default' size='100%'&gt;Silva, S. R. &lt;/style&gt;&lt;/author&gt;&lt;author&gt;&lt;style face='normal' font='default' size='100%'&gt;Hakamada, R. E.&lt;/style&gt;&lt;/author&gt;&lt;author&gt;&lt;style face='normal' font='default' size='100%'&gt;Ferreira, J. M. &lt;/style&gt;&lt;/author&gt;&lt;author&gt;&lt;style face='normal' font='default' size='100%'&gt;Lima, A. M. N.&lt;/style&gt;&lt;/author&gt;&lt;author&gt;&lt;style face='normal' font='default' size='100%'&gt;Gava, J. L.&lt;/style&gt;&lt;/author&gt;&lt;author&gt;&lt;style face='normal' font='default' size='100%'&gt;Leite, F. P.&lt;/style&gt;&lt;/author&gt;&lt;author&gt;&lt;style face='normal' font='default' size='100%'&gt;Andrade, H. B.&lt;/style&gt;&lt;/author&gt;&lt;author&gt;&lt;style face='normal' font='default' size='100%'&gt;Alves, J. M.&lt;/style&gt;&lt;/author&gt;&lt;author&gt;&lt;style face='normal' font='default' size='100%'&gt;Silva, G. G. C.&lt;/style&gt;&lt;/author&gt;&lt;/authors&gt;&lt;/contributors&gt;&lt;titles&gt;&lt;title&gt;&lt;style face='normal' font='default' size='100%'&gt;Factors controlling &lt;/style&gt;&lt;style face='italic' font='default' size='100%'&gt;Eucalyptus&lt;/style&gt;&lt;style face='normal' font='default' size='100%'&gt; productivity: How water availability and stand structure alter production and carbon allocation&lt;/style&gt;&lt;/title&gt;&lt;secondary-title&gt;&lt;style face='normal' font='default' size='100%'&gt;Forest Ecology and Management&lt;/style&gt;&lt;/secondary-title&gt;&lt;/titles&gt;&lt;pages&gt;&lt;style face='normal' font='default' size='100%'&gt;1695-1703&lt;/style&gt;&lt;/pages&gt;&lt;volume&gt;&lt;style face='normal' font='default' size='100%'&gt;259&lt;/style&gt;&lt;/volume&gt;&lt;dates&gt;&lt;year&gt;&lt;style face='normal' font='default' size='100%'&gt;2010&lt;/style&gt;&lt;/year&gt;&lt;/dates&gt;&lt;urls&gt;&lt;/urls&gt;&lt;/record&gt;&lt;/Cite&gt;&lt;/EndNote&gt;</w:instrText>
            </w:r>
            <w:r w:rsidRPr="001332F3">
              <w:rPr>
                <w:color w:val="000000"/>
                <w:lang w:val="de-DE"/>
              </w:rPr>
              <w:fldChar w:fldCharType="separate"/>
            </w:r>
            <w:r w:rsidR="007C1818">
              <w:rPr>
                <w:color w:val="000000"/>
                <w:lang w:val="de-DE"/>
              </w:rPr>
              <w:t>(Ryan et al. 2010)</w:t>
            </w:r>
            <w:r w:rsidRPr="001332F3">
              <w:rPr>
                <w:color w:val="000000"/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color w:val="008000"/>
                <w:lang w:val="de-DE"/>
              </w:rPr>
            </w:pPr>
          </w:p>
        </w:tc>
      </w:tr>
      <w:tr w:rsidR="00A57DEA" w:rsidRPr="00517D89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894CFC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 w:rsidRPr="00894CFC">
              <w:rPr>
                <w:lang w:val="de-DE"/>
              </w:rPr>
              <w:t>prhos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894CFC" w:rsidRDefault="00A57DEA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de-DE"/>
              </w:rPr>
            </w:pPr>
            <w:r w:rsidRPr="00894CFC">
              <w:rPr>
                <w:color w:val="000000"/>
                <w:lang w:val="de-DE"/>
              </w:rPr>
              <w:t>kg TM cm</w:t>
            </w:r>
            <w:r w:rsidRPr="00894CFC">
              <w:rPr>
                <w:color w:val="000000"/>
                <w:vertAlign w:val="superscript"/>
                <w:lang w:val="de-DE"/>
              </w:rPr>
              <w:t>3</w:t>
            </w:r>
            <w:r w:rsidRPr="00894CFC">
              <w:rPr>
                <w:color w:val="000000"/>
                <w:lang w:val="de-DE"/>
              </w:rPr>
              <w:t xml:space="preserve"> </w:t>
            </w:r>
            <w:r w:rsidRPr="00894CFC">
              <w:rPr>
                <w:color w:val="000000"/>
                <w:lang w:val="de-DE"/>
              </w:rPr>
              <w:lastRenderedPageBreak/>
              <w:t>Frischvol.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Pr="00894CFC" w:rsidRDefault="00A57DEA">
            <w:pPr>
              <w:snapToGrid w:val="0"/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 w:rsidRPr="00894CFC">
              <w:rPr>
                <w:lang w:val="de-DE"/>
              </w:rPr>
              <w:t>Dichte des Splintholzes</w:t>
            </w:r>
            <w:r w:rsidRPr="00894CFC">
              <w:rPr>
                <w:lang w:val="de-DE"/>
              </w:rPr>
              <w:br/>
            </w:r>
            <w:r w:rsidRPr="00894CFC">
              <w:rPr>
                <w:color w:val="FF0000"/>
                <w:lang w:val="de-DE"/>
              </w:rPr>
              <w:t>sensitiv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6D6C82">
            <w:pPr>
              <w:spacing w:before="120" w:after="120" w:line="360" w:lineRule="auto"/>
              <w:jc w:val="center"/>
              <w:rPr>
                <w:lang w:val="de-DE"/>
              </w:rPr>
            </w:pPr>
            <w:hyperlink r:id="rId23" w:history="1">
              <w:r w:rsidR="00A57DEA" w:rsidRPr="006D6C82">
                <w:rPr>
                  <w:rStyle w:val="Hyperlink"/>
                  <w:lang w:val="de-DE"/>
                </w:rPr>
                <w:t>0,000</w:t>
              </w:r>
              <w:r w:rsidRPr="006D6C82">
                <w:rPr>
                  <w:rStyle w:val="Hyperlink"/>
                  <w:lang w:val="de-DE"/>
                </w:rPr>
                <w:t>5</w:t>
              </w:r>
            </w:hyperlink>
            <w:r w:rsidR="00A57DEA">
              <w:rPr>
                <w:lang w:val="de-DE"/>
              </w:rPr>
              <w:t xml:space="preserve"> </w:t>
            </w:r>
            <w:r w:rsidR="00894CFC">
              <w:rPr>
                <w:lang w:val="de-DE"/>
              </w:rPr>
              <w:t>?</w:t>
            </w:r>
          </w:p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EF2D4A" w:rsidRDefault="00EF2D4A">
            <w:pPr>
              <w:snapToGrid w:val="0"/>
              <w:spacing w:before="120" w:after="120" w:line="360" w:lineRule="auto"/>
              <w:rPr>
                <w:color w:val="000000"/>
                <w:lang w:val="en-GB"/>
              </w:rPr>
            </w:pPr>
            <w:r w:rsidRPr="00EF2D4A">
              <w:rPr>
                <w:color w:val="000000"/>
                <w:lang w:val="de-DE"/>
              </w:rPr>
              <w:fldChar w:fldCharType="begin"/>
            </w:r>
            <w:r w:rsidRPr="00EF2D4A">
              <w:rPr>
                <w:color w:val="000000"/>
                <w:lang w:val="en-GB"/>
              </w:rPr>
              <w:instrText xml:space="preserve"> ADDIN EN.CITE &lt;EndNote&gt;&lt;Cite&gt;&lt;Author&gt;Battaglia&lt;/Author&gt;&lt;Year&gt;1997&lt;/Year&gt;&lt;RecNum&gt;134&lt;/RecNum&gt;&lt;record&gt;&lt;database name="Eukalyptus_RS.enl" path="F:\Eukalyptus_RS.enl"&gt;Eukalyptus_RS.enl&lt;/database&gt;&lt;source-app name="EndNote" version="8.0"&gt;EndNote&lt;/source-app&gt;&lt;rec-number&gt;134&lt;/rec-number&gt;&lt;ref-type name="Journal Article"&gt;17&lt;/ref-type&gt;&lt;contributors&gt;&lt;authors&gt;&lt;author&gt;&lt;style face="normal" font="default" size="100%"&gt;Battaglia, Michael &lt;/style&gt;&lt;/author&gt;&lt;author&gt;&lt;style face="normal" font="default" size="100%"&gt;Sands, Peter&lt;/style&gt;&lt;/author&gt;&lt;/authors&gt;&lt;/contributors&gt;&lt;titles&gt;&lt;title&gt;&lt;style face="normal" font="default" size="100%"&gt;Modelling Site Productivity of &lt;/style&gt;&lt;style face="italic" font="default" size="100%"&gt;Eucalyptus globulus &lt;/style&gt;&lt;style face="normal" font="default" size="100%"&gt;in Response to Climatic and Site Factors&lt;/style&gt;&lt;/title&gt;&lt;secondary-title&gt;&lt;style face="normal" font="default" size="100%"&gt;Australian Journal of Plant Physiology &lt;/style&gt;&lt;/secondary-title&gt;&lt;/titles&gt;&lt;pages&gt;&lt;style face="normal" font="default" size="100%"&gt;831-850&lt;/style&gt;&lt;/pages&gt;&lt;volume&gt;&lt;style face="normal" font="default" size="100%"&gt;24&lt;/style&gt;&lt;/volume&gt;&lt;dates&gt;&lt;year&gt;&lt;style face="normal" font="default" size="100%"&gt;1997&lt;/style&gt;&lt;/year&gt;&lt;/dates&gt;&lt;urls&gt;&lt;/urls&gt;&lt;/record&gt;&lt;/Cite&gt;&lt;/EndNote&gt;</w:instrText>
            </w:r>
            <w:r w:rsidRPr="00EF2D4A">
              <w:rPr>
                <w:color w:val="000000"/>
                <w:lang w:val="de-DE"/>
              </w:rPr>
              <w:fldChar w:fldCharType="separate"/>
            </w:r>
            <w:r w:rsidRPr="00EF2D4A">
              <w:rPr>
                <w:color w:val="000000"/>
                <w:lang w:val="en-GB"/>
              </w:rPr>
              <w:t>(Battaglia and Sands 1997)</w:t>
            </w:r>
            <w:r w:rsidRPr="00EF2D4A">
              <w:rPr>
                <w:color w:val="000000"/>
                <w:lang w:val="de-DE"/>
              </w:rPr>
              <w:fldChar w:fldCharType="end"/>
            </w:r>
          </w:p>
          <w:p w:rsidR="00EF2D4A" w:rsidRPr="00517D89" w:rsidRDefault="00EF2D4A">
            <w:pPr>
              <w:snapToGrid w:val="0"/>
              <w:spacing w:before="120" w:after="120" w:line="360" w:lineRule="auto"/>
              <w:rPr>
                <w:color w:val="000000"/>
                <w:lang w:val="en-GB"/>
              </w:rPr>
            </w:pPr>
            <w:r>
              <w:rPr>
                <w:color w:val="000000"/>
                <w:lang w:val="de-DE"/>
              </w:rPr>
              <w:lastRenderedPageBreak/>
              <w:fldChar w:fldCharType="begin"/>
            </w:r>
            <w:r w:rsidRPr="00EF2D4A">
              <w:rPr>
                <w:color w:val="000000"/>
                <w:lang w:val="en-GB"/>
              </w:rPr>
              <w:instrText xml:space="preserve"> ADDIN EN.CITE &lt;EndNote&gt;&lt;Cite&gt;&lt;Author&gt;Diaz-Balteiro&lt;/Author&gt;&lt;Year&gt;2008&lt;/Year&gt;&lt;RecNum&gt;90&lt;/RecNum&gt;&lt;record&gt;&lt;database name="Eukalyptus_RS.enl" path="F:\Eukalyptus_RS.enl"&gt;Eukalyptus_RS.enl&lt;/database&gt;&lt;source-app name="EndNote" version="8.0"&gt;EndNote&lt;/source-app&gt;&lt;rec-number&gt;90&lt;/rec-number&gt;&lt;ref-type name="Book Section"&gt;5&lt;/ref-type&gt;&lt;contributors&gt;&lt;authors&gt;&lt;author&gt;&lt;style face="normal" font="default" size="100%"&gt;Diaz-Balteiro, L.&lt;/style&gt;&lt;/author&gt;&lt;author&gt;&lt;style face="normal" font="default" size="100%"&gt;Rodríguez, L. C. E.&lt;/style&gt;&lt;/author&gt;&lt;/authors&gt;&lt;secondary-authors&gt;&lt;author&gt;&lt;style face="normal" font="default" size="100%"&gt;Bravo, Felipe&lt;/style&gt;&lt;/author&gt;&lt;author&gt;&lt;style face="normal" font="default" size="100%"&gt;Jandl, Robert&lt;/style&gt;&lt;/author&gt;&lt;author&gt;&lt;style face="normal" font="default" size="100%"&gt;LeMay, Valerie&lt;/style&gt;&lt;/author&gt;&lt;author&gt;&lt;style face="normal" font="default" size="100%"&gt;Gadow, Klaus&lt;/style&gt;&lt;/author&gt;&lt;/secondary-authors&gt;&lt;/contributors&gt;&lt;titles&gt;&lt;title&gt;&lt;style face="normal" font="default" size="100%"&gt;Influence of Carbon Sequestration in an Optimal Set of Coppice Rotations for Eucalyptus Plantations&lt;/style&gt;&lt;/title&gt;&lt;secondary-title&gt;&lt;style face="normal" font="default" size="100%"&gt;Managing Forest Ecosystems: The Challenge of Climate Change&lt;/style&gt;&lt;/secondary-title&gt;&lt;tertiary-title&gt;&lt;style face="normal" font="default" size="100%"&gt;Managing Forest Ecosystems&lt;/style&gt;&lt;/tertiary-title&gt;&lt;/titles&gt;&lt;pages&gt;&lt;style face="normal" font="default" size="100%"&gt;119-135&lt;/style&gt;&lt;/pages&gt;&lt;volume&gt;&lt;style face="normal" font="default" size="100%"&gt;17&lt;/style&gt;&lt;/volume&gt;&lt;section&gt;&lt;style face="normal" font="default" size="100%"&gt;7&lt;/style&gt;&lt;/section&gt;&lt;dates&gt;&lt;year&gt;&lt;style face="normal" font="default" size="100%"&gt;2008&lt;/style&gt;&lt;/year&gt;&lt;pub-dates&gt;&lt;date&gt;&lt;style face="normal" font="default" size="100%"&gt;2008/01/01&lt;/style&gt;&lt;/date&gt;&lt;/pub-dates&gt;&lt;/dates&gt;&lt;publisher&gt;&lt;style face="normal" font="default" size="100%"&gt;Springer Netherlands&lt;/style&gt;&lt;/publisher&gt;&lt;isbn&gt;&lt;style face="normal" font="default" size="100%"&gt;978-1-4020-8342-6&lt;/style&gt;&lt;/isbn&gt;&lt;urls&gt;&lt;related-urls&gt;&lt;url&gt;&lt;style face="normal" font="default" size="100%"&gt;http://dx.doi.org/10.1007/978-1-4020-8343-3_7 &lt;/style&gt;&lt;/url&gt;&lt;/related-urls&gt;&lt;pdf-urls&gt;&lt;url&gt;&lt;style face="normal" font="default" size="100%"&gt;file://D:\All_fs\Lit\Article\Diaz-Balteiro_2008.pdf &lt;/style&gt;&lt;/url&gt;&lt;/pdf-urls&gt;&lt;/urls&gt;&lt;custom1&gt;&lt;style face="normal" font="default" size="100%"&gt;pdf&lt;/style&gt;&lt;/custom1&gt;&lt;electronic-resource-num&gt;&lt;style face="normal" font="default" size="100%"&gt;10.1007/978-1-4020-8343-3_7&lt;/style&gt;&lt;/electronic-resource-num&gt;&lt;/record&gt;&lt;/Cite&gt;&lt;/EndNote&gt;</w:instrText>
            </w:r>
            <w:r>
              <w:rPr>
                <w:color w:val="000000"/>
                <w:lang w:val="de-DE"/>
              </w:rPr>
              <w:fldChar w:fldCharType="separate"/>
            </w:r>
            <w:r w:rsidRPr="00EF2D4A">
              <w:rPr>
                <w:color w:val="000000"/>
                <w:lang w:val="en-GB"/>
              </w:rPr>
              <w:t>(Diaz-Balteiro and Rodríguez 2008)</w:t>
            </w:r>
            <w:r>
              <w:rPr>
                <w:color w:val="000000"/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Pr="00517D89" w:rsidRDefault="00A57DEA">
            <w:pPr>
              <w:snapToGrid w:val="0"/>
              <w:spacing w:before="120" w:after="120"/>
              <w:rPr>
                <w:bCs/>
                <w:lang w:val="en-GB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517D89" w:rsidRDefault="00A57DEA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894CFC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 w:rsidRPr="00894CFC">
              <w:rPr>
                <w:lang w:val="de-DE"/>
              </w:rPr>
              <w:t>pnus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jc w:val="center"/>
            </w:pPr>
            <w:r w:rsidRPr="00894CFC">
              <w:rPr>
                <w:color w:val="000000"/>
                <w:lang w:val="de-DE"/>
              </w:rPr>
              <w:t xml:space="preserve">[kg </w:t>
            </w:r>
            <w:r>
              <w:rPr>
                <w:color w:val="000000"/>
              </w:rPr>
              <w:t>DM cm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jc w:val="center"/>
            </w:pPr>
          </w:p>
          <w:p w:rsidR="00A57DEA" w:rsidRDefault="00A57DEA">
            <w:pPr>
              <w:jc w:val="center"/>
            </w:pPr>
          </w:p>
          <w:p w:rsidR="00A57DEA" w:rsidRDefault="00A57DEA">
            <w:pPr>
              <w:jc w:val="center"/>
            </w:pPr>
          </w:p>
          <w:p w:rsidR="00A57DEA" w:rsidRDefault="00A57DEA">
            <w:pPr>
              <w:jc w:val="center"/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6D6C82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Blattmasse zu Splintholzquerschnittsfläche (Blattmasse des Gesamtbaumes und Splintholzquerschnittsfläche unterhalb des Kronenansatzes)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Pr="006D6C82" w:rsidRDefault="00A57DEA">
            <w:pPr>
              <w:snapToGrid w:val="0"/>
              <w:jc w:val="center"/>
              <w:rPr>
                <w:lang w:val="de-DE"/>
              </w:rPr>
            </w:pPr>
          </w:p>
          <w:p w:rsidR="00A57DEA" w:rsidRPr="006D6C82" w:rsidRDefault="00A57DEA">
            <w:pPr>
              <w:jc w:val="center"/>
              <w:rPr>
                <w:lang w:val="de-DE"/>
              </w:rPr>
            </w:pPr>
          </w:p>
          <w:p w:rsidR="00A57DEA" w:rsidRDefault="006D6C82">
            <w:pPr>
              <w:jc w:val="center"/>
              <w:rPr>
                <w:iCs/>
                <w:color w:val="0000FF"/>
                <w:lang w:val="de-DE"/>
              </w:rPr>
            </w:pPr>
            <w:hyperlink r:id="rId24" w:history="1">
              <w:r w:rsidR="00A57DEA" w:rsidRPr="006D6C82">
                <w:rPr>
                  <w:rStyle w:val="Hyperlink"/>
                </w:rPr>
                <w:t>0,05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/>
              <w:rPr>
                <w:iCs/>
                <w:color w:val="0000FF"/>
                <w:lang w:val="de-DE"/>
              </w:rPr>
            </w:pPr>
          </w:p>
          <w:p w:rsidR="00A57DEA" w:rsidRPr="002E2A1A" w:rsidRDefault="002E2A1A">
            <w:pPr>
              <w:spacing w:before="120" w:after="120"/>
              <w:rPr>
                <w:lang w:val="de-DE"/>
              </w:rPr>
            </w:pPr>
            <w:r w:rsidRPr="002E2A1A">
              <w:rPr>
                <w:lang w:val="de-DE"/>
              </w:rPr>
              <w:fldChar w:fldCharType="begin"/>
            </w:r>
            <w:r w:rsidRPr="002E2A1A">
              <w:rPr>
                <w:lang w:val="de-DE"/>
              </w:rPr>
              <w:instrText xml:space="preserve"> ADDIN EN.CITE &lt;EndNote&gt;&lt;Cite&gt;&lt;Author&gt;Myers&lt;/Author&gt;&lt;Year&gt;1996&lt;/Year&gt;&lt;RecNum&gt;151&lt;/RecNum&gt;&lt;record&gt;&lt;database name="Eukalyptus_RS.enl" path="F:\Eukalyptus_RS.enl"&gt;Eukalyptus_RS.enl&lt;/database&gt;&lt;source-app name="EndNote" version="8.0"&gt;EndNote&lt;/source-app&gt;&lt;rec-number&gt;151&lt;/rec-number&gt;&lt;ref-type name="Journal Article"&gt;17&lt;/ref-type&gt;&lt;contributors&gt;&lt;authors&gt;&lt;author&gt;&lt;style face="normal" font="default" size="100%"&gt;Myers, B. J.&lt;/style&gt;&lt;/author&gt;&lt;author&gt;&lt;style face="normal" font="default" size="100%"&gt;Theiveyanathan, S.&lt;/style&gt;&lt;/author&gt;&lt;author&gt;&lt;style face="normal" font="default" size="100%"&gt;O`Brian, N. D.&lt;/style&gt;&lt;/author&gt;&lt;author&gt;&lt;style face="normal" font="default" size="100%"&gt;Bond, W. J. &lt;/style&gt;&lt;/author&gt;&lt;/authors&gt;&lt;/contributors&gt;&lt;titles&gt;&lt;title&gt;&lt;style face="normal" font="default" size="100%"&gt;Growth and water use of &lt;/style&gt;&lt;style face="italic" font="default" size="100%"&gt;Eucalyptus grandis&lt;/style&gt;&lt;style face="normal" font="default" size="100%"&gt; and &lt;/style&gt;&lt;style face="italic" font="default" size="100%"&gt;Pinus radiata&lt;/style&gt;&lt;style face="normal" font="default" size="100%"&gt; plantations irrigated with effluent&lt;/style&gt;&lt;/title&gt;&lt;secondary-title&gt;&lt;style face="normal" font="default" size="100%"&gt;Tree Physiology &lt;/style&gt;&lt;/secondary-title&gt;&lt;/titles&gt;&lt;pages&gt;&lt;style face="normal" font="default" size="100%"&gt;211-219&lt;/style&gt;&lt;/pages&gt;&lt;volume&gt;&lt;style face="normal" font="default" size="100%"&gt;16&lt;/style&gt;&lt;/volume&gt;&lt;keywords&gt;&lt;keyword&gt;&lt;style face="normal" font="default" size="100%"&gt;effluent irrigation, evapotranspiration, water balance&lt;/style&gt;&lt;/keyword&gt;&lt;/keywords&gt;&lt;dates&gt;&lt;year&gt;&lt;style face="normal" font="default" size="100%"&gt;1996&lt;/style&gt;&lt;/year&gt;&lt;/dates&gt;&lt;urls&gt;&lt;/urls&gt;&lt;/record&gt;&lt;/Cite&gt;&lt;/EndNote&gt;</w:instrText>
            </w:r>
            <w:r w:rsidRPr="002E2A1A">
              <w:rPr>
                <w:lang w:val="de-DE"/>
              </w:rPr>
              <w:fldChar w:fldCharType="separate"/>
            </w:r>
            <w:r w:rsidR="007C1818">
              <w:rPr>
                <w:lang w:val="de-DE"/>
              </w:rPr>
              <w:t>(Myers et al. 1996)</w:t>
            </w:r>
            <w:r w:rsidRPr="002E2A1A">
              <w:rPr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/>
              <w:rPr>
                <w:color w:val="00FF00"/>
                <w:lang w:val="de-DE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b/>
                <w:lang w:val="de-DE"/>
              </w:rPr>
              <w:t>iso- und allometrische Relationen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DEA" w:rsidRDefault="00A57DEA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</w:tr>
      <w:tr w:rsidR="00A57DEA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pha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00"/>
                <w:lang w:val="de-DE"/>
              </w:rPr>
              <w:t>[cm kg</w:t>
            </w:r>
            <w:r>
              <w:rPr>
                <w:color w:val="000000"/>
                <w:vertAlign w:val="superscript"/>
                <w:lang w:val="de-DE"/>
              </w:rPr>
              <w:t>-1</w:t>
            </w:r>
            <w:r>
              <w:rPr>
                <w:color w:val="000000"/>
                <w:lang w:val="de-DE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für Bestimmung aller pha Parameter werden Datensätze von Blattmasse und Höhe möglichst </w:t>
            </w:r>
            <w:r>
              <w:rPr>
                <w:lang w:val="de-DE"/>
              </w:rPr>
              <w:lastRenderedPageBreak/>
              <w:t>vieler Einzelbäume benötigt, Fit erfolgt später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1332F3">
            <w:pPr>
              <w:spacing w:before="120" w:after="120" w:line="360" w:lineRule="auto"/>
              <w:rPr>
                <w:color w:val="0000FF"/>
                <w:lang w:val="de-DE"/>
              </w:rPr>
            </w:pPr>
            <w:hyperlink r:id="rId25" w:history="1">
              <w:r w:rsidRPr="001332F3">
                <w:rPr>
                  <w:rStyle w:val="Hyperlink"/>
                  <w:lang w:val="de-DE"/>
                </w:rPr>
                <w:t>8,4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Pr="001332F3" w:rsidRDefault="001332F3">
            <w:pPr>
              <w:snapToGrid w:val="0"/>
              <w:spacing w:before="120" w:after="120"/>
              <w:rPr>
                <w:color w:val="000000"/>
                <w:lang w:val="de-DE"/>
              </w:rPr>
            </w:pPr>
            <w:r w:rsidRPr="001332F3">
              <w:rPr>
                <w:color w:val="000000"/>
                <w:lang w:val="de-DE"/>
              </w:rPr>
              <w:fldChar w:fldCharType="begin"/>
            </w:r>
            <w:r w:rsidRPr="001332F3">
              <w:rPr>
                <w:color w:val="000000"/>
                <w:lang w:val="de-DE"/>
              </w:rPr>
              <w:instrText xml:space="preserve"> ADDIN EN.CITE &lt;EndNote&gt;&lt;Cite&gt;&lt;Author&gt;Medhurst&lt;/Author&gt;&lt;Year&gt;1999&lt;/Year&gt;&lt;RecNum&gt;201&lt;/RecNum&gt;&lt;record&gt;&lt;database name="Eukalyptus_RS.enl" path="F:\Eukalyptus_RS.enl"&gt;Eukalyptus_RS.enl&lt;/database&gt;&lt;source-app name="EndNote" version="8.0"&gt;EndNote&lt;/source-app&gt;&lt;rec-number&gt;201&lt;/rec-number&gt;&lt;ref-type name="Journal Article"&gt;17&lt;/ref-type&gt;&lt;contributors&gt;&lt;authors&gt;&lt;author&gt;&lt;style face="normal" font="default" size="100%"&gt;Medhurst, Jane L.&lt;/style&gt;&lt;/author&gt;&lt;author&gt;&lt;style face="normal" font="default" size="100%"&gt;Battaglia, M.&lt;/style&gt;&lt;/author&gt;&lt;author&gt;&lt;style face="normal" font="default" size="100%"&gt;Cherry, M. L.&lt;/style&gt;&lt;/author&gt;&lt;author&gt;&lt;style face="normal" font="default" size="100%"&gt;Hunt, M. A.&lt;/style&gt;&lt;/author&gt;&lt;author&gt;&lt;style face="normal" font="default" size="100%"&gt;White, D. A.&lt;/style&gt;&lt;/author&gt;&lt;author&gt;&lt;style face="normal" font="default" size="100%"&gt;Beadle, C. L.&lt;/style&gt;&lt;/author&gt;&lt;/authors&gt;&lt;/contributors&gt;&lt;titles&gt;&lt;title&gt;&lt;style face="normal" font="default" size="100%"&gt;Allometric relationships for &lt;/style&gt;&lt;style face="italic" font="default" size="100%"&gt;Eucalyptus nitens&lt;/style&gt;&lt;style face="normal" font="default" size="100%"&gt; (Deane and Maiden) Maiden plantations&lt;/style&gt;&lt;/title&gt;&lt;secondary-title&gt;&lt;style face="normal" font="default" size="100%"&gt;Trees &lt;/style&gt;&lt;/secondary-title&gt;&lt;/titles&gt;&lt;pages&gt;&lt;style face="normal" font="default" size="100%"&gt;91-101&lt;/style&gt;&lt;/pages&gt;&lt;volume&gt;&lt;style face="normal" font="default" size="100%"&gt;14&lt;/style&gt;&lt;/volume&gt;&lt;dates&gt;&lt;year&gt;&lt;style face="normal" font="default" size="100%"&gt;1999&lt;/style&gt;&lt;/year&gt;&lt;/dates&gt;&lt;urls&gt;&lt;/urls&gt;&lt;/record&gt;&lt;/Cite&gt;&lt;/EndNote&gt;</w:instrText>
            </w:r>
            <w:r w:rsidRPr="001332F3">
              <w:rPr>
                <w:color w:val="000000"/>
                <w:lang w:val="de-DE"/>
              </w:rPr>
              <w:fldChar w:fldCharType="separate"/>
            </w:r>
            <w:r w:rsidR="007C1818">
              <w:rPr>
                <w:color w:val="000000"/>
                <w:lang w:val="de-DE"/>
              </w:rPr>
              <w:t>(Medhurst et al. 1999)</w:t>
            </w:r>
            <w:r w:rsidRPr="001332F3">
              <w:rPr>
                <w:color w:val="000000"/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A57DEA" w:rsidRDefault="00A57DEA">
            <w:pPr>
              <w:pStyle w:val="berschrift3"/>
            </w:pPr>
            <w:r>
              <w:rPr>
                <w:color w:val="008000"/>
              </w:rPr>
              <w:t xml:space="preserve"> </w:t>
            </w:r>
          </w:p>
          <w:p w:rsidR="00A57DEA" w:rsidRDefault="00A57DEA">
            <w:pPr>
              <w:spacing w:before="120" w:after="120"/>
              <w:rPr>
                <w:color w:val="0000FF"/>
                <w:lang w:val="de-DE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pacing w:before="120" w:after="120" w:line="360" w:lineRule="auto"/>
              <w:jc w:val="center"/>
              <w:rPr>
                <w:rFonts w:ascii="Arial" w:hAnsi="Arial" w:cs="Arial"/>
                <w:color w:val="0000FF"/>
              </w:rPr>
            </w:pPr>
            <w:r>
              <w:t>pha_coeff1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napToGrid w:val="0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pacing w:before="120" w:after="120" w:line="360" w:lineRule="auto"/>
              <w:rPr>
                <w:rFonts w:ascii="MS Sans Serif" w:hAnsi="MS Sans Serif" w:cs="MS Sans Serif"/>
                <w:color w:val="0000FF"/>
              </w:rPr>
            </w:pPr>
            <w:r>
              <w:t>height growth parameter coefficient 1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napToGrid w:val="0"/>
              <w:rPr>
                <w:rFonts w:ascii="MS Sans Serif" w:hAnsi="MS Sans Serif" w:cs="MS Sans Serif"/>
                <w:color w:val="0000FF"/>
              </w:rPr>
            </w:pPr>
          </w:p>
          <w:p w:rsidR="00A57DEA" w:rsidRDefault="001332F3">
            <w:pPr>
              <w:rPr>
                <w:rFonts w:ascii="MS Sans Serif" w:hAnsi="MS Sans Serif" w:cs="MS Sans Serif"/>
                <w:color w:val="0000FF"/>
              </w:rPr>
            </w:pPr>
            <w:r>
              <w:rPr>
                <w:rFonts w:ascii="MS Sans Serif" w:hAnsi="MS Sans Serif" w:cs="MS Sans Serif"/>
                <w:color w:val="0000FF"/>
              </w:rPr>
              <w:t xml:space="preserve"> </w:t>
            </w:r>
            <w:hyperlink r:id="rId26" w:history="1">
              <w:r w:rsidRPr="001332F3">
                <w:rPr>
                  <w:rStyle w:val="Hyperlink"/>
                  <w:rFonts w:ascii="MS Sans Serif" w:hAnsi="MS Sans Serif" w:cs="MS Sans Serif"/>
                </w:rPr>
                <w:t>-0,02973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1332F3">
            <w:pPr>
              <w:snapToGrid w:val="0"/>
              <w:spacing w:before="120" w:after="120" w:line="360" w:lineRule="auto"/>
            </w:pPr>
            <w:r>
              <w:fldChar w:fldCharType="begin"/>
            </w:r>
            <w:r>
              <w:instrText xml:space="preserve"> ADDIN EN.CITE &lt;EndNote&gt;&lt;Cite&gt;&lt;Author&gt;Medhurst&lt;/Author&gt;&lt;Year&gt;1999&lt;/Year&gt;&lt;RecNum&gt;201&lt;/RecNum&gt;&lt;record&gt;&lt;database name="Eukalyptus_RS.enl" path="F:\Eukalyptus_RS.enl"&gt;Eukalyptus_RS.enl&lt;/database&gt;&lt;source-app name="EndNote" version="8.0"&gt;EndNote&lt;/source-app&gt;&lt;rec-number&gt;201&lt;/rec-number&gt;&lt;ref-type name="Journal Article"&gt;17&lt;/ref-type&gt;&lt;contributors&gt;&lt;authors&gt;&lt;author&gt;&lt;style face="normal" font="default" size="100%"&gt;Medhurst, Jane L.&lt;/style&gt;&lt;/author&gt;&lt;author&gt;&lt;style face="normal" font="default" size="100%"&gt;Battaglia, M.&lt;/style&gt;&lt;/author&gt;&lt;author&gt;&lt;style face="normal" font="default" size="100%"&gt;Cherry, M. L.&lt;/style&gt;&lt;/author&gt;&lt;author&gt;&lt;style face="normal" font="default" size="100%"&gt;Hunt, M. A.&lt;/style&gt;&lt;/author&gt;&lt;author&gt;&lt;style face="normal" font="default" size="100%"&gt;White, D. A.&lt;/style&gt;&lt;/author&gt;&lt;author&gt;&lt;style face="normal" font="default" size="100%"&gt;Beadle, C. L.&lt;/style&gt;&lt;/author&gt;&lt;/authors&gt;&lt;/contributors&gt;&lt;titles&gt;&lt;title&gt;&lt;style face="normal" font="default" size="100%"&gt;Allometric relationships for &lt;/style&gt;&lt;style face="italic" font="default" size="100%"&gt;Eucalyptus nitens&lt;/style&gt;&lt;style face="normal" font="default" size="100%"&gt; (Deane and Maiden) Maiden plantations&lt;/style&gt;&lt;/title&gt;&lt;secondary-title&gt;&lt;style face="normal" font="default" size="100%"&gt;Trees &lt;/style&gt;&lt;/secondary-title&gt;&lt;/titles&gt;&lt;pages&gt;&lt;style face="normal" font="default" size="100%"&gt;91-101&lt;/style&gt;&lt;/pages&gt;&lt;volume&gt;&lt;style face="normal" font="default" size="100%"&gt;14&lt;/style&gt;&lt;/volume&gt;&lt;dates&gt;&lt;year&gt;&lt;style face="normal" font="default" size="100%"&gt;1999&lt;/style&gt;&lt;/year&gt;&lt;/dates&gt;&lt;urls&gt;&lt;/urls&gt;&lt;/record&gt;&lt;/Cite&gt;&lt;/EndNote&gt;</w:instrText>
            </w:r>
            <w:r>
              <w:fldChar w:fldCharType="separate"/>
            </w:r>
            <w:r w:rsidR="007C1818">
              <w:t>(Medhurst et al. 1999)</w:t>
            </w:r>
            <w: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A57DEA" w:rsidRDefault="00A57DEA">
            <w:pPr>
              <w:snapToGrid w:val="0"/>
              <w:spacing w:before="120" w:after="120"/>
              <w:rPr>
                <w:i/>
                <w:lang w:val="de-DE"/>
              </w:rPr>
            </w:pPr>
          </w:p>
        </w:tc>
      </w:tr>
      <w:tr w:rsidR="00A57DEA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pacing w:before="120" w:after="120" w:line="360" w:lineRule="auto"/>
              <w:jc w:val="center"/>
              <w:rPr>
                <w:rFonts w:ascii="Arial" w:hAnsi="Arial" w:cs="Arial"/>
                <w:color w:val="0000FF"/>
              </w:rPr>
            </w:pPr>
            <w:r>
              <w:t>pha_coeff2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napToGrid w:val="0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A57DEA" w:rsidRDefault="00A57DEA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pacing w:before="120" w:after="120" w:line="360" w:lineRule="auto"/>
              <w:rPr>
                <w:rFonts w:ascii="MS Sans Serif" w:hAnsi="MS Sans Serif" w:cs="MS Sans Serif"/>
                <w:color w:val="0000FF"/>
              </w:rPr>
            </w:pPr>
            <w:r>
              <w:t>height growth parameter coefficient 2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A57DEA">
            <w:pPr>
              <w:snapToGrid w:val="0"/>
              <w:rPr>
                <w:rFonts w:ascii="MS Sans Serif" w:hAnsi="MS Sans Serif" w:cs="MS Sans Serif"/>
                <w:color w:val="0000FF"/>
              </w:rPr>
            </w:pPr>
          </w:p>
          <w:p w:rsidR="00A57DEA" w:rsidRDefault="001332F3">
            <w:pPr>
              <w:rPr>
                <w:rFonts w:ascii="MS Sans Serif" w:hAnsi="MS Sans Serif" w:cs="MS Sans Serif"/>
                <w:color w:val="0000FF"/>
              </w:rPr>
            </w:pPr>
            <w:r>
              <w:rPr>
                <w:rFonts w:ascii="MS Sans Serif" w:hAnsi="MS Sans Serif" w:cs="MS Sans Serif"/>
                <w:color w:val="0000FF"/>
              </w:rPr>
              <w:t xml:space="preserve"> </w:t>
            </w:r>
            <w:hyperlink r:id="rId27" w:history="1">
              <w:r w:rsidRPr="001332F3">
                <w:rPr>
                  <w:rStyle w:val="Hyperlink"/>
                  <w:rFonts w:ascii="MS Sans Serif" w:hAnsi="MS Sans Serif" w:cs="MS Sans Serif"/>
                </w:rPr>
                <w:t>-0,29132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A57DEA" w:rsidRDefault="001332F3">
            <w:pPr>
              <w:snapToGrid w:val="0"/>
              <w:spacing w:before="120" w:after="120" w:line="360" w:lineRule="auto"/>
            </w:pPr>
            <w:r>
              <w:fldChar w:fldCharType="begin"/>
            </w:r>
            <w:r>
              <w:instrText xml:space="preserve"> ADDIN EN.CITE &lt;EndNote&gt;&lt;Cite&gt;&lt;Author&gt;Medhurst&lt;/Author&gt;&lt;Year&gt;1999&lt;/Year&gt;&lt;RecNum&gt;201&lt;/RecNum&gt;&lt;record&gt;&lt;database name="Eukalyptus_RS.enl" path="F:\Eukalyptus_RS.enl"&gt;Eukalyptus_RS.enl&lt;/database&gt;&lt;source-app name="EndNote" version="8.0"&gt;EndNote&lt;/source-app&gt;&lt;rec-number&gt;201&lt;/rec-number&gt;&lt;ref-type name="Journal Article"&gt;17&lt;/ref-type&gt;&lt;contributors&gt;&lt;authors&gt;&lt;author&gt;&lt;style face="normal" font="default" size="100%"&gt;Medhurst, Jane L.&lt;/style&gt;&lt;/author&gt;&lt;author&gt;&lt;style face="normal" font="default" size="100%"&gt;Battaglia, M.&lt;/style&gt;&lt;/author&gt;&lt;author&gt;&lt;style face="normal" font="default" size="100%"&gt;Cherry, M. L.&lt;/style&gt;&lt;/author&gt;&lt;author&gt;&lt;style face="normal" font="default" size="100%"&gt;Hunt, M. A.&lt;/style&gt;&lt;/author&gt;&lt;author&gt;&lt;style face="normal" font="default" size="100%"&gt;White, D. A.&lt;/style&gt;&lt;/author&gt;&lt;author&gt;&lt;style face="normal" font="default" size="100%"&gt;Beadle, C. L.&lt;/style&gt;&lt;/author&gt;&lt;/authors&gt;&lt;/contributors&gt;&lt;titles&gt;&lt;title&gt;&lt;style face="normal" font="default" size="100%"&gt;Allometric relationships for &lt;/style&gt;&lt;style face="italic" font="default" size="100%"&gt;Eucalyptus nitens&lt;/style&gt;&lt;style face="normal" font="default" size="100%"&gt; (Deane and Maiden) Maiden plantations&lt;/style&gt;&lt;/title&gt;&lt;secondary-title&gt;&lt;style face="normal" font="default" size="100%"&gt;Trees &lt;/style&gt;&lt;/secondary-title&gt;&lt;/titles&gt;&lt;pages&gt;&lt;style face="normal" font="default" size="100%"&gt;91-101&lt;/style&gt;&lt;/pages&gt;&lt;volume&gt;&lt;style face="normal" font="default" size="100%"&gt;14&lt;/style&gt;&lt;/volume&gt;&lt;dates&gt;&lt;year&gt;&lt;style face="normal" font="default" size="100%"&gt;1999&lt;/style&gt;&lt;/year&gt;&lt;/dates&gt;&lt;urls&gt;&lt;/urls&gt;&lt;/record&gt;&lt;/Cite&gt;&lt;/EndNote&gt;</w:instrText>
            </w:r>
            <w:r>
              <w:fldChar w:fldCharType="separate"/>
            </w:r>
            <w:r w:rsidR="007C1818">
              <w:t>(Medhurst et al. 1999)</w:t>
            </w:r>
            <w: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A57DEA" w:rsidRDefault="00A57DEA">
            <w:pPr>
              <w:snapToGrid w:val="0"/>
              <w:spacing w:before="120" w:after="120"/>
              <w:rPr>
                <w:i/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rFonts w:ascii="Arial" w:hAnsi="Arial" w:cs="Arial"/>
                <w:i/>
                <w:color w:val="0000FF"/>
              </w:rPr>
            </w:pPr>
            <w:r>
              <w:rPr>
                <w:i/>
              </w:rPr>
              <w:t>pha_v1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jc w:val="center"/>
              <w:rPr>
                <w:rFonts w:ascii="Arial" w:hAnsi="Arial" w:cs="Arial"/>
                <w:i/>
                <w:color w:val="0000FF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pacing w:before="120" w:after="120" w:line="360" w:lineRule="auto"/>
              <w:rPr>
                <w:rFonts w:ascii="MS Sans Serif" w:hAnsi="MS Sans Serif" w:cs="MS Sans Serif"/>
                <w:color w:val="0000FF"/>
                <w:lang w:val="en-GB"/>
              </w:rPr>
            </w:pPr>
            <w:r>
              <w:rPr>
                <w:i/>
              </w:rPr>
              <w:t>height growth parameter 1 for non linear foliage height relationship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 w:rsidP="001332F3">
            <w:pPr>
              <w:snapToGrid w:val="0"/>
              <w:rPr>
                <w:rFonts w:ascii="MS Sans Serif" w:hAnsi="MS Sans Serif" w:cs="MS Sans Serif"/>
                <w:color w:val="0000FF"/>
              </w:rPr>
            </w:pPr>
            <w:r>
              <w:rPr>
                <w:rFonts w:ascii="MS Sans Serif" w:hAnsi="MS Sans Serif" w:cs="MS Sans Serif"/>
                <w:color w:val="0000FF"/>
              </w:rPr>
              <w:t xml:space="preserve"> </w:t>
            </w:r>
          </w:p>
          <w:p w:rsidR="001332F3" w:rsidRPr="002145D2" w:rsidRDefault="001332F3" w:rsidP="001332F3">
            <w:pPr>
              <w:snapToGrid w:val="0"/>
              <w:rPr>
                <w:rFonts w:ascii="MS Sans Serif" w:hAnsi="MS Sans Serif" w:cs="MS Sans Serif"/>
                <w:color w:val="0000FF"/>
              </w:rPr>
            </w:pPr>
            <w:r>
              <w:rPr>
                <w:rFonts w:ascii="MS Sans Serif" w:hAnsi="MS Sans Serif" w:cs="MS Sans Serif"/>
                <w:color w:val="0000FF"/>
              </w:rPr>
              <w:t xml:space="preserve"> </w:t>
            </w:r>
            <w:hyperlink r:id="rId28" w:history="1">
              <w:r w:rsidRPr="001332F3">
                <w:rPr>
                  <w:rStyle w:val="Hyperlink"/>
                  <w:rFonts w:ascii="MS Sans Serif" w:hAnsi="MS Sans Serif" w:cs="MS Sans Serif"/>
                </w:rPr>
                <w:t>840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ADDIN EN.CITE &lt;EndNote&gt;&lt;Cite&gt;&lt;Author&gt;Medhurst&lt;/Author&gt;&lt;Year&gt;1999&lt;/Year&gt;&lt;RecNum&gt;201&lt;/RecNum&gt;&lt;record&gt;&lt;database name="Eukalyptus_RS.enl" path="F:\Eukalyptus_RS.enl"&gt;Eukalyptus_RS.enl&lt;/database&gt;&lt;source-app name="EndNote" version="8.0"&gt;EndNote&lt;/source-app&gt;&lt;rec-number&gt;201&lt;/rec-number&gt;&lt;ref-type name="Journal Article"&gt;17&lt;/ref-type&gt;&lt;contributors&gt;&lt;authors&gt;&lt;author&gt;&lt;style face="normal" font="default" size="100%"&gt;Medhurst, Jane L.&lt;/style&gt;&lt;/author&gt;&lt;author&gt;&lt;style face="normal" font="default" size="100%"&gt;Battaglia, M.&lt;/style&gt;&lt;/author&gt;&lt;author&gt;&lt;style face="normal" font="default" size="100%"&gt;Cherry, M. L.&lt;/style&gt;&lt;/author&gt;&lt;author&gt;&lt;style face="normal" font="default" size="100%"&gt;Hunt, M. A.&lt;/style&gt;&lt;/author&gt;&lt;author&gt;&lt;style face="normal" font="default" size="100%"&gt;White, D. A.&lt;/style&gt;&lt;/author&gt;&lt;author&gt;&lt;style face="normal" font="default" size="100%"&gt;Beadle, C. L.&lt;/style&gt;&lt;/author&gt;&lt;/authors&gt;&lt;/contributors&gt;&lt;titles&gt;&lt;title&gt;&lt;style face="normal" font="default" size="100%"&gt;Allometric relationships for &lt;/style&gt;&lt;style face="italic" font="default" size="100%"&gt;Eucalyptus nitens&lt;/style&gt;&lt;style face="normal" font="default" size="100%"&gt; (Deane and Maiden) Maiden plantations&lt;/style&gt;&lt;/title&gt;&lt;secondary-title&gt;&lt;style face="normal" font="default" size="100%"&gt;Trees &lt;/style&gt;&lt;/secondary-title&gt;&lt;/titles&gt;&lt;pages&gt;&lt;style face="normal" font="default" size="100%"&gt;91-101&lt;/style&gt;&lt;/pages&gt;&lt;volume&gt;&lt;style face="normal" font="default" size="100%"&gt;14&lt;/style&gt;&lt;/volume&gt;&lt;dates&gt;&lt;year&gt;&lt;style face="normal" font="default" size="100%"&gt;1999&lt;/style&gt;&lt;/year&gt;&lt;/dates&gt;&lt;urls&gt;&lt;/urls&gt;&lt;/record&gt;&lt;/Cite&gt;&lt;/EndNote&gt;</w:instrText>
            </w:r>
            <w:r>
              <w:rPr>
                <w:lang w:val="en-GB"/>
              </w:rPr>
              <w:fldChar w:fldCharType="separate"/>
            </w:r>
            <w:r w:rsidR="007C1818">
              <w:rPr>
                <w:lang w:val="en-GB"/>
              </w:rPr>
              <w:t>(Medhurst et al. 1999)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rFonts w:ascii="Arial" w:hAnsi="Arial" w:cs="Arial"/>
                <w:i/>
                <w:color w:val="0000FF"/>
              </w:rPr>
            </w:pPr>
            <w:r>
              <w:rPr>
                <w:i/>
              </w:rPr>
              <w:t>pha_v2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jc w:val="center"/>
              <w:rPr>
                <w:rFonts w:ascii="Arial" w:hAnsi="Arial" w:cs="Arial"/>
                <w:i/>
                <w:color w:val="0000FF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pacing w:before="120" w:after="120" w:line="360" w:lineRule="auto"/>
              <w:rPr>
                <w:rFonts w:ascii="MS Sans Serif" w:hAnsi="MS Sans Serif" w:cs="MS Sans Serif"/>
                <w:color w:val="0000FF"/>
                <w:lang w:val="en-GB"/>
              </w:rPr>
            </w:pPr>
            <w:r>
              <w:rPr>
                <w:i/>
              </w:rPr>
              <w:t>height growth parameter 2 for non linear foliage height relationship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 w:rsidP="001332F3">
            <w:pPr>
              <w:snapToGrid w:val="0"/>
              <w:rPr>
                <w:rFonts w:ascii="MS Sans Serif" w:hAnsi="MS Sans Serif" w:cs="MS Sans Serif"/>
                <w:color w:val="0000FF"/>
                <w:lang w:val="en-GB"/>
              </w:rPr>
            </w:pPr>
          </w:p>
          <w:p w:rsidR="001332F3" w:rsidRPr="00881658" w:rsidRDefault="001332F3" w:rsidP="001332F3">
            <w:pPr>
              <w:snapToGrid w:val="0"/>
              <w:rPr>
                <w:rFonts w:ascii="MS Sans Serif" w:hAnsi="MS Sans Serif" w:cs="MS Sans Serif"/>
                <w:color w:val="0000FF"/>
                <w:lang w:val="en-GB"/>
              </w:rPr>
            </w:pPr>
            <w:r>
              <w:rPr>
                <w:rFonts w:ascii="MS Sans Serif" w:hAnsi="MS Sans Serif" w:cs="MS Sans Serif"/>
                <w:color w:val="0000FF"/>
                <w:lang w:val="en-GB"/>
              </w:rPr>
              <w:t xml:space="preserve"> </w:t>
            </w:r>
            <w:hyperlink r:id="rId29" w:history="1">
              <w:r w:rsidRPr="001332F3">
                <w:rPr>
                  <w:rStyle w:val="Hyperlink"/>
                  <w:rFonts w:ascii="MS Sans Serif" w:hAnsi="MS Sans Serif" w:cs="MS Sans Serif"/>
                  <w:lang w:val="en-GB"/>
                </w:rPr>
                <w:t>-0,02973</w:t>
              </w:r>
            </w:hyperlink>
          </w:p>
          <w:p w:rsidR="001332F3" w:rsidRPr="00881658" w:rsidRDefault="001332F3" w:rsidP="001332F3">
            <w:pPr>
              <w:rPr>
                <w:rFonts w:ascii="MS Sans Serif" w:hAnsi="MS Sans Serif" w:cs="MS Sans Serif"/>
                <w:color w:val="0000FF"/>
                <w:lang w:val="en-GB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ADDIN EN.CITE &lt;EndNote&gt;&lt;Cite&gt;&lt;Author&gt;Medhurst&lt;/Author&gt;&lt;Year&gt;1999&lt;/Year&gt;&lt;RecNum&gt;201&lt;/RecNum&gt;&lt;record&gt;&lt;database name="Eukalyptus_RS.enl" path="F:\Eukalyptus_RS.enl"&gt;Eukalyptus_RS.enl&lt;/database&gt;&lt;source-app name="EndNote" version="8.0"&gt;EndNote&lt;/source-app&gt;&lt;rec-number&gt;201&lt;/rec-number&gt;&lt;ref-type name="Journal Article"&gt;17&lt;/ref-type&gt;&lt;contributors&gt;&lt;authors&gt;&lt;author&gt;&lt;style face="normal" font="default" size="100%"&gt;Medhurst, Jane L.&lt;/style&gt;&lt;/author&gt;&lt;author&gt;&lt;style face="normal" font="default" size="100%"&gt;Battaglia, M.&lt;/style&gt;&lt;/author&gt;&lt;author&gt;&lt;style face="normal" font="default" size="100%"&gt;Cherry, M. L.&lt;/style&gt;&lt;/author&gt;&lt;author&gt;&lt;style face="normal" font="default" size="100%"&gt;Hunt, M. A.&lt;/style&gt;&lt;/author&gt;&lt;author&gt;&lt;style face="normal" font="default" size="100%"&gt;White, D. A.&lt;/style&gt;&lt;/author&gt;&lt;author&gt;&lt;style face="normal" font="default" size="100%"&gt;Beadle, C. L.&lt;/style&gt;&lt;/author&gt;&lt;/authors&gt;&lt;/contributors&gt;&lt;titles&gt;&lt;title&gt;&lt;style face="normal" font="default" size="100%"&gt;Allometric relationships for &lt;/style&gt;&lt;style face="italic" font="default" size="100%"&gt;Eucalyptus nitens&lt;/style&gt;&lt;style face="normal" font="default" size="100%"&gt; (Deane and Maiden) Maiden plantations&lt;/style&gt;&lt;/title&gt;&lt;secondary-title&gt;&lt;style face="normal" font="default" size="100%"&gt;Trees &lt;/style&gt;&lt;/secondary-title&gt;&lt;/titles&gt;&lt;pages&gt;&lt;style face="normal" font="default" size="100%"&gt;91-101&lt;/style&gt;&lt;/pages&gt;&lt;volume&gt;&lt;style face="normal" font="default" size="100%"&gt;14&lt;/style&gt;&lt;/volume&gt;&lt;dates&gt;&lt;year&gt;&lt;style face="normal" font="default" size="100%"&gt;1999&lt;/style&gt;&lt;/year&gt;&lt;/dates&gt;&lt;urls&gt;&lt;/urls&gt;&lt;/record&gt;&lt;/Cite&gt;&lt;/EndNote&gt;</w:instrText>
            </w:r>
            <w:r>
              <w:rPr>
                <w:lang w:val="en-GB"/>
              </w:rPr>
              <w:fldChar w:fldCharType="separate"/>
            </w:r>
            <w:r w:rsidR="007C1818">
              <w:rPr>
                <w:lang w:val="en-GB"/>
              </w:rPr>
              <w:t>(Medhurst et al. 1999)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rFonts w:ascii="Arial" w:hAnsi="Arial" w:cs="Arial"/>
                <w:i/>
                <w:color w:val="0000FF"/>
              </w:rPr>
            </w:pPr>
            <w:r>
              <w:rPr>
                <w:i/>
              </w:rPr>
              <w:t>pha_v3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jc w:val="center"/>
              <w:rPr>
                <w:rFonts w:ascii="Arial" w:hAnsi="Arial" w:cs="Arial"/>
                <w:i/>
                <w:color w:val="0000FF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tabs>
                <w:tab w:val="left" w:pos="630"/>
                <w:tab w:val="center" w:pos="809"/>
              </w:tabs>
              <w:snapToGrid w:val="0"/>
              <w:spacing w:before="120" w:after="120" w:line="360" w:lineRule="auto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pacing w:before="120" w:after="120" w:line="360" w:lineRule="auto"/>
              <w:rPr>
                <w:rFonts w:ascii="MS Sans Serif" w:hAnsi="MS Sans Serif" w:cs="MS Sans Serif"/>
                <w:color w:val="0000FF"/>
                <w:lang w:val="en-GB"/>
              </w:rPr>
            </w:pPr>
            <w:r>
              <w:rPr>
                <w:i/>
              </w:rPr>
              <w:t xml:space="preserve">height growth parameter 3 for non </w:t>
            </w:r>
            <w:r>
              <w:rPr>
                <w:i/>
              </w:rPr>
              <w:lastRenderedPageBreak/>
              <w:t>linear foliage height relationship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 w:rsidP="001332F3">
            <w:pPr>
              <w:snapToGrid w:val="0"/>
              <w:rPr>
                <w:rFonts w:ascii="MS Sans Serif" w:hAnsi="MS Sans Serif" w:cs="MS Sans Serif"/>
                <w:color w:val="0000FF"/>
                <w:lang w:val="en-GB"/>
              </w:rPr>
            </w:pPr>
          </w:p>
          <w:p w:rsidR="001332F3" w:rsidRPr="00881658" w:rsidRDefault="001332F3" w:rsidP="001332F3">
            <w:pPr>
              <w:snapToGrid w:val="0"/>
              <w:rPr>
                <w:rFonts w:ascii="MS Sans Serif" w:hAnsi="MS Sans Serif" w:cs="MS Sans Serif"/>
                <w:color w:val="0000FF"/>
                <w:lang w:val="en-GB"/>
              </w:rPr>
            </w:pPr>
            <w:hyperlink r:id="rId30" w:history="1">
              <w:r w:rsidRPr="001332F3">
                <w:rPr>
                  <w:rStyle w:val="Hyperlink"/>
                  <w:rFonts w:ascii="MS Sans Serif" w:hAnsi="MS Sans Serif" w:cs="MS Sans Serif"/>
                  <w:lang w:val="en-GB"/>
                </w:rPr>
                <w:t xml:space="preserve"> 0,291323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ADDIN EN.CITE &lt;EndNote&gt;&lt;Cite&gt;&lt;Author&gt;Medhurst&lt;/Author&gt;&lt;Year&gt;1999&lt;/Year&gt;&lt;RecNum&gt;201&lt;/RecNum&gt;&lt;record&gt;&lt;database name="Eukalyptus_RS.enl" path="F:\Eukalyptus_RS.enl"&gt;Eukalyptus_RS.enl&lt;/database&gt;&lt;source-app name="EndNote" version="8.0"&gt;EndNote&lt;/source-app&gt;&lt;rec-number&gt;201&lt;/rec-number&gt;&lt;ref-type name="Journal Article"&gt;17&lt;/ref-type&gt;&lt;contributors&gt;&lt;authors&gt;&lt;author&gt;&lt;style face="normal" font="default" size="100%"&gt;Medhurst, Jane L.&lt;/style&gt;&lt;/author&gt;&lt;author&gt;&lt;style face="normal" font="default" size="100%"&gt;Battaglia, M.&lt;/style&gt;&lt;/author&gt;&lt;author&gt;&lt;style face="normal" font="default" size="100%"&gt;Cherry, M. L.&lt;/style&gt;&lt;/author&gt;&lt;author&gt;&lt;style face="normal" font="default" size="100%"&gt;Hunt, M. A.&lt;/style&gt;&lt;/author&gt;&lt;author&gt;&lt;style face="normal" font="default" size="100%"&gt;White, D. A.&lt;/style&gt;&lt;/author&gt;&lt;author&gt;&lt;style face="normal" font="default" size="100%"&gt;Beadle, C. L.&lt;/style&gt;&lt;/author&gt;&lt;/authors&gt;&lt;/contributors&gt;&lt;titles&gt;&lt;title&gt;&lt;style face="normal" font="default" size="100%"&gt;Allometric relationships for &lt;/style&gt;&lt;style face="italic" font="default" size="100%"&gt;Eucalyptus nitens&lt;/style&gt;&lt;style face="normal" font="default" size="100%"&gt; (Deane and Maiden) Maiden plantations&lt;/style&gt;&lt;/title&gt;&lt;secondary-title&gt;&lt;style face="normal" font="default" size="100%"&gt;Trees &lt;/style&gt;&lt;/secondary-title&gt;&lt;/titles&gt;&lt;pages&gt;&lt;style face="normal" font="default" size="100%"&gt;91-101&lt;/style&gt;&lt;/pages&gt;&lt;volume&gt;&lt;style face="normal" font="default" size="100%"&gt;14&lt;/style&gt;&lt;/volume&gt;&lt;dates&gt;&lt;year&gt;&lt;style face="normal" font="default" size="100%"&gt;1999&lt;/style&gt;&lt;/year&gt;&lt;/dates&gt;&lt;urls&gt;&lt;/urls&gt;&lt;/record&gt;&lt;/Cite&gt;&lt;/EndNote&gt;</w:instrText>
            </w:r>
            <w:r>
              <w:rPr>
                <w:lang w:val="en-GB"/>
              </w:rPr>
              <w:fldChar w:fldCharType="separate"/>
            </w:r>
            <w:r w:rsidR="007C1818">
              <w:rPr>
                <w:lang w:val="en-GB"/>
              </w:rPr>
              <w:t>(Medhurst et al. 1999)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</w:pPr>
            <w:r>
              <w:t>crown_a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t>m/cm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für Bestimmung der Parameter der Kronendurchmesser/BHD-Relation werden Datensätze von Kronendurchmesser oder Kronenprojektionsfläche und Brusthöhendurchmesser möglichst vieler Einzelbäume benötigt, Fit erfolgt später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rPr>
                <w:color w:val="0000FF"/>
                <w:lang w:val="de-DE"/>
              </w:rPr>
            </w:pPr>
          </w:p>
          <w:p w:rsidR="001332F3" w:rsidRDefault="001332F3">
            <w:pPr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 xml:space="preserve"> </w:t>
            </w:r>
            <w:hyperlink r:id="rId31" w:history="1">
              <w:r w:rsidRPr="001332F3">
                <w:rPr>
                  <w:rStyle w:val="Hyperlink"/>
                  <w:lang w:val="de-DE"/>
                </w:rPr>
                <w:t>0,1249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1332F3" w:rsidRDefault="001332F3">
            <w:pPr>
              <w:snapToGrid w:val="0"/>
              <w:spacing w:before="120" w:after="120"/>
              <w:rPr>
                <w:color w:val="000000"/>
                <w:lang w:val="de-DE"/>
              </w:rPr>
            </w:pPr>
            <w:r w:rsidRPr="001332F3">
              <w:rPr>
                <w:color w:val="000000"/>
                <w:lang w:val="de-DE"/>
              </w:rPr>
              <w:fldChar w:fldCharType="begin"/>
            </w:r>
            <w:r w:rsidRPr="001332F3">
              <w:rPr>
                <w:color w:val="000000"/>
                <w:lang w:val="de-DE"/>
              </w:rPr>
              <w:instrText xml:space="preserve"> ADDIN EN.CITE &lt;EndNote&gt;&lt;Cite&gt;&lt;Author&gt;Nutto&lt;/Author&gt;&lt;Year&gt;2006&lt;/Year&gt;&lt;RecNum&gt;203&lt;/RecNum&gt;&lt;record&gt;&lt;database name="Eukalyptus_RS.enl" path="F:\Eukalyptus_RS.enl"&gt;Eukalyptus_RS.enl&lt;/database&gt;&lt;source-app name="EndNote" version="8.0"&gt;EndNote&lt;/source-app&gt;&lt;rec-number&gt;203&lt;/rec-number&gt;&lt;ref-type name="Journal Article"&gt;17&lt;/ref-type&gt;&lt;contributors&gt;&lt;authors&gt;&lt;author&gt;&lt;style face="normal" font="default" size="100%"&gt;Nutto, Leif&lt;/style&gt;&lt;/author&gt;&lt;author&gt;&lt;style face="normal" font="default" size="100%"&gt;Spathelf, Peter&lt;/style&gt;&lt;/author&gt;&lt;author&gt;&lt;style face="normal" font="default" size="100%"&gt;Seling, Irene&lt;/style&gt;&lt;/author&gt;&lt;/authors&gt;&lt;/contributors&gt;&lt;titles&gt;&lt;title&gt;&lt;style face="normal" font="default" size="100%"&gt;Management of Individual Tree Diameter Growth and Implications for Pruning for Brazilian &lt;/style&gt;&lt;style face="italic" font="default" size="100%"&gt;Eucalyptus grandis&lt;/style&gt;&lt;style face="normal" font="default" size="100%"&gt; Hill ex Maiden&lt;/style&gt;&lt;/title&gt;&lt;secondary-title&gt;&lt;style face="normal" font="default" size="100%"&gt;Floresta&lt;/style&gt;&lt;/secondary-title&gt;&lt;/titles&gt;&lt;pages&gt;&lt;style face="normal" font="default" size="100%"&gt;397-413&lt;/style&gt;&lt;/pages&gt;&lt;volume&gt;&lt;style face="normal" font="default" size="100%"&gt;36&lt;/style&gt;&lt;/volume&gt;&lt;number&gt;&lt;style face="normal" font="default" size="100%"&gt;3&lt;/style&gt;&lt;/number&gt;&lt;keywords&gt;&lt;keyword&gt;&lt;style face="normal" font="default" size="100%"&gt;Diameter growth&lt;/style&gt;&lt;/keyword&gt;&lt;keyword&gt;&lt;style face="normal" font="default" size="100%"&gt;pruning&lt;/style&gt;&lt;/keyword&gt;&lt;keyword&gt;&lt;style face="normal" font="default" size="100%"&gt;thinning&lt;/style&gt;&lt;/keyword&gt;&lt;keyword&gt;&lt;style face="normal" font="default" size="100%"&gt;Eucalyptus grandis&lt;/style&gt;&lt;/keyword&gt;&lt;keyword&gt;&lt;style face="normal" font="default" size="100%"&gt;growth model&lt;/style&gt;&lt;/keyword&gt;&lt;/keywords&gt;&lt;dates&gt;&lt;year&gt;&lt;style face="normal" font="default" size="100%"&gt;2006&lt;/style&gt;&lt;/year&gt;&lt;/dates&gt;&lt;urls&gt;&lt;/urls&gt;&lt;research-notes&gt;&lt;style face="normal" font="default" size="100%"&gt;dbh/crown length&lt;/style&gt;&lt;/research-notes&gt;&lt;/record&gt;&lt;/Cite&gt;&lt;/EndNote&gt;</w:instrText>
            </w:r>
            <w:r w:rsidRPr="001332F3">
              <w:rPr>
                <w:color w:val="000000"/>
                <w:lang w:val="de-DE"/>
              </w:rPr>
              <w:fldChar w:fldCharType="separate"/>
            </w:r>
            <w:r w:rsidR="007C1818">
              <w:rPr>
                <w:color w:val="000000"/>
                <w:lang w:val="de-DE"/>
              </w:rPr>
              <w:t>(Nutto et al. 2006)</w:t>
            </w:r>
            <w:r w:rsidRPr="001332F3">
              <w:rPr>
                <w:color w:val="000000"/>
                <w:lang w:val="de-DE"/>
              </w:rPr>
              <w:fldChar w:fldCharType="end"/>
            </w:r>
          </w:p>
          <w:p w:rsidR="001332F3" w:rsidRDefault="001332F3">
            <w:pPr>
              <w:spacing w:before="120" w:after="120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color w:val="008000"/>
                <w:lang w:val="de-DE"/>
              </w:rPr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rFonts w:ascii="Arial" w:hAnsi="Arial" w:cs="Arial"/>
                <w:lang w:val="de-DE"/>
              </w:rPr>
            </w:pPr>
            <w:r>
              <w:rPr>
                <w:lang w:val="de-DE"/>
              </w:rPr>
              <w:t>crown_b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jc w:val="center"/>
              <w:rPr>
                <w:color w:val="0000FF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"-" 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hyperlink r:id="rId32" w:history="1">
              <w:r w:rsidRPr="001332F3">
                <w:rPr>
                  <w:rStyle w:val="Hyperlink"/>
                  <w:lang w:val="de-DE"/>
                </w:rPr>
                <w:t xml:space="preserve"> 0,7879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fldChar w:fldCharType="begin"/>
            </w:r>
            <w:r>
              <w:rPr>
                <w:lang w:val="de-DE"/>
              </w:rPr>
              <w:instrText xml:space="preserve"> ADDIN EN.CITE &lt;EndNote&gt;&lt;Cite&gt;&lt;Author&gt;Nutto&lt;/Author&gt;&lt;Year&gt;2006&lt;/Year&gt;&lt;RecNum&gt;203&lt;/RecNum&gt;&lt;record&gt;&lt;database name="Eukalyptus_RS.enl" path="F:\Eukalyptus_RS.enl"&gt;Eukalyptus_RS.enl&lt;/database&gt;&lt;source-app name="EndNote" version="8.0"&gt;EndNote&lt;/source-app&gt;&lt;rec-number&gt;203&lt;/rec-number&gt;&lt;ref-type name="Journal Article"&gt;17&lt;/ref-type&gt;&lt;contributors&gt;&lt;authors&gt;&lt;author&gt;&lt;style face="normal" font="default" size="100%"&gt;Nutto, Leif&lt;/style&gt;&lt;/author&gt;&lt;author&gt;&lt;style face="normal" font="default" size="100%"&gt;Spathelf, Peter&lt;/style&gt;&lt;/author&gt;&lt;author&gt;&lt;style face="normal" font="default" size="100%"&gt;Seling, Irene&lt;/style&gt;&lt;/author&gt;&lt;/authors&gt;&lt;/contributors&gt;&lt;titles&gt;&lt;title&gt;&lt;style face="normal" font="default" size="100%"&gt;Management of Individual Tree Diameter Growth and Implications for Pruning for Brazilian &lt;/style&gt;&lt;style face="italic" font="default" size="100%"&gt;Eucalyptus grandis&lt;/style&gt;&lt;style face="normal" font="default" size="100%"&gt; Hill ex Maiden&lt;/style&gt;&lt;/title&gt;&lt;secondary-title&gt;&lt;style face="normal" font="default" size="100%"&gt;Floresta&lt;/style&gt;&lt;/secondary-title&gt;&lt;/titles&gt;&lt;pages&gt;&lt;style face="normal" font="default" size="100%"&gt;397-413&lt;/style&gt;&lt;/pages&gt;&lt;volume&gt;&lt;style face="normal" font="default" size="100%"&gt;36&lt;/style&gt;&lt;/volume&gt;&lt;number&gt;&lt;style face="normal" font="default" size="100%"&gt;3&lt;/style&gt;&lt;/number&gt;&lt;keywords&gt;&lt;keyword&gt;&lt;style face="normal" font="default" size="100%"&gt;Diameter growth&lt;/style&gt;&lt;/keyword&gt;&lt;keyword&gt;&lt;style face="normal" font="default" size="100%"&gt;pruning&lt;/style&gt;&lt;/keyword&gt;&lt;keyword&gt;&lt;style face="normal" font="default" size="100%"&gt;thinning&lt;/style&gt;&lt;/keyword&gt;&lt;keyword&gt;&lt;style face="normal" font="default" size="100%"&gt;Eucalyptus grandis&lt;/style&gt;&lt;/keyword&gt;&lt;keyword&gt;&lt;style face="normal" font="default" size="100%"&gt;growth model&lt;/style&gt;&lt;/keyword&gt;&lt;/keywords&gt;&lt;dates&gt;&lt;year&gt;&lt;style face="normal" font="default" size="100%"&gt;2006&lt;/style&gt;&lt;/year&gt;&lt;/dates&gt;&lt;urls&gt;&lt;/urls&gt;&lt;research-notes&gt;&lt;style face="normal" font="default" size="100%"&gt;dbh/crown length&lt;/style&gt;&lt;/research-notes&gt;&lt;/record&gt;&lt;/Cite&gt;&lt;/EndNote&gt;</w:instrText>
            </w:r>
            <w:r>
              <w:rPr>
                <w:lang w:val="de-DE"/>
              </w:rPr>
              <w:fldChar w:fldCharType="separate"/>
            </w:r>
            <w:r w:rsidR="007C1818">
              <w:rPr>
                <w:lang w:val="de-DE"/>
              </w:rPr>
              <w:t>(Nutto et al. 2006)</w:t>
            </w:r>
            <w:r>
              <w:rPr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rFonts w:ascii="Arial" w:hAnsi="Arial" w:cs="Arial"/>
                <w:lang w:val="de-DE"/>
              </w:rPr>
            </w:pPr>
            <w:r>
              <w:rPr>
                <w:lang w:val="de-DE"/>
              </w:rPr>
              <w:t>crown_c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jc w:val="center"/>
              <w:rPr>
                <w:color w:val="0000FF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"-"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hyperlink r:id="rId33" w:history="1">
              <w:r w:rsidRPr="001332F3">
                <w:rPr>
                  <w:rStyle w:val="Hyperlink"/>
                  <w:lang w:val="de-DE"/>
                </w:rPr>
                <w:t>8,4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fldChar w:fldCharType="begin"/>
            </w:r>
            <w:r>
              <w:rPr>
                <w:lang w:val="de-DE"/>
              </w:rPr>
              <w:instrText xml:space="preserve"> ADDIN EN.CITE &lt;EndNote&gt;&lt;Cite&gt;&lt;Author&gt;Nutto&lt;/Author&gt;&lt;Year&gt;2006&lt;/Year&gt;&lt;RecNum&gt;203&lt;/RecNum&gt;&lt;record&gt;&lt;database name="Eukalyptus_RS.enl" path="F:\Eukalyptus_RS.enl"&gt;Eukalyptus_RS.enl&lt;/database&gt;&lt;source-app name="EndNote" version="8.0"&gt;EndNote&lt;/source-app&gt;&lt;rec-number&gt;203&lt;/rec-number&gt;&lt;ref-type name="Journal Article"&gt;17&lt;/ref-type&gt;&lt;contributors&gt;&lt;authors&gt;&lt;author&gt;&lt;style face="normal" font="default" size="100%"&gt;Nutto, Leif&lt;/style&gt;&lt;/author&gt;&lt;author&gt;&lt;style face="normal" font="default" size="100%"&gt;Spathelf, Peter&lt;/style&gt;&lt;/author&gt;&lt;author&gt;&lt;style face="normal" font="default" size="100%"&gt;Seling, Irene&lt;/style&gt;&lt;/author&gt;&lt;/authors&gt;&lt;/contributors&gt;&lt;titles&gt;&lt;title&gt;&lt;style face="normal" font="default" size="100%"&gt;Management of Individual Tree Diameter Growth and Implications for Pruning for Brazilian &lt;/style&gt;&lt;style face="italic" font="default" size="100%"&gt;Eucalyptus grandis&lt;/style&gt;&lt;style face="normal" font="default" size="100%"&gt; Hill ex Maiden&lt;/style&gt;&lt;/title&gt;&lt;secondary-title&gt;&lt;style face="normal" font="default" size="100%"&gt;Floresta&lt;/style&gt;&lt;/secondary-title&gt;&lt;/titles&gt;&lt;pages&gt;&lt;style face="normal" font="default" size="100%"&gt;397-413&lt;/style&gt;&lt;/pages&gt;&lt;volume&gt;&lt;style face="normal" font="default" size="100%"&gt;36&lt;/style&gt;&lt;/volume&gt;&lt;number&gt;&lt;style face="normal" font="default" size="100%"&gt;3&lt;/style&gt;&lt;/number&gt;&lt;keywords&gt;&lt;keyword&gt;&lt;style face="normal" font="default" size="100%"&gt;Diameter growth&lt;/style&gt;&lt;/keyword&gt;&lt;keyword&gt;&lt;style face="normal" font="default" size="100%"&gt;pruning&lt;/style&gt;&lt;/keyword&gt;&lt;keyword&gt;&lt;style face="normal" font="default" size="100%"&gt;thinning&lt;/style&gt;&lt;/keyword&gt;&lt;keyword&gt;&lt;style face="normal" font="default" size="100%"&gt;Eucalyptus grandis&lt;/style&gt;&lt;/keyword&gt;&lt;keyword&gt;&lt;style face="normal" font="default" size="100%"&gt;growth model&lt;/style&gt;&lt;/keyword&gt;&lt;/keywords&gt;&lt;dates&gt;&lt;year&gt;&lt;style face="normal" font="default" size="100%"&gt;2006&lt;/style&gt;&lt;/year&gt;&lt;/dates&gt;&lt;urls&gt;&lt;/urls&gt;&lt;research-notes&gt;&lt;style face="normal" font="default" size="100%"&gt;dbh/crown length&lt;/style&gt;&lt;/research-notes&gt;&lt;/record&gt;&lt;/Cite&gt;&lt;/EndNote&gt;</w:instrText>
            </w:r>
            <w:r>
              <w:rPr>
                <w:lang w:val="de-DE"/>
              </w:rPr>
              <w:fldChar w:fldCharType="separate"/>
            </w:r>
            <w:r w:rsidR="007C1818">
              <w:rPr>
                <w:lang w:val="de-DE"/>
              </w:rPr>
              <w:t>(Nutto et al. 2006)</w:t>
            </w:r>
            <w:r>
              <w:rPr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psla_min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00"/>
                <w:lang w:val="de-DE"/>
              </w:rPr>
              <w:t>[m</w:t>
            </w:r>
            <w:r>
              <w:rPr>
                <w:color w:val="000000"/>
                <w:vertAlign w:val="superscript"/>
                <w:lang w:val="de-DE"/>
              </w:rPr>
              <w:t>2</w:t>
            </w:r>
            <w:r>
              <w:rPr>
                <w:color w:val="000000"/>
                <w:lang w:val="de-DE"/>
              </w:rPr>
              <w:t xml:space="preserve"> kg</w:t>
            </w:r>
            <w:r>
              <w:rPr>
                <w:color w:val="000000"/>
                <w:vertAlign w:val="superscript"/>
                <w:lang w:val="de-DE"/>
              </w:rPr>
              <w:t>-1</w:t>
            </w:r>
            <w:r>
              <w:rPr>
                <w:color w:val="000000"/>
                <w:lang w:val="de-DE"/>
              </w:rPr>
              <w:t xml:space="preserve"> </w:t>
            </w:r>
            <w:r>
              <w:rPr>
                <w:color w:val="000000"/>
                <w:lang w:val="de-DE"/>
              </w:rPr>
              <w:lastRenderedPageBreak/>
              <w:t>TM]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typische spezifische Blattfläche </w:t>
            </w:r>
            <w:r>
              <w:rPr>
                <w:lang w:val="de-DE"/>
              </w:rPr>
              <w:lastRenderedPageBreak/>
              <w:t>(SLA) = Blattfläche (projizierte Fläche) / Blatttrockenmasse</w:t>
            </w:r>
          </w:p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Für diesen und den folgenden Parameter werden Messungen von SLA der obersten Sonnenblätter und von Blättern </w:t>
            </w:r>
            <w:r>
              <w:rPr>
                <w:b/>
                <w:lang w:val="de-DE"/>
              </w:rPr>
              <w:t>bei bekannter relativer Bestrahlungsstärke</w:t>
            </w:r>
            <w:r>
              <w:rPr>
                <w:lang w:val="de-DE"/>
              </w:rPr>
              <w:t xml:space="preserve"> benötigt</w:t>
            </w:r>
            <w:r>
              <w:rPr>
                <w:lang w:val="de-DE"/>
              </w:rPr>
              <w:br/>
            </w:r>
            <w:r>
              <w:rPr>
                <w:color w:val="FF0000"/>
                <w:lang w:val="de-DE"/>
              </w:rPr>
              <w:t>sensitiv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i/>
                <w:iCs/>
                <w:color w:val="0000FF"/>
                <w:lang w:val="de-DE"/>
              </w:rPr>
            </w:pPr>
            <w:r>
              <w:rPr>
                <w:lang w:val="de-DE"/>
              </w:rPr>
              <w:lastRenderedPageBreak/>
              <w:t xml:space="preserve">niedrigsten Wert </w:t>
            </w:r>
            <w:r>
              <w:rPr>
                <w:lang w:val="de-DE"/>
              </w:rPr>
              <w:lastRenderedPageBreak/>
              <w:t>nehmen?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i/>
                <w:iCs/>
                <w:color w:val="0000FF"/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rPr>
                <w:lang w:val="de-DE"/>
              </w:rPr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psla_a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Änderung im SLA pro 100% Reduktion der relativen Bestrahlungsstärke 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i/>
                <w:iCs/>
                <w:color w:val="0000FF"/>
                <w:lang w:val="de-DE"/>
              </w:rPr>
            </w:pPr>
            <w:r>
              <w:rPr>
                <w:lang w:val="de-DE"/>
              </w:rPr>
              <w:t xml:space="preserve">Bezug zu Einträgen zu psla_min? 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i/>
                <w:iCs/>
                <w:color w:val="0000FF"/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rFonts w:ascii="Symbol" w:eastAsia="Symbol" w:hAnsi="Symbol" w:cs="Symbol"/>
              </w:rPr>
              <w:t></w:t>
            </w:r>
            <w:r>
              <w:rPr>
                <w:lang w:val="de-DE"/>
              </w:rPr>
              <w:t>mol m</w:t>
            </w:r>
            <w:r>
              <w:rPr>
                <w:vertAlign w:val="superscript"/>
                <w:lang w:val="de-DE"/>
              </w:rPr>
              <w:t>-2</w:t>
            </w:r>
            <w:r>
              <w:rPr>
                <w:lang w:val="de-DE"/>
              </w:rPr>
              <w:t>s</w:t>
            </w:r>
            <w:r>
              <w:rPr>
                <w:vertAlign w:val="superscript"/>
                <w:lang w:val="de-DE"/>
              </w:rPr>
              <w:t>-1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b/>
                <w:lang w:val="de-DE"/>
              </w:rPr>
              <w:t>Photosyntheseparameter</w:t>
            </w:r>
          </w:p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alle Photosyntheseparameter werden zur Zeit als nicht artspezifisch benutzt, d.h. brauchen vorerst nicht bestimmt zu werden. Es </w:t>
            </w:r>
            <w:r>
              <w:rPr>
                <w:b/>
                <w:lang w:val="de-DE"/>
              </w:rPr>
              <w:t>ist jedoch sehr nützlich jegliche Art von Informationen zu den Kapazitäten der Photosynthese zu sammeln, wie: maximale Carboxylierungskapazität (Vm),</w:t>
            </w:r>
            <w:r>
              <w:rPr>
                <w:lang w:val="de-DE"/>
              </w:rPr>
              <w:t xml:space="preserve"> </w:t>
            </w:r>
            <w:r>
              <w:rPr>
                <w:b/>
                <w:lang w:val="de-DE"/>
              </w:rPr>
              <w:t xml:space="preserve">Elektronentransportkapzität, maximale lichtgesättigte Photosyntheserate  und deren </w:t>
            </w:r>
            <w:r>
              <w:rPr>
                <w:b/>
                <w:lang w:val="de-DE"/>
              </w:rPr>
              <w:lastRenderedPageBreak/>
              <w:t>Korrelation mit Blattstickstoffgehalten mit möglichst genauer Beschreibung der Wachstums- und Experimental-Bedingungen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pStyle w:val="Textkrper31"/>
              <w:snapToGrid w:val="0"/>
              <w:spacing w:line="240" w:lineRule="auto"/>
              <w:jc w:val="left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</w:rPr>
              <w:t>phic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-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i/>
              </w:rPr>
              <w:t>Photosynthese-Effizienzparamter</w:t>
            </w:r>
            <w:r>
              <w:rPr>
                <w:i/>
              </w:rPr>
              <w:br/>
            </w:r>
            <w:r>
              <w:rPr>
                <w:i/>
                <w:color w:val="FF0000"/>
              </w:rPr>
              <w:t>sensitiv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pStyle w:val="Textkrper21"/>
              <w:snapToGrid w:val="0"/>
              <w:spacing w:before="120" w:after="120"/>
              <w:jc w:val="left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pnc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00"/>
              </w:rPr>
              <w:t>mg g</w:t>
            </w:r>
            <w:r>
              <w:rPr>
                <w:i/>
                <w:color w:val="000000"/>
                <w:vertAlign w:val="superscript"/>
              </w:rPr>
              <w:t>-1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color w:val="FF0000"/>
                <w:lang w:val="de-DE"/>
              </w:rPr>
            </w:pPr>
            <w:r>
              <w:rPr>
                <w:i/>
              </w:rPr>
              <w:t>N content (to be replaced by plant N model!)</w:t>
            </w:r>
            <w:r>
              <w:rPr>
                <w:i/>
              </w:rPr>
              <w:br/>
              <w:t>noch nicht benutzt, Blatt C/N Verhältnis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FF0000"/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color w:val="008000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kco2_25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00"/>
              </w:rPr>
              <w:t>[Pa]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color w:val="FF0000"/>
                <w:lang w:val="de-DE"/>
              </w:rPr>
            </w:pPr>
            <w:r>
              <w:rPr>
                <w:i/>
              </w:rPr>
              <w:t xml:space="preserve">Michaelis-Temperaturkonstante </w:t>
            </w:r>
            <w:r>
              <w:rPr>
                <w:i/>
              </w:rPr>
              <w:lastRenderedPageBreak/>
              <w:t>(bei 25°C)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FF0000"/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pStyle w:val="Textkrper21"/>
              <w:snapToGrid w:val="0"/>
              <w:spacing w:before="120" w:after="120"/>
              <w:jc w:val="left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ko2_25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00"/>
              </w:rPr>
              <w:t>[kPa]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i/>
                <w:lang w:val="de-DE"/>
              </w:rPr>
              <w:t>Inhibitionskonstante für O2 (Gleichung 20 in Beschreibung)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pStyle w:val="Textkrper21"/>
              <w:snapToGrid w:val="0"/>
              <w:spacing w:before="120" w:after="120"/>
              <w:jc w:val="left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pc_25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00"/>
              </w:rPr>
              <w:t>-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i/>
                <w:lang w:val="de-DE"/>
              </w:rPr>
              <w:t>CO2/O2 – Spezitivitätswert (25°C)</w:t>
            </w:r>
            <w:r>
              <w:rPr>
                <w:i/>
                <w:lang w:val="de-DE"/>
              </w:rPr>
              <w:br/>
            </w:r>
            <w:r>
              <w:rPr>
                <w:i/>
                <w:color w:val="FF0000"/>
                <w:lang w:val="de-DE"/>
              </w:rPr>
              <w:t>sensitiv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pStyle w:val="Textkrper21"/>
              <w:snapToGrid w:val="0"/>
              <w:spacing w:before="120" w:after="120"/>
              <w:jc w:val="left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Q10_kco2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i/>
              </w:rPr>
            </w:pP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pStyle w:val="Textkrper21"/>
              <w:snapToGrid w:val="0"/>
              <w:spacing w:before="120" w:after="120"/>
              <w:jc w:val="left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  <w:lang w:val="fr-FR"/>
              </w:rPr>
            </w:pPr>
            <w:r>
              <w:rPr>
                <w:i/>
                <w:lang w:val="fr-FR"/>
              </w:rPr>
              <w:t>Q10_ko2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  <w:lang w:val="fr-FR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i/>
              </w:rPr>
            </w:pP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pStyle w:val="Textkrper21"/>
              <w:snapToGrid w:val="0"/>
              <w:spacing w:before="120" w:after="120"/>
              <w:jc w:val="left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  <w:lang w:val="fr-FR"/>
              </w:rPr>
            </w:pPr>
            <w:r>
              <w:rPr>
                <w:i/>
                <w:lang w:val="fr-FR"/>
              </w:rPr>
              <w:t>Q10_pc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  <w:lang w:val="fr-FR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i/>
              </w:rPr>
            </w:pP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pb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mitochondriale Atmungsrate (Rd-dark respiration) / maximaler Carboxylierungsrate (Vm) - Rd to </w:t>
            </w:r>
            <w:r>
              <w:rPr>
                <w:lang w:val="de-DE"/>
              </w:rPr>
              <w:lastRenderedPageBreak/>
              <w:t>Vm ratio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1332F3" w:rsidRPr="006D6C82" w:rsidRDefault="001332F3">
            <w:pPr>
              <w:spacing w:before="120" w:after="120" w:line="360" w:lineRule="auto"/>
              <w:rPr>
                <w:lang w:val="de-DE"/>
              </w:rPr>
            </w:pPr>
            <w:r w:rsidRPr="006D6C82">
              <w:rPr>
                <w:lang w:val="de-DE"/>
              </w:rPr>
              <w:lastRenderedPageBreak/>
              <w:t>mitochondrial respiration rate</w:t>
            </w:r>
            <w:r>
              <w:rPr>
                <w:lang w:val="de-DE"/>
              </w:rPr>
              <w:t xml:space="preserve"> fehlt noch</w:t>
            </w:r>
            <w:r w:rsidRPr="006D6C82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für E. </w:t>
            </w:r>
            <w:r>
              <w:rPr>
                <w:lang w:val="de-DE"/>
              </w:rPr>
              <w:lastRenderedPageBreak/>
              <w:t>grandis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99"/>
          </w:tcPr>
          <w:p w:rsidR="001332F3" w:rsidRDefault="001332F3">
            <w:pPr>
              <w:pStyle w:val="Textkrper31"/>
              <w:snapToGrid w:val="0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1332F3" w:rsidRDefault="001332F3">
            <w:pPr>
              <w:snapToGrid w:val="0"/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Nresp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i/>
                <w:lang w:val="de-DE"/>
              </w:rPr>
              <w:t>Beeinflussung der Photosyntheserate durch Stickstoff-Limitierungen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pStyle w:val="Textkrper31"/>
              <w:snapToGrid w:val="0"/>
              <w:spacing w:line="240" w:lineRule="auto"/>
              <w:jc w:val="left"/>
              <w:rPr>
                <w:color w:val="7030A0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b/>
              </w:rPr>
              <w:t>phänologische Parameter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8C7A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5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farbig gekennzeichente Parameter werden nicht mehr in species.par eingelesen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zw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8C7A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Schwellwert der Temperatursumme bei Blattaustrieb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m_bb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8C7A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Pr="006D6C82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für die Bestimmung der Parameter </w:t>
            </w:r>
            <w:r>
              <w:rPr>
                <w:lang w:val="de-DE"/>
              </w:rPr>
              <w:lastRenderedPageBreak/>
              <w:t>m_bb und n_bb werden grosse Datensätze mit Beobachtung des Battaustriebs und zuordnenbare Wetterinformationen (Temperatur) gebraucht. Es ist nützlich auch Informationen zu jeglichem angepassten Phänologiemodell (Parameter, wo gefittet mit welchem Datensatz) zu sammeln.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Pr="006D6C82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Pr="006D6C82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:rsidR="001332F3" w:rsidRPr="006D6C82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Pr="006D6C82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n_bb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8C7A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pacing w:before="120" w:after="120" w:line="360" w:lineRule="auto"/>
            </w:pPr>
            <w:r>
              <w:t>"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/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anf_bb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8C7A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durchschnittlicher Tag an dem chilling(Kälte)-Bedarf erfüllt ist, soweit bekannt oder auch Tag mit </w:t>
            </w:r>
            <w:r>
              <w:rPr>
                <w:lang w:val="de-DE"/>
              </w:rPr>
              <w:lastRenderedPageBreak/>
              <w:t xml:space="preserve">minimaler Tageslänge, ab der erst der Blatt-Austrieb erfolgen kann  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  <w:lang w:val="de-DE"/>
              </w:rPr>
            </w:pPr>
          </w:p>
          <w:p w:rsidR="001332F3" w:rsidRDefault="001332F3">
            <w:pPr>
              <w:spacing w:before="120" w:after="120" w:line="360" w:lineRule="auto"/>
              <w:rPr>
                <w:color w:val="0000FF"/>
                <w:lang w:val="de-DE"/>
              </w:rPr>
            </w:pPr>
          </w:p>
          <w:p w:rsidR="001332F3" w:rsidRDefault="001332F3">
            <w:pPr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:rsidR="001332F3" w:rsidRDefault="001332F3">
            <w:pPr>
              <w:pStyle w:val="Fuzeile"/>
              <w:tabs>
                <w:tab w:val="clear" w:pos="4536"/>
                <w:tab w:val="clear" w:pos="9072"/>
              </w:tabs>
              <w:snapToGrid w:val="0"/>
              <w:spacing w:before="120" w:after="120"/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Pitmin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PIM: Inhibitor min temp.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PItopt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PIM: Inhibitor opt temp.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PItmax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PIM: Inhibitor max temp.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PIa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PIM: Inhibitor scaling factor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PPtmin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PIM: Promotor min temp.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PPtopt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PIM: Promotor opt temp.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Pptmax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PIM: Promotor max temp.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Ppa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PIM: Promotor scaling factor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PPb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PIM: Promotor scaling factor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CSTbC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CSM: chilling base temp.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CSTbT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CSM: base temp.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Csa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CSM: scaling factor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Csa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CSM: scaling factor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LTbT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TSM: base temp.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LTcrit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TSM: critical temperature sum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Lstart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TSM: start day after 1.11.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Phmodel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used pheno model 0: no model, 1: PIM, 2: CSM, 3: TSM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end_bb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durchschnittlicher Tag des Blattfalls, für immergrüne Bäume = 366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color w:val="0000FF"/>
                <w:lang w:val="de-DE"/>
              </w:rPr>
            </w:pPr>
            <w:r>
              <w:rPr>
                <w:lang w:val="de-DE"/>
              </w:rPr>
              <w:t>366 (E. grandis immergrün)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  <w:lang w:val="de-DE"/>
              </w:rPr>
            </w:pPr>
          </w:p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fpar_mod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i/>
              </w:rPr>
              <w:t>modifying parameter in canopy_geometry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b/>
              </w:rPr>
              <w:t>Interzeption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ceppot_spec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[mm m</w:t>
            </w:r>
            <w:r>
              <w:rPr>
                <w:color w:val="000000"/>
                <w:vertAlign w:val="superscript"/>
              </w:rPr>
              <w:t>-2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sz w:val="22"/>
                <w:szCs w:val="22"/>
                <w:lang w:val="de-DE"/>
              </w:rPr>
            </w:pPr>
            <w:r>
              <w:rPr>
                <w:lang w:val="de-DE"/>
              </w:rPr>
              <w:t>Interzeptionskapazität der Blätter in mm Wasser pro Quadratmeter Blattfläche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sz w:val="22"/>
                <w:szCs w:val="22"/>
                <w:lang w:val="de-DE"/>
              </w:rPr>
            </w:pPr>
          </w:p>
          <w:p w:rsidR="001332F3" w:rsidRPr="006D6C82" w:rsidRDefault="001332F3">
            <w:pPr>
              <w:spacing w:before="120" w:after="120" w:line="360" w:lineRule="auto"/>
              <w:rPr>
                <w:lang w:val="de-DE"/>
              </w:rPr>
            </w:pPr>
            <w:hyperlink r:id="rId34" w:history="1">
              <w:r w:rsidRPr="00C00098">
                <w:rPr>
                  <w:rStyle w:val="Hyperlink"/>
                  <w:lang w:val="de-DE"/>
                </w:rPr>
                <w:t>0,5</w:t>
              </w:r>
            </w:hyperlink>
            <w:r>
              <w:rPr>
                <w:lang w:val="de-DE"/>
              </w:rPr>
              <w:t>?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C00098" w:rsidRDefault="001332F3">
            <w:pPr>
              <w:snapToGrid w:val="0"/>
              <w:spacing w:before="120" w:after="120"/>
              <w:rPr>
                <w:color w:val="000000"/>
                <w:lang w:val="de-DE"/>
              </w:rPr>
            </w:pPr>
            <w:r w:rsidRPr="00C00098">
              <w:rPr>
                <w:color w:val="000000"/>
                <w:lang w:val="de-DE"/>
              </w:rPr>
              <w:fldChar w:fldCharType="begin"/>
            </w:r>
            <w:r w:rsidRPr="00C00098">
              <w:rPr>
                <w:color w:val="000000"/>
                <w:lang w:val="de-DE"/>
              </w:rPr>
              <w:instrText xml:space="preserve"> ADDIN EN.CITE &lt;EndNote&gt;&lt;Cite&gt;&lt;Author&gt;Whitehead&lt;/Author&gt;&lt;Year&gt;2004&lt;/Year&gt;&lt;RecNum&gt;86&lt;/RecNum&gt;&lt;record&gt;&lt;database name="Eukalyptus_RS.enl" path="F:\Eukalyptus_RS.enl"&gt;Eukalyptus_RS.enl&lt;/database&gt;&lt;source-app name="EndNote" version="8.0"&gt;EndNote&lt;/source-app&gt;&lt;rec-number&gt;86&lt;/rec-number&gt;&lt;ref-type name="Journal Article"&gt;17&lt;/ref-type&gt;&lt;contributors&gt;&lt;authors&gt;&lt;author&gt;&lt;style face="normal" font="default" size="100%"&gt;Whitehead, David&lt;/style&gt;&lt;/author&gt;&lt;author&gt;&lt;style face="normal" font="default" size="100%"&gt;Beadle, Christopher L.&lt;/style&gt;&lt;/author&gt;&lt;/authors&gt;&lt;/contributors&gt;&lt;titles&gt;&lt;title&gt;&lt;style face="normal" font="default" size="100%"&gt;Physiological regulation of productivity and water use in &lt;/style&gt;&lt;style face="italic" font="default" size="100%"&gt;Eucalyptus&lt;/style&gt;&lt;style face="normal" font="default" size="100%"&gt;: a review&lt;/style&gt;&lt;/title&gt;&lt;secondary-title&gt;&lt;style face="normal" font="default" size="100%"&gt;Forest Ecology And Management&lt;/style&gt;&lt;/secondary-title&gt;&lt;/titles&gt;&lt;pages&gt;&lt;style face="normal" font="default" size="100%"&gt;113-140&lt;/style&gt;&lt;/pages&gt;&lt;volume&gt;&lt;style face="normal" font="default" size="100%"&gt;193&lt;/style&gt;&lt;/volume&gt;&lt;number&gt;&lt;style face="normal" font="default" size="100%"&gt;1-2&lt;/style&gt;&lt;/number&gt;&lt;keywords&gt;&lt;keyword&gt;&lt;style face="normal" font="default" size="100%"&gt;Hydraulic adjustment&lt;/style&gt;&lt;/keyword&gt;&lt;keyword&gt;&lt;style face="normal" font="default" size="100%"&gt;Leaf area index&lt;/style&gt;&lt;/keyword&gt;&lt;keyword&gt;&lt;style face="normal" font="default" size="100%"&gt;Photosynthesis&lt;/style&gt;&lt;/keyword&gt;&lt;keyword&gt;&lt;style face="normal" font="default" size="100%"&gt;Transpiration&lt;/style&gt;&lt;/keyword&gt;&lt;keyword&gt;&lt;style face="normal" font="default" size="100%"&gt;Water balance&lt;/style&gt;&lt;/keyword&gt;&lt;/keywords&gt;&lt;dates&gt;&lt;year&gt;&lt;style face="normal" font="default" size="100%"&gt;2004&lt;/style&gt;&lt;/year&gt;&lt;/dates&gt;&lt;isbn&gt;&lt;style face="normal" font="default" size="100%"&gt;0378-1127&lt;/style&gt;&lt;/isbn&gt;&lt;urls&gt;&lt;related-urls&gt;&lt;url&gt;&lt;style face="normal" font="default" size="100%"&gt;http://www.sciencedirect.com/science/article/pii/S0378112704000532 &lt;/style&gt;&lt;/url&gt;&lt;/related-urls&gt;&lt;pdf-urls&gt;&lt;url&gt;&lt;style face="normal" font="default" size="100%"&gt;file://D:\All_fs\Lit\Article\Whitehead_2004.pdf &lt;/style&gt;&lt;/url&gt;&lt;/pdf-urls&gt;&lt;/urls&gt;&lt;custom1&gt;&lt;style face="normal" font="default" size="100%"&gt;pdf&lt;/style&gt;&lt;/custom1&gt;&lt;electronic-resource-num&gt;&lt;style face="normal" font="default" size="100%"&gt;http://dx.doi.org/10.1016/j.foreco.2004.01.026&lt;/style&gt;&lt;/electronic-resource-num&gt;&lt;/record&gt;&lt;/Cite&gt;&lt;/EndNote&gt;</w:instrText>
            </w:r>
            <w:r w:rsidRPr="00C00098">
              <w:rPr>
                <w:color w:val="000000"/>
                <w:lang w:val="de-DE"/>
              </w:rPr>
              <w:fldChar w:fldCharType="separate"/>
            </w:r>
            <w:r w:rsidRPr="00C00098">
              <w:rPr>
                <w:color w:val="000000"/>
                <w:lang w:val="de-DE"/>
              </w:rPr>
              <w:t>(Whitehead and Beadle 2004)</w:t>
            </w:r>
            <w:r w:rsidRPr="00C00098">
              <w:rPr>
                <w:color w:val="000000"/>
                <w:lang w:val="de-DE"/>
              </w:rPr>
              <w:fldChar w:fldCharType="end"/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FF0000"/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FF0000"/>
                <w:lang w:val="de-DE"/>
              </w:rPr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b/>
                <w:i/>
                <w:lang w:val="de-DE"/>
              </w:rPr>
              <w:t>Regenerations und Seedlingsparameter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lang w:val="de-DE"/>
              </w:rPr>
            </w:pPr>
            <w:r>
              <w:rPr>
                <w:i/>
                <w:color w:val="FF0000"/>
                <w:lang w:val="de-DE"/>
              </w:rPr>
              <w:t>W</w:t>
            </w:r>
            <w:r>
              <w:rPr>
                <w:i/>
                <w:color w:val="FF0000"/>
                <w:vertAlign w:val="subscript"/>
                <w:lang w:val="de-DE"/>
              </w:rPr>
              <w:t>seed</w:t>
            </w:r>
            <w:r>
              <w:rPr>
                <w:i/>
                <w:color w:val="FF0000"/>
                <w:lang w:val="de-DE"/>
              </w:rPr>
              <w:t xml:space="preserve"> 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000000"/>
                <w:lang w:val="de-DE"/>
              </w:rPr>
            </w:pPr>
            <w:r>
              <w:rPr>
                <w:i/>
                <w:lang w:val="de-DE"/>
              </w:rPr>
              <w:t>seedmass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i/>
                <w:color w:val="000000"/>
                <w:lang w:val="de-DE"/>
              </w:rPr>
              <w:t>[g]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color w:val="0000FF"/>
                <w:lang w:val="de-DE"/>
              </w:rPr>
            </w:pPr>
            <w:r>
              <w:rPr>
                <w:i/>
                <w:lang w:val="de-DE"/>
              </w:rPr>
              <w:t>Masse eines einzelnen Samens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color w:val="0000FF"/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lang w:val="de-DE"/>
              </w:rPr>
            </w:pPr>
            <w:r>
              <w:rPr>
                <w:i/>
                <w:color w:val="FF0000"/>
                <w:lang w:val="de-DE"/>
              </w:rPr>
              <w:t>N</w:t>
            </w:r>
            <w:r>
              <w:rPr>
                <w:i/>
                <w:color w:val="FF0000"/>
                <w:vertAlign w:val="subscript"/>
                <w:lang w:val="de-DE"/>
              </w:rPr>
              <w:t>s,max</w:t>
            </w:r>
            <w:r>
              <w:rPr>
                <w:i/>
                <w:vertAlign w:val="subscript"/>
                <w:lang w:val="de-DE"/>
              </w:rPr>
              <w:t xml:space="preserve"> 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lang w:val="de-DE"/>
              </w:rPr>
            </w:pPr>
            <w:r>
              <w:rPr>
                <w:i/>
                <w:lang w:val="de-DE"/>
              </w:rPr>
              <w:t>seedrate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i/>
                <w:lang w:val="de-DE"/>
              </w:rPr>
              <w:t>[m</w:t>
            </w:r>
            <w:r>
              <w:rPr>
                <w:i/>
                <w:vertAlign w:val="superscript"/>
                <w:lang w:val="de-DE"/>
              </w:rPr>
              <w:t>-2</w:t>
            </w:r>
            <w:r>
              <w:rPr>
                <w:i/>
                <w:lang w:val="de-DE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i/>
                <w:color w:val="FF00FF"/>
              </w:rPr>
            </w:pPr>
            <w:r>
              <w:rPr>
                <w:i/>
              </w:rPr>
              <w:t>Samendichte</w:t>
            </w:r>
          </w:p>
          <w:p w:rsidR="001332F3" w:rsidRDefault="001332F3">
            <w:pPr>
              <w:spacing w:before="120" w:after="120" w:line="360" w:lineRule="auto"/>
              <w:rPr>
                <w:i/>
                <w:color w:val="FF00FF"/>
              </w:rPr>
            </w:pP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color w:val="008000"/>
                <w:lang w:val="en-GB"/>
              </w:rPr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p</w:t>
            </w:r>
            <w:r>
              <w:rPr>
                <w:i/>
                <w:color w:val="FF0000"/>
                <w:vertAlign w:val="subscript"/>
              </w:rPr>
              <w:t>sa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FF0000"/>
              </w:rPr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i/>
                <w:lang w:val="de-DE"/>
              </w:rPr>
              <w:t xml:space="preserve">Parameter der allometrischen Beziehung zwischen Sprossmasse und Blattmasse eines Sämlings 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p</w:t>
            </w:r>
            <w:r>
              <w:rPr>
                <w:i/>
                <w:color w:val="FF0000"/>
                <w:vertAlign w:val="subscript"/>
              </w:rPr>
              <w:t>sb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FF0000"/>
              </w:rPr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i/>
              </w:rPr>
              <w:t xml:space="preserve">siehe </w:t>
            </w:r>
            <w:r>
              <w:rPr>
                <w:i/>
                <w:color w:val="FF0000"/>
              </w:rPr>
              <w:t>p</w:t>
            </w:r>
            <w:r>
              <w:rPr>
                <w:i/>
                <w:color w:val="FF0000"/>
                <w:vertAlign w:val="subscript"/>
              </w:rPr>
              <w:t>sa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RPr="006D6C82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p</w:t>
            </w:r>
            <w:r>
              <w:rPr>
                <w:i/>
                <w:color w:val="FF0000"/>
                <w:vertAlign w:val="subscript"/>
              </w:rPr>
              <w:t>h1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FF0000"/>
              </w:rPr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i/>
                <w:lang w:val="de-DE"/>
              </w:rPr>
              <w:t xml:space="preserve">Parameter einer allometrischen Beziehung zwischen Höhe und </w:t>
            </w:r>
            <w:r>
              <w:rPr>
                <w:i/>
                <w:lang w:val="de-DE"/>
              </w:rPr>
              <w:lastRenderedPageBreak/>
              <w:t>Sprossmasse eines Sämlings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lastRenderedPageBreak/>
              <w:t>p</w:t>
            </w:r>
            <w:r>
              <w:rPr>
                <w:i/>
                <w:color w:val="FF0000"/>
                <w:vertAlign w:val="subscript"/>
              </w:rPr>
              <w:t>h2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FF0000"/>
              </w:rPr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i/>
              </w:rPr>
              <w:t xml:space="preserve">siehe </w:t>
            </w:r>
            <w:r>
              <w:rPr>
                <w:i/>
                <w:color w:val="FF0000"/>
              </w:rPr>
              <w:t>p</w:t>
            </w:r>
            <w:r>
              <w:rPr>
                <w:i/>
                <w:color w:val="FF0000"/>
                <w:vertAlign w:val="subscript"/>
              </w:rPr>
              <w:t>h1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RPr="006D6C82" w:rsidTr="001332F3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p</w:t>
            </w:r>
            <w:r>
              <w:rPr>
                <w:i/>
                <w:color w:val="FF0000"/>
                <w:vertAlign w:val="subscript"/>
              </w:rPr>
              <w:t>h3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FF0000"/>
              </w:rPr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i/>
                <w:lang w:val="de-DE"/>
              </w:rPr>
              <w:t>nur für Fichte momentan nötig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de-DE"/>
              </w:rPr>
            </w:pPr>
          </w:p>
        </w:tc>
      </w:tr>
      <w:tr w:rsidR="001332F3" w:rsidTr="001332F3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lang w:val="en-GB"/>
              </w:rPr>
              <w:t>k_opm_fol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[d</w:t>
            </w:r>
            <w:r>
              <w:rPr>
                <w:color w:val="000000"/>
                <w:vertAlign w:val="superscript"/>
                <w:lang w:val="en-GB"/>
              </w:rPr>
              <w:t>-1</w:t>
            </w:r>
            <w:r>
              <w:rPr>
                <w:color w:val="000000"/>
                <w:lang w:val="en-GB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für die Bestimmung aller k_opm und k_syn parameter werden Resultate von Inkubationsversuchen oder Zersetzungsversuchen mit der 'litter bag' Methode benötigt. </w:t>
            </w:r>
            <w:r>
              <w:rPr>
                <w:color w:val="0000FF"/>
                <w:lang w:val="de-DE"/>
              </w:rPr>
              <w:t xml:space="preserve">Gewichtsänderungen über Zeit aus Versuchen interessant, auch N-Gehalte, da Rückschlüsse auf C </w:t>
            </w:r>
            <w:r>
              <w:rPr>
                <w:color w:val="0000FF"/>
                <w:lang w:val="de-DE"/>
              </w:rPr>
              <w:lastRenderedPageBreak/>
              <w:t>über C/N-Verhältnis möglich</w:t>
            </w:r>
            <w:r>
              <w:rPr>
                <w:lang w:val="de-DE"/>
              </w:rPr>
              <w:t xml:space="preserve"> Parametrisierung erfolgt später</w:t>
            </w:r>
          </w:p>
          <w:p w:rsidR="001332F3" w:rsidRPr="006D6C82" w:rsidRDefault="001332F3">
            <w:pPr>
              <w:spacing w:before="120" w:after="120" w:line="360" w:lineRule="auto"/>
              <w:rPr>
                <w:color w:val="0000FF"/>
                <w:lang w:val="en-GB"/>
              </w:rPr>
            </w:pPr>
            <w:r>
              <w:t>mineralization constant of foliage litter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894CFC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  <w:r w:rsidRPr="00894CFC">
              <w:rPr>
                <w:lang w:val="en-GB"/>
              </w:rPr>
              <w:lastRenderedPageBreak/>
              <w:t>Noch einzutragen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1332F3" w:rsidTr="001332F3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lang w:val="en-GB"/>
              </w:rPr>
              <w:t>k_syn_fol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synthesis coefficient of humus from foliage litter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  <w:r w:rsidRPr="00894CFC">
              <w:rPr>
                <w:lang w:val="en-GB"/>
              </w:rPr>
              <w:t>Noch einzutragen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1332F3" w:rsidTr="001332F3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lang w:val="en-GB"/>
              </w:rPr>
              <w:t>k_opm_frt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[d</w:t>
            </w:r>
            <w:r>
              <w:rPr>
                <w:color w:val="000000"/>
                <w:vertAlign w:val="superscript"/>
                <w:lang w:val="en-GB"/>
              </w:rPr>
              <w:t>-1</w:t>
            </w:r>
            <w:r>
              <w:rPr>
                <w:color w:val="000000"/>
                <w:lang w:val="en-GB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mineralization constant of fine root litter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  <w:r w:rsidRPr="00894CFC">
              <w:rPr>
                <w:lang w:val="en-GB"/>
              </w:rPr>
              <w:t>Noch einzutragen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/>
              <w:rPr>
                <w:color w:val="008000"/>
                <w:lang w:val="en-GB"/>
              </w:rPr>
            </w:pPr>
          </w:p>
        </w:tc>
      </w:tr>
      <w:tr w:rsidR="001332F3" w:rsidTr="001332F3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lang w:val="en-GB"/>
              </w:rPr>
              <w:t>k_syn_frt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synthesis coefficient of humus from fine root litter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  <w:r w:rsidRPr="00894CFC">
              <w:rPr>
                <w:lang w:val="en-GB"/>
              </w:rPr>
              <w:t>Noch einzutragen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1332F3" w:rsidTr="001332F3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lang w:val="en-GB"/>
              </w:rPr>
              <w:t>k_opm_stem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[d</w:t>
            </w:r>
            <w:r>
              <w:rPr>
                <w:color w:val="000000"/>
                <w:vertAlign w:val="superscript"/>
                <w:lang w:val="en-GB"/>
              </w:rPr>
              <w:t>-1</w:t>
            </w:r>
            <w:r>
              <w:rPr>
                <w:color w:val="000000"/>
                <w:lang w:val="en-GB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color w:val="FF0000"/>
                <w:lang w:val="en-GB"/>
              </w:rPr>
            </w:pPr>
            <w:r>
              <w:rPr>
                <w:lang w:val="en-GB"/>
              </w:rPr>
              <w:t xml:space="preserve">mineralization constant of stem </w:t>
            </w:r>
            <w:r>
              <w:rPr>
                <w:lang w:val="en-GB"/>
              </w:rPr>
              <w:lastRenderedPageBreak/>
              <w:t>wood litter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C00098" w:rsidRDefault="001332F3">
            <w:pPr>
              <w:snapToGrid w:val="0"/>
              <w:spacing w:before="120" w:after="120" w:line="360" w:lineRule="auto"/>
              <w:rPr>
                <w:color w:val="000000"/>
                <w:lang w:val="en-GB"/>
              </w:rPr>
            </w:pPr>
            <w:r w:rsidRPr="00C00098">
              <w:rPr>
                <w:color w:val="000000"/>
                <w:lang w:val="en-GB"/>
              </w:rPr>
              <w:lastRenderedPageBreak/>
              <w:t xml:space="preserve">Nicht </w:t>
            </w:r>
            <w:r>
              <w:rPr>
                <w:color w:val="000000"/>
                <w:lang w:val="en-GB"/>
              </w:rPr>
              <w:t>wichtig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color w:val="008000"/>
                <w:lang w:val="en-GB"/>
              </w:rPr>
            </w:pPr>
          </w:p>
        </w:tc>
      </w:tr>
      <w:tr w:rsidR="001332F3" w:rsidTr="001332F3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lang w:val="en-GB"/>
              </w:rPr>
              <w:t>k_syn_stem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synthesis coefficient of humus from stem wood litter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C00098" w:rsidRDefault="001332F3">
            <w:pPr>
              <w:snapToGrid w:val="0"/>
              <w:spacing w:before="120" w:after="120" w:line="360" w:lineRule="auto"/>
              <w:rPr>
                <w:color w:val="000000"/>
                <w:lang w:val="en-GB"/>
              </w:rPr>
            </w:pPr>
            <w:r w:rsidRPr="00C00098">
              <w:rPr>
                <w:color w:val="000000"/>
                <w:lang w:val="en-GB"/>
              </w:rPr>
              <w:t xml:space="preserve">Nicht </w:t>
            </w:r>
            <w:r>
              <w:rPr>
                <w:color w:val="000000"/>
                <w:lang w:val="en-GB"/>
              </w:rPr>
              <w:t>wichtig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1332F3" w:rsidTr="001332F3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lang w:val="en-GB"/>
              </w:rPr>
              <w:t>k_opm_crt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[d</w:t>
            </w:r>
            <w:r>
              <w:rPr>
                <w:color w:val="000000"/>
                <w:vertAlign w:val="superscript"/>
                <w:lang w:val="en-GB"/>
              </w:rPr>
              <w:t>-1</w:t>
            </w:r>
            <w:r>
              <w:rPr>
                <w:color w:val="000000"/>
                <w:lang w:val="en-GB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lang w:val="en-GB"/>
              </w:rPr>
              <w:t>mineralization constant of twigs, branches and coarse root litter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  <w:r w:rsidRPr="00894CFC">
              <w:rPr>
                <w:lang w:val="en-GB"/>
              </w:rPr>
              <w:t>Noch einzutragen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1332F3" w:rsidTr="001332F3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Pr="006D6C82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lang w:val="en-GB"/>
              </w:rPr>
              <w:t>k_syn_crt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synthesis coefficient of humus from stem wood litter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  <w:r w:rsidRPr="00894CFC">
              <w:rPr>
                <w:lang w:val="en-GB"/>
              </w:rPr>
              <w:t>Noch einzutragen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1332F3" w:rsidTr="001332F3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lang w:val="en-GB"/>
              </w:rPr>
              <w:t>k_opm_tbc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[d</w:t>
            </w:r>
            <w:r>
              <w:rPr>
                <w:color w:val="000000"/>
                <w:vertAlign w:val="superscript"/>
                <w:lang w:val="en-GB"/>
              </w:rPr>
              <w:t>-1</w:t>
            </w:r>
            <w:r>
              <w:rPr>
                <w:color w:val="000000"/>
                <w:lang w:val="en-GB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lang w:val="en-GB"/>
              </w:rPr>
              <w:t>mineralization constant of twigs, branches and coarse root litter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  <w:r w:rsidRPr="00894CFC">
              <w:rPr>
                <w:lang w:val="en-GB"/>
              </w:rPr>
              <w:t>Noch einzutragen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</w:pPr>
          </w:p>
        </w:tc>
      </w:tr>
      <w:tr w:rsidR="001332F3" w:rsidTr="001332F3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lang w:val="en-GB"/>
              </w:rPr>
              <w:t>k_syn_tbc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332F3" w:rsidRDefault="001332F3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pacing w:before="120" w:after="120" w:line="360" w:lineRule="auto"/>
            </w:pPr>
            <w:r>
              <w:rPr>
                <w:lang w:val="en-GB"/>
              </w:rPr>
              <w:t xml:space="preserve">synthesis coefficient of humus from twigs, branches and coarse </w:t>
            </w:r>
            <w:r>
              <w:rPr>
                <w:lang w:val="en-GB"/>
              </w:rPr>
              <w:lastRenderedPageBreak/>
              <w:t>root litter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  <w:r w:rsidRPr="00894CFC">
              <w:rPr>
                <w:lang w:val="en-GB"/>
              </w:rPr>
              <w:lastRenderedPageBreak/>
              <w:t>Noch einzutragen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 w:line="360" w:lineRule="auto"/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32F3" w:rsidRDefault="001332F3">
            <w:pPr>
              <w:snapToGrid w:val="0"/>
              <w:spacing w:before="120" w:after="120"/>
            </w:pPr>
          </w:p>
        </w:tc>
      </w:tr>
    </w:tbl>
    <w:p w:rsidR="00A57DEA" w:rsidRDefault="00A57DEA">
      <w:pPr>
        <w:autoSpaceDE w:val="0"/>
        <w:rPr>
          <w:rFonts w:ascii="Arial" w:hAnsi="Arial" w:cs="Arial"/>
          <w:lang w:val="en-GB" w:eastAsia="de-DE"/>
        </w:rPr>
      </w:pPr>
    </w:p>
    <w:p w:rsidR="002E2A1A" w:rsidRDefault="002E2A1A" w:rsidP="00D03D39">
      <w:pPr>
        <w:pStyle w:val="Body"/>
        <w:ind w:left="720" w:hanging="720"/>
      </w:pPr>
    </w:p>
    <w:p w:rsidR="00517D89" w:rsidRPr="00517D89" w:rsidRDefault="002E2A1A" w:rsidP="00517D89">
      <w:pPr>
        <w:pStyle w:val="Body"/>
        <w:ind w:left="720" w:hanging="720"/>
        <w:rPr>
          <w:lang w:val="en-GB"/>
        </w:rPr>
      </w:pPr>
      <w:r>
        <w:fldChar w:fldCharType="begin"/>
      </w:r>
      <w:r w:rsidRPr="00517D89">
        <w:rPr>
          <w:lang w:val="en-GB"/>
        </w:rPr>
        <w:instrText xml:space="preserve"> ADDIN EN.REFLIST </w:instrText>
      </w:r>
      <w:r>
        <w:fldChar w:fldCharType="separate"/>
      </w:r>
      <w:r w:rsidR="00517D89" w:rsidRPr="00517D89">
        <w:rPr>
          <w:lang w:val="en-GB"/>
        </w:rPr>
        <w:t xml:space="preserve">Almeida, A., J. Landsberg and P. Sands (2004). "Parameterisation of 3-PG model for fast-growing </w:t>
      </w:r>
      <w:r w:rsidR="00517D89" w:rsidRPr="00517D89">
        <w:rPr>
          <w:i/>
          <w:lang w:val="en-GB"/>
        </w:rPr>
        <w:t>Eucalyptus grandis</w:t>
      </w:r>
      <w:r w:rsidR="00517D89" w:rsidRPr="00517D89">
        <w:rPr>
          <w:lang w:val="en-GB"/>
        </w:rPr>
        <w:t xml:space="preserve"> plantations." </w:t>
      </w:r>
      <w:r w:rsidR="00517D89" w:rsidRPr="00517D89">
        <w:rPr>
          <w:u w:val="single"/>
          <w:lang w:val="en-GB"/>
        </w:rPr>
        <w:t xml:space="preserve">Forest Ecology and Management </w:t>
      </w:r>
      <w:r w:rsidR="00517D89" w:rsidRPr="00517D89">
        <w:rPr>
          <w:b/>
          <w:lang w:val="en-GB"/>
        </w:rPr>
        <w:t>193</w:t>
      </w:r>
      <w:r w:rsidR="00517D89" w:rsidRPr="00517D89">
        <w:rPr>
          <w:lang w:val="en-GB"/>
        </w:rPr>
        <w:t>: 179-195.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Battaglia, M. and P. Sands (1997). "Modelling Site Productivity of </w:t>
      </w:r>
      <w:r w:rsidRPr="00517D89">
        <w:rPr>
          <w:i/>
          <w:lang w:val="en-GB"/>
        </w:rPr>
        <w:t xml:space="preserve">Eucalyptus globulus </w:t>
      </w:r>
      <w:r w:rsidRPr="00517D89">
        <w:rPr>
          <w:lang w:val="en-GB"/>
        </w:rPr>
        <w:t xml:space="preserve">in Response to Climatic and Site Factors." </w:t>
      </w:r>
      <w:r w:rsidRPr="00517D89">
        <w:rPr>
          <w:u w:val="single"/>
          <w:lang w:val="en-GB"/>
        </w:rPr>
        <w:t xml:space="preserve">Australian Journal of Plant Physiology </w:t>
      </w:r>
      <w:r w:rsidRPr="00517D89">
        <w:rPr>
          <w:b/>
          <w:lang w:val="en-GB"/>
        </w:rPr>
        <w:t>24</w:t>
      </w:r>
      <w:r w:rsidRPr="00517D89">
        <w:rPr>
          <w:lang w:val="en-GB"/>
        </w:rPr>
        <w:t>: 831-850.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Diaz-Balteiro, L. and L. C. E. Rodríguez (2008). Influence of Carbon Sequestration in an Optimal Set of Coppice Rotations for Eucalyptus Plantations. </w:t>
      </w:r>
      <w:r w:rsidRPr="00517D89">
        <w:rPr>
          <w:u w:val="single"/>
          <w:lang w:val="en-GB"/>
        </w:rPr>
        <w:t>Managing Forest Ecosystems: The Challenge of Climate Change</w:t>
      </w:r>
      <w:r w:rsidRPr="00517D89">
        <w:rPr>
          <w:lang w:val="en-GB"/>
        </w:rPr>
        <w:t xml:space="preserve">. F. Bravo, R. Jandl, V. LeMay and K. Gadow, Springer Netherlands. </w:t>
      </w:r>
      <w:r w:rsidRPr="00517D89">
        <w:rPr>
          <w:b/>
          <w:lang w:val="en-GB"/>
        </w:rPr>
        <w:t xml:space="preserve">17: </w:t>
      </w:r>
      <w:r w:rsidRPr="00517D89">
        <w:rPr>
          <w:lang w:val="en-GB"/>
        </w:rPr>
        <w:t>119-135.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Marsden, C., Y. Nouvellon, J.-P. Laclau, M. Corbeels, R. E. McMurtrie, J. L. Stape, D. Epron and G. le Maire (2013). "Modifying the G`DAY process-based model to simulate the spatial variability of </w:t>
      </w:r>
      <w:r w:rsidRPr="00517D89">
        <w:rPr>
          <w:i/>
          <w:lang w:val="en-GB"/>
        </w:rPr>
        <w:t>Eucalyptus</w:t>
      </w:r>
      <w:r w:rsidRPr="00517D89">
        <w:rPr>
          <w:lang w:val="en-GB"/>
        </w:rPr>
        <w:t xml:space="preserve"> plantation growth on deep tropical soils." </w:t>
      </w:r>
      <w:r w:rsidRPr="00517D89">
        <w:rPr>
          <w:u w:val="single"/>
          <w:lang w:val="en-GB"/>
        </w:rPr>
        <w:t>Forest Ecology And Management</w:t>
      </w:r>
      <w:r w:rsidRPr="00517D89">
        <w:rPr>
          <w:lang w:val="en-GB"/>
        </w:rPr>
        <w:t xml:space="preserve"> </w:t>
      </w:r>
      <w:r w:rsidRPr="00517D89">
        <w:rPr>
          <w:b/>
          <w:lang w:val="en-GB"/>
        </w:rPr>
        <w:t>301</w:t>
      </w:r>
      <w:r w:rsidRPr="00517D89">
        <w:rPr>
          <w:lang w:val="en-GB"/>
        </w:rPr>
        <w:t>(0): 112-128.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Medhurst, J. L., M. Battaglia, M. L. Cherry, M. A. Hunt, D. A. White and C. L. Beadle (1999). "Allometric relationships for </w:t>
      </w:r>
      <w:r w:rsidRPr="00517D89">
        <w:rPr>
          <w:i/>
          <w:lang w:val="en-GB"/>
        </w:rPr>
        <w:t>Eucalyptus nitens</w:t>
      </w:r>
      <w:r w:rsidRPr="00517D89">
        <w:rPr>
          <w:lang w:val="en-GB"/>
        </w:rPr>
        <w:t xml:space="preserve"> (Deane and Maiden) Maiden plantations." </w:t>
      </w:r>
      <w:r w:rsidRPr="00517D89">
        <w:rPr>
          <w:u w:val="single"/>
          <w:lang w:val="en-GB"/>
        </w:rPr>
        <w:t xml:space="preserve">Trees </w:t>
      </w:r>
      <w:r w:rsidRPr="00517D89">
        <w:rPr>
          <w:b/>
          <w:lang w:val="en-GB"/>
        </w:rPr>
        <w:t>14</w:t>
      </w:r>
      <w:r w:rsidRPr="00517D89">
        <w:rPr>
          <w:lang w:val="en-GB"/>
        </w:rPr>
        <w:t>: 91-101.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Myers, B. J., S. Theiveyanathan, N. D. O`Brian and W. J. Bond (1996). "Growth and water use of </w:t>
      </w:r>
      <w:r w:rsidRPr="00517D89">
        <w:rPr>
          <w:i/>
          <w:lang w:val="en-GB"/>
        </w:rPr>
        <w:t>Eucalyptus grandis</w:t>
      </w:r>
      <w:r w:rsidRPr="00517D89">
        <w:rPr>
          <w:lang w:val="en-GB"/>
        </w:rPr>
        <w:t xml:space="preserve"> and </w:t>
      </w:r>
      <w:r w:rsidRPr="00517D89">
        <w:rPr>
          <w:i/>
          <w:lang w:val="en-GB"/>
        </w:rPr>
        <w:t>Pinus radiata</w:t>
      </w:r>
      <w:r w:rsidRPr="00517D89">
        <w:rPr>
          <w:lang w:val="en-GB"/>
        </w:rPr>
        <w:t xml:space="preserve"> plantations irrigated with effluent." </w:t>
      </w:r>
      <w:r w:rsidRPr="00517D89">
        <w:rPr>
          <w:u w:val="single"/>
          <w:lang w:val="en-GB"/>
        </w:rPr>
        <w:t xml:space="preserve">Tree Physiology </w:t>
      </w:r>
      <w:r w:rsidRPr="00517D89">
        <w:rPr>
          <w:b/>
          <w:lang w:val="en-GB"/>
        </w:rPr>
        <w:t>16</w:t>
      </w:r>
      <w:r w:rsidRPr="00517D89">
        <w:rPr>
          <w:lang w:val="en-GB"/>
        </w:rPr>
        <w:t>: 211-219.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Nutto, L., P. Spathelf and I. Seling (2006). "Management of Individual Tree Diameter Growth and Implications for Pruning for Brazilian </w:t>
      </w:r>
      <w:r w:rsidRPr="00517D89">
        <w:rPr>
          <w:i/>
          <w:lang w:val="en-GB"/>
        </w:rPr>
        <w:t>Eucalyptus grandis</w:t>
      </w:r>
      <w:r w:rsidRPr="00517D89">
        <w:rPr>
          <w:lang w:val="en-GB"/>
        </w:rPr>
        <w:t xml:space="preserve"> Hill ex Maiden." </w:t>
      </w:r>
      <w:r w:rsidRPr="00517D89">
        <w:rPr>
          <w:u w:val="single"/>
          <w:lang w:val="en-GB"/>
        </w:rPr>
        <w:t>Floresta</w:t>
      </w:r>
      <w:r w:rsidRPr="00517D89">
        <w:rPr>
          <w:lang w:val="en-GB"/>
        </w:rPr>
        <w:t xml:space="preserve"> </w:t>
      </w:r>
      <w:r w:rsidRPr="00517D89">
        <w:rPr>
          <w:b/>
          <w:lang w:val="en-GB"/>
        </w:rPr>
        <w:t>36</w:t>
      </w:r>
      <w:r w:rsidRPr="00517D89">
        <w:rPr>
          <w:lang w:val="en-GB"/>
        </w:rPr>
        <w:t>(3): 397-413.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Ranatunga, K., R. J. Keenan, S. D. Wullschleger, W. A. Post and M. L. Tharp (2008). "Effects of harvest management practices on forest biomass and soil carbon in eucalypt forests in New South Wales, Australia: Simulations with the forest succession </w:t>
      </w:r>
      <w:r w:rsidRPr="00517D89">
        <w:rPr>
          <w:lang w:val="en-GB"/>
        </w:rPr>
        <w:lastRenderedPageBreak/>
        <w:t xml:space="preserve">model LINKAGES." </w:t>
      </w:r>
      <w:r w:rsidRPr="00517D89">
        <w:rPr>
          <w:u w:val="single"/>
          <w:lang w:val="en-GB"/>
        </w:rPr>
        <w:t>Forest Ecology And Management</w:t>
      </w:r>
      <w:r w:rsidRPr="00517D89">
        <w:rPr>
          <w:lang w:val="en-GB"/>
        </w:rPr>
        <w:t xml:space="preserve"> </w:t>
      </w:r>
      <w:r w:rsidRPr="00517D89">
        <w:rPr>
          <w:b/>
          <w:lang w:val="en-GB"/>
        </w:rPr>
        <w:t>255</w:t>
      </w:r>
      <w:r w:rsidRPr="00517D89">
        <w:rPr>
          <w:lang w:val="en-GB"/>
        </w:rPr>
        <w:t>(7): 2407-2415.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Resh, S. C., M. Battaglia, D. W. · and S. Ladiges (2003). "Coarse root biomass for eucalypt plantations in Tasmania, Australia: sources of variation and methods for assessment." </w:t>
      </w:r>
      <w:r w:rsidRPr="00517D89">
        <w:rPr>
          <w:u w:val="single"/>
          <w:lang w:val="en-GB"/>
        </w:rPr>
        <w:t>Trees</w:t>
      </w:r>
      <w:r w:rsidRPr="00517D89">
        <w:rPr>
          <w:lang w:val="en-GB"/>
        </w:rPr>
        <w:t xml:space="preserve"> </w:t>
      </w:r>
      <w:r w:rsidRPr="00517D89">
        <w:rPr>
          <w:b/>
          <w:lang w:val="en-GB"/>
        </w:rPr>
        <w:t>17</w:t>
      </w:r>
      <w:r w:rsidRPr="00517D89">
        <w:rPr>
          <w:lang w:val="en-GB"/>
        </w:rPr>
        <w:t>: 389-399.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Ryan, M. G., J. L. Stape, D. Binkley, S. Fonseca, R. A. Loos, E. N. Takahashi, C. R. Silva, S. R. Silva, R. E. Hakamada, J. M. Ferreira, A. M. N. Lima, J. L. Gava, F. P. Leite, H. B. Andrade, J. M. Alves and G. G. C. Silva (2010). "Factors controlling </w:t>
      </w:r>
      <w:r w:rsidRPr="00517D89">
        <w:rPr>
          <w:i/>
          <w:lang w:val="en-GB"/>
        </w:rPr>
        <w:t>Eucalyptus</w:t>
      </w:r>
      <w:r w:rsidRPr="00517D89">
        <w:rPr>
          <w:lang w:val="en-GB"/>
        </w:rPr>
        <w:t xml:space="preserve"> productivity: How water availability and stand structure alter production and carbon allocation." </w:t>
      </w:r>
      <w:r w:rsidRPr="00517D89">
        <w:rPr>
          <w:u w:val="single"/>
          <w:lang w:val="en-GB"/>
        </w:rPr>
        <w:t>Forest Ecology and Management</w:t>
      </w:r>
      <w:r w:rsidRPr="00517D89">
        <w:rPr>
          <w:lang w:val="en-GB"/>
        </w:rPr>
        <w:t xml:space="preserve"> </w:t>
      </w:r>
      <w:r w:rsidRPr="00517D89">
        <w:rPr>
          <w:b/>
          <w:lang w:val="en-GB"/>
        </w:rPr>
        <w:t>259</w:t>
      </w:r>
      <w:r w:rsidRPr="00517D89">
        <w:rPr>
          <w:lang w:val="en-GB"/>
        </w:rPr>
        <w:t>: 1695-1703.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Silva, P. H. M. d., F. Poggiani, P. L. Libardi and A. N. Gonçalves (2013). "Fertilizer management of eucalypt plantations on sandy soil in Brazil: Initial growth and nutrient cycling." </w:t>
      </w:r>
      <w:r w:rsidRPr="00517D89">
        <w:rPr>
          <w:u w:val="single"/>
          <w:lang w:val="en-GB"/>
        </w:rPr>
        <w:t>Forest Ecology And Management</w:t>
      </w:r>
      <w:r w:rsidRPr="00517D89">
        <w:rPr>
          <w:lang w:val="en-GB"/>
        </w:rPr>
        <w:t xml:space="preserve"> </w:t>
      </w:r>
      <w:r w:rsidRPr="00517D89">
        <w:rPr>
          <w:b/>
          <w:lang w:val="en-GB"/>
        </w:rPr>
        <w:t>301</w:t>
      </w:r>
      <w:r w:rsidRPr="00517D89">
        <w:rPr>
          <w:lang w:val="en-GB"/>
        </w:rPr>
        <w:t>(0): 67-78.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Turner, J. and M. J. Lambert (1983). "Nutrient cycling within a 27-year old </w:t>
      </w:r>
      <w:r w:rsidRPr="00517D89">
        <w:rPr>
          <w:i/>
          <w:lang w:val="en-GB"/>
        </w:rPr>
        <w:t xml:space="preserve">Eucalyptus grandis </w:t>
      </w:r>
      <w:r w:rsidRPr="00517D89">
        <w:rPr>
          <w:lang w:val="en-GB"/>
        </w:rPr>
        <w:t xml:space="preserve">plantation in New South Wales." </w:t>
      </w:r>
      <w:r w:rsidRPr="00517D89">
        <w:rPr>
          <w:u w:val="single"/>
          <w:lang w:val="en-GB"/>
        </w:rPr>
        <w:t xml:space="preserve">Forest Ecology and Management   </w:t>
      </w:r>
      <w:r w:rsidRPr="00517D89">
        <w:rPr>
          <w:b/>
          <w:lang w:val="en-GB"/>
        </w:rPr>
        <w:t>6</w:t>
      </w:r>
      <w:r w:rsidRPr="00517D89">
        <w:rPr>
          <w:lang w:val="en-GB"/>
        </w:rPr>
        <w:t>: 155-168.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Waring, R. H., J. J. Landsberg and M. Williams (1998). "Net primary production of forests: a constant fraction of gross primary production?" </w:t>
      </w:r>
      <w:r w:rsidRPr="00517D89">
        <w:rPr>
          <w:u w:val="single"/>
          <w:lang w:val="en-GB"/>
        </w:rPr>
        <w:t xml:space="preserve">Tree Physiology </w:t>
      </w:r>
      <w:r w:rsidRPr="00517D89">
        <w:rPr>
          <w:b/>
          <w:lang w:val="en-GB"/>
        </w:rPr>
        <w:t>18</w:t>
      </w:r>
      <w:r w:rsidRPr="00517D89">
        <w:rPr>
          <w:lang w:val="en-GB"/>
        </w:rPr>
        <w:t>: 129-134.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Warren, C. R. (2006). "Potential organic and inorganic N uptake by six Eucalyptus species." </w:t>
      </w:r>
      <w:r w:rsidRPr="00517D89">
        <w:rPr>
          <w:u w:val="single"/>
          <w:lang w:val="en-GB"/>
        </w:rPr>
        <w:t xml:space="preserve">Functional Plant Biology  </w:t>
      </w:r>
      <w:r w:rsidRPr="00517D89">
        <w:rPr>
          <w:b/>
          <w:lang w:val="en-GB"/>
        </w:rPr>
        <w:t>33</w:t>
      </w:r>
      <w:r w:rsidRPr="00517D89">
        <w:rPr>
          <w:lang w:val="en-GB"/>
        </w:rPr>
        <w:t>(7): 653-660.</w:t>
      </w:r>
    </w:p>
    <w:p w:rsidR="00517D89" w:rsidRPr="00517D89" w:rsidRDefault="00517D89" w:rsidP="00517D89">
      <w:pPr>
        <w:pStyle w:val="Body"/>
        <w:ind w:left="720" w:hanging="720"/>
        <w:rPr>
          <w:lang w:val="en-GB"/>
        </w:rPr>
      </w:pPr>
      <w:r w:rsidRPr="00517D89">
        <w:rPr>
          <w:lang w:val="en-GB"/>
        </w:rPr>
        <w:t xml:space="preserve">Whitehead, D. and C. L. Beadle (2004). "Physiological regulation of productivity and water use in </w:t>
      </w:r>
      <w:r w:rsidRPr="00517D89">
        <w:rPr>
          <w:i/>
          <w:lang w:val="en-GB"/>
        </w:rPr>
        <w:t>Eucalyptus</w:t>
      </w:r>
      <w:r w:rsidRPr="00517D89">
        <w:rPr>
          <w:lang w:val="en-GB"/>
        </w:rPr>
        <w:t xml:space="preserve">: a review." </w:t>
      </w:r>
      <w:r w:rsidRPr="00517D89">
        <w:rPr>
          <w:u w:val="single"/>
          <w:lang w:val="en-GB"/>
        </w:rPr>
        <w:t>Forest Ecology And Management</w:t>
      </w:r>
      <w:r w:rsidRPr="00517D89">
        <w:rPr>
          <w:lang w:val="en-GB"/>
        </w:rPr>
        <w:t xml:space="preserve"> </w:t>
      </w:r>
      <w:r w:rsidRPr="00517D89">
        <w:rPr>
          <w:b/>
          <w:lang w:val="en-GB"/>
        </w:rPr>
        <w:t>193</w:t>
      </w:r>
      <w:r w:rsidRPr="00517D89">
        <w:rPr>
          <w:lang w:val="en-GB"/>
        </w:rPr>
        <w:t>(1-2): 113-140.</w:t>
      </w:r>
    </w:p>
    <w:p w:rsidR="00517D89" w:rsidRPr="00517D89" w:rsidRDefault="00517D89" w:rsidP="00517D89">
      <w:pPr>
        <w:pStyle w:val="Body"/>
        <w:rPr>
          <w:lang w:val="en-GB"/>
        </w:rPr>
      </w:pPr>
    </w:p>
    <w:p w:rsidR="00A57DEA" w:rsidRDefault="002E2A1A" w:rsidP="00517D89">
      <w:pPr>
        <w:pStyle w:val="Body"/>
        <w:ind w:left="720" w:hanging="720"/>
      </w:pPr>
      <w:r>
        <w:fldChar w:fldCharType="end"/>
      </w:r>
    </w:p>
    <w:sectPr w:rsidR="00A57DEA">
      <w:headerReference w:type="default" r:id="rId35"/>
      <w:footerReference w:type="default" r:id="rId36"/>
      <w:headerReference w:type="first" r:id="rId37"/>
      <w:footerReference w:type="first" r:id="rId38"/>
      <w:pgSz w:w="15840" w:h="12240" w:orient="landscape"/>
      <w:pgMar w:top="1797" w:right="1440" w:bottom="1797" w:left="1440" w:header="709" w:footer="709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" w:author="lasch" w:date="2014-02-27T19:34:00Z" w:initials="l">
    <w:p w:rsidR="00C00098" w:rsidRDefault="00C00098">
      <w:pPr>
        <w:rPr>
          <w:sz w:val="20"/>
          <w:szCs w:val="20"/>
          <w:lang w:val="de-DE"/>
        </w:rPr>
      </w:pPr>
      <w:r>
        <w:annotationRef/>
      </w:r>
      <w:r>
        <w:rPr>
          <w:sz w:val="20"/>
          <w:szCs w:val="20"/>
          <w:lang w:val="de-DE"/>
        </w:rPr>
        <w:t xml:space="preserve">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0F8" w:rsidRDefault="007510F8">
      <w:r>
        <w:separator/>
      </w:r>
    </w:p>
  </w:endnote>
  <w:endnote w:type="continuationSeparator" w:id="0">
    <w:p w:rsidR="007510F8" w:rsidRDefault="0075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98" w:rsidRDefault="00C00098">
    <w:pPr>
      <w:pStyle w:val="Fuzeile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98" w:rsidRDefault="00C000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0F8" w:rsidRDefault="007510F8">
      <w:r>
        <w:separator/>
      </w:r>
    </w:p>
  </w:footnote>
  <w:footnote w:type="continuationSeparator" w:id="0">
    <w:p w:rsidR="007510F8" w:rsidRDefault="00751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98" w:rsidRDefault="00C00098">
    <w:pPr>
      <w:pStyle w:val="Kopf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4F69BB">
      <w:rPr>
        <w:rStyle w:val="Seitenzahl"/>
        <w:noProof/>
      </w:rPr>
      <w:t>4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\*Arabic </w:instrText>
    </w:r>
    <w:r>
      <w:rPr>
        <w:rStyle w:val="Seitenzahl"/>
      </w:rPr>
      <w:fldChar w:fldCharType="separate"/>
    </w:r>
    <w:r w:rsidR="004F69BB">
      <w:rPr>
        <w:rStyle w:val="Seitenzahl"/>
        <w:noProof/>
      </w:rPr>
      <w:t>26</w:t>
    </w:r>
    <w:r>
      <w:rPr>
        <w:rStyle w:val="Seitenzahl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98" w:rsidRDefault="00C000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ibraries" w:val="&lt;ENLibraries&gt;&lt;Libraries&gt;&lt;item&gt;Eukalyptus_RS.enl&lt;/item&gt;&lt;/Libraries&gt;&lt;/ENLibraries&gt;"/>
  </w:docVars>
  <w:rsids>
    <w:rsidRoot w:val="003C216A"/>
    <w:rsid w:val="0001288B"/>
    <w:rsid w:val="001332F3"/>
    <w:rsid w:val="001344F3"/>
    <w:rsid w:val="001D144C"/>
    <w:rsid w:val="002E2A1A"/>
    <w:rsid w:val="003C216A"/>
    <w:rsid w:val="004F69BB"/>
    <w:rsid w:val="005032DF"/>
    <w:rsid w:val="00517D89"/>
    <w:rsid w:val="006D6C82"/>
    <w:rsid w:val="007510F8"/>
    <w:rsid w:val="007C1818"/>
    <w:rsid w:val="007F18A0"/>
    <w:rsid w:val="00894CFC"/>
    <w:rsid w:val="00A57DEA"/>
    <w:rsid w:val="00AC3BDF"/>
    <w:rsid w:val="00C00098"/>
    <w:rsid w:val="00D03D39"/>
    <w:rsid w:val="00EF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val="en-US"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spacing w:before="240" w:after="120" w:line="480" w:lineRule="auto"/>
      <w:jc w:val="center"/>
      <w:outlineLvl w:val="0"/>
    </w:pPr>
    <w:rPr>
      <w:b/>
      <w:caps/>
      <w:kern w:val="1"/>
      <w:sz w:val="36"/>
      <w:szCs w:val="20"/>
      <w:lang w:val="de-D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120" w:after="120" w:line="360" w:lineRule="auto"/>
      <w:jc w:val="center"/>
      <w:outlineLvl w:val="1"/>
    </w:pPr>
    <w:rPr>
      <w:bCs/>
      <w:szCs w:val="20"/>
      <w:lang w:val="de-DE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"/>
      </w:numPr>
      <w:spacing w:before="120" w:after="120"/>
      <w:outlineLvl w:val="2"/>
    </w:pPr>
    <w:rPr>
      <w:color w:val="0000FF"/>
      <w:u w:val="single"/>
      <w:lang w:val="de-D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2"/>
      </w:numPr>
      <w:spacing w:before="120" w:after="120"/>
      <w:outlineLvl w:val="3"/>
    </w:pPr>
    <w:rPr>
      <w:i/>
      <w:iCs/>
      <w:color w:val="0000FF"/>
      <w:lang w:val="de-DE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"/>
      </w:numPr>
      <w:spacing w:before="120" w:after="120" w:line="360" w:lineRule="auto"/>
      <w:jc w:val="center"/>
      <w:outlineLvl w:val="4"/>
    </w:pPr>
    <w:rPr>
      <w:b/>
      <w:bCs/>
      <w:color w:val="0000FF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Seitenzahl">
    <w:name w:val="page number"/>
    <w:basedOn w:val="Absatz-Standardschriftart1"/>
  </w:style>
  <w:style w:type="character" w:customStyle="1" w:styleId="Kommentarzeichen1">
    <w:name w:val="Kommentarzeichen1"/>
    <w:rPr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berschrift">
    <w:name w:val="Überschrift"/>
    <w:basedOn w:val="Standard"/>
    <w:next w:val="Standard"/>
    <w:pPr>
      <w:tabs>
        <w:tab w:val="center" w:pos="4682"/>
      </w:tabs>
      <w:jc w:val="center"/>
    </w:pPr>
    <w:rPr>
      <w:rFonts w:ascii="Arial" w:hAnsi="Arial" w:cs="Arial"/>
      <w:b/>
      <w:bCs/>
      <w:color w:val="000000"/>
      <w:spacing w:val="-4"/>
      <w:sz w:val="36"/>
      <w:szCs w:val="32"/>
      <w:lang w:val="de-DE"/>
    </w:rPr>
  </w:style>
  <w:style w:type="paragraph" w:styleId="Textkrper">
    <w:name w:val="Body Text"/>
    <w:basedOn w:val="Standard"/>
    <w:pPr>
      <w:spacing w:before="120" w:after="120" w:line="360" w:lineRule="auto"/>
      <w:jc w:val="center"/>
    </w:pPr>
    <w:rPr>
      <w:color w:val="FF0000"/>
      <w:sz w:val="20"/>
      <w:szCs w:val="20"/>
      <w:lang w:val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maintitle">
    <w:name w:val="main_title"/>
    <w:basedOn w:val="berschrift"/>
    <w:next w:val="Standard"/>
    <w:pPr>
      <w:spacing w:after="360"/>
    </w:pPr>
  </w:style>
  <w:style w:type="paragraph" w:customStyle="1" w:styleId="Body">
    <w:name w:val="Body"/>
    <w:basedOn w:val="Standard"/>
    <w:pPr>
      <w:widowControl w:val="0"/>
    </w:pPr>
    <w:rPr>
      <w:rFonts w:ascii="Times" w:hAnsi="Times" w:cs="Times"/>
      <w:szCs w:val="20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customStyle="1" w:styleId="Textkrper21">
    <w:name w:val="Textkörper 21"/>
    <w:basedOn w:val="Standard"/>
    <w:pPr>
      <w:spacing w:line="360" w:lineRule="auto"/>
      <w:jc w:val="center"/>
    </w:pPr>
    <w:rPr>
      <w:sz w:val="20"/>
      <w:szCs w:val="20"/>
      <w:lang w:val="de-DE"/>
    </w:rPr>
  </w:style>
  <w:style w:type="paragraph" w:customStyle="1" w:styleId="Textkrper31">
    <w:name w:val="Textkörper 31"/>
    <w:basedOn w:val="Standard"/>
    <w:pPr>
      <w:spacing w:before="120" w:after="120" w:line="360" w:lineRule="auto"/>
      <w:jc w:val="center"/>
    </w:pPr>
    <w:rPr>
      <w:color w:val="0000FF"/>
      <w:sz w:val="20"/>
      <w:szCs w:val="20"/>
      <w:lang w:val="de-DE"/>
    </w:rPr>
  </w:style>
  <w:style w:type="paragraph" w:customStyle="1" w:styleId="Kommentartext1">
    <w:name w:val="Kommentartext1"/>
    <w:basedOn w:val="Standard"/>
    <w:rPr>
      <w:sz w:val="20"/>
      <w:szCs w:val="20"/>
      <w:lang w:val="de-DE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1"/>
    <w:next w:val="Kommentartext1"/>
    <w:rPr>
      <w:b/>
      <w:bCs/>
      <w:lang w:val="en-US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val="en-US"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spacing w:before="240" w:after="120" w:line="480" w:lineRule="auto"/>
      <w:jc w:val="center"/>
      <w:outlineLvl w:val="0"/>
    </w:pPr>
    <w:rPr>
      <w:b/>
      <w:caps/>
      <w:kern w:val="1"/>
      <w:sz w:val="36"/>
      <w:szCs w:val="20"/>
      <w:lang w:val="de-D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120" w:after="120" w:line="360" w:lineRule="auto"/>
      <w:jc w:val="center"/>
      <w:outlineLvl w:val="1"/>
    </w:pPr>
    <w:rPr>
      <w:bCs/>
      <w:szCs w:val="20"/>
      <w:lang w:val="de-DE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"/>
      </w:numPr>
      <w:spacing w:before="120" w:after="120"/>
      <w:outlineLvl w:val="2"/>
    </w:pPr>
    <w:rPr>
      <w:color w:val="0000FF"/>
      <w:u w:val="single"/>
      <w:lang w:val="de-D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2"/>
      </w:numPr>
      <w:spacing w:before="120" w:after="120"/>
      <w:outlineLvl w:val="3"/>
    </w:pPr>
    <w:rPr>
      <w:i/>
      <w:iCs/>
      <w:color w:val="0000FF"/>
      <w:lang w:val="de-DE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"/>
      </w:numPr>
      <w:spacing w:before="120" w:after="120" w:line="360" w:lineRule="auto"/>
      <w:jc w:val="center"/>
      <w:outlineLvl w:val="4"/>
    </w:pPr>
    <w:rPr>
      <w:b/>
      <w:bCs/>
      <w:color w:val="0000FF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Seitenzahl">
    <w:name w:val="page number"/>
    <w:basedOn w:val="Absatz-Standardschriftart1"/>
  </w:style>
  <w:style w:type="character" w:customStyle="1" w:styleId="Kommentarzeichen1">
    <w:name w:val="Kommentarzeichen1"/>
    <w:rPr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berschrift">
    <w:name w:val="Überschrift"/>
    <w:basedOn w:val="Standard"/>
    <w:next w:val="Standard"/>
    <w:pPr>
      <w:tabs>
        <w:tab w:val="center" w:pos="4682"/>
      </w:tabs>
      <w:jc w:val="center"/>
    </w:pPr>
    <w:rPr>
      <w:rFonts w:ascii="Arial" w:hAnsi="Arial" w:cs="Arial"/>
      <w:b/>
      <w:bCs/>
      <w:color w:val="000000"/>
      <w:spacing w:val="-4"/>
      <w:sz w:val="36"/>
      <w:szCs w:val="32"/>
      <w:lang w:val="de-DE"/>
    </w:rPr>
  </w:style>
  <w:style w:type="paragraph" w:styleId="Textkrper">
    <w:name w:val="Body Text"/>
    <w:basedOn w:val="Standard"/>
    <w:pPr>
      <w:spacing w:before="120" w:after="120" w:line="360" w:lineRule="auto"/>
      <w:jc w:val="center"/>
    </w:pPr>
    <w:rPr>
      <w:color w:val="FF0000"/>
      <w:sz w:val="20"/>
      <w:szCs w:val="20"/>
      <w:lang w:val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maintitle">
    <w:name w:val="main_title"/>
    <w:basedOn w:val="berschrift"/>
    <w:next w:val="Standard"/>
    <w:pPr>
      <w:spacing w:after="360"/>
    </w:pPr>
  </w:style>
  <w:style w:type="paragraph" w:customStyle="1" w:styleId="Body">
    <w:name w:val="Body"/>
    <w:basedOn w:val="Standard"/>
    <w:pPr>
      <w:widowControl w:val="0"/>
    </w:pPr>
    <w:rPr>
      <w:rFonts w:ascii="Times" w:hAnsi="Times" w:cs="Times"/>
      <w:szCs w:val="20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customStyle="1" w:styleId="Textkrper21">
    <w:name w:val="Textkörper 21"/>
    <w:basedOn w:val="Standard"/>
    <w:pPr>
      <w:spacing w:line="360" w:lineRule="auto"/>
      <w:jc w:val="center"/>
    </w:pPr>
    <w:rPr>
      <w:sz w:val="20"/>
      <w:szCs w:val="20"/>
      <w:lang w:val="de-DE"/>
    </w:rPr>
  </w:style>
  <w:style w:type="paragraph" w:customStyle="1" w:styleId="Textkrper31">
    <w:name w:val="Textkörper 31"/>
    <w:basedOn w:val="Standard"/>
    <w:pPr>
      <w:spacing w:before="120" w:after="120" w:line="360" w:lineRule="auto"/>
      <w:jc w:val="center"/>
    </w:pPr>
    <w:rPr>
      <w:color w:val="0000FF"/>
      <w:sz w:val="20"/>
      <w:szCs w:val="20"/>
      <w:lang w:val="de-DE"/>
    </w:rPr>
  </w:style>
  <w:style w:type="paragraph" w:customStyle="1" w:styleId="Kommentartext1">
    <w:name w:val="Kommentartext1"/>
    <w:basedOn w:val="Standard"/>
    <w:rPr>
      <w:sz w:val="20"/>
      <w:szCs w:val="20"/>
      <w:lang w:val="de-DE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1"/>
    <w:next w:val="Kommentartext1"/>
    <w:rPr>
      <w:b/>
      <w:bCs/>
      <w:lang w:val="en-US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\\project\safe\4C\4C_docu\dokumente\species_parameter\Eucalyptus\eucalyptus20140303.xls" TargetMode="External"/><Relationship Id="rId18" Type="http://schemas.openxmlformats.org/officeDocument/2006/relationships/hyperlink" Target="file:///\\project\safe\4C\4C_docu\dokumente\species_parameter\Eucalyptus\eucalyptus20140303.xls" TargetMode="External"/><Relationship Id="rId26" Type="http://schemas.openxmlformats.org/officeDocument/2006/relationships/hyperlink" Target="file:///\\project\safe\4C\4C_docu\dokumente\species_parameter\Eucalyptus\eucalyptus20140503-1.xls" TargetMode="External"/><Relationship Id="rId39" Type="http://schemas.openxmlformats.org/officeDocument/2006/relationships/fontTable" Target="fontTable.xml"/><Relationship Id="rId21" Type="http://schemas.openxmlformats.org/officeDocument/2006/relationships/comments" Target="comments.xml"/><Relationship Id="rId34" Type="http://schemas.openxmlformats.org/officeDocument/2006/relationships/hyperlink" Target="file:///\\project\safe\4C\4C_docu\dokumente\species_parameter\Eucalyptus\eucalyptus20140303.xls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\\project\safe\4C\4C_docu\dokumente\species_parameter\Eucalyptus\eucalyptus20140303.xls" TargetMode="External"/><Relationship Id="rId17" Type="http://schemas.openxmlformats.org/officeDocument/2006/relationships/hyperlink" Target="file:///\\project\safe\4C\4C_docu\dokumente\species_parameter\Eucalyptus\eucalyptus20140303.xls" TargetMode="External"/><Relationship Id="rId25" Type="http://schemas.openxmlformats.org/officeDocument/2006/relationships/hyperlink" Target="file:///\\project\safe\4C\4C_docu\dokumente\species_parameter\Eucalyptus\eucalyptus20140503-1.xls" TargetMode="External"/><Relationship Id="rId33" Type="http://schemas.openxmlformats.org/officeDocument/2006/relationships/hyperlink" Target="file:///\\project\safe\4C\4C_docu\dokumente\species_parameter\Eucalyptus\eucalyptus20140503-1.xls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file:///\\project\safe\4C\4C_docu\dokumente\species_parameter\Eucalyptus\eucalyptus20140303.xls" TargetMode="External"/><Relationship Id="rId20" Type="http://schemas.openxmlformats.org/officeDocument/2006/relationships/hyperlink" Target="file:///\\project\safe\4C\4C_docu\dokumente\species_parameter\Eucalyptus\eucalyptus20140503-2.xls" TargetMode="External"/><Relationship Id="rId29" Type="http://schemas.openxmlformats.org/officeDocument/2006/relationships/hyperlink" Target="file:///\\project\safe\4C\4C_docu\dokumente\species_parameter\Eucalyptus\eucalyptus20140503-1.xl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\\project\safe\4C\4C_docu\dokumente\species_parameter\Eucalyptus\eucalyptus20140303.xls" TargetMode="External"/><Relationship Id="rId24" Type="http://schemas.openxmlformats.org/officeDocument/2006/relationships/hyperlink" Target="file:///\\project\safe\4C\4C_docu\dokumente\species_parameter\Eucalyptus\eucalyptus20140303.xls" TargetMode="External"/><Relationship Id="rId32" Type="http://schemas.openxmlformats.org/officeDocument/2006/relationships/hyperlink" Target="file:///\\project\safe\4C\4C_docu\dokumente\species_parameter\Eucalyptus\eucalyptus20140503-1.xls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\\project\safe\4C\4C_docu\dokumente\species_parameter\Eucalyptus\eucalyptus20140303.xls" TargetMode="External"/><Relationship Id="rId23" Type="http://schemas.openxmlformats.org/officeDocument/2006/relationships/hyperlink" Target="file:///\\project\safe\4C\4C_docu\dokumente\species_parameter\Eucalyptus\eucalyptus20140303.xls" TargetMode="External"/><Relationship Id="rId28" Type="http://schemas.openxmlformats.org/officeDocument/2006/relationships/hyperlink" Target="file:///\\project\safe\4C\4C_docu\dokumente\species_parameter\Eucalyptus\eucalyptus20140503-1.xls" TargetMode="External"/><Relationship Id="rId36" Type="http://schemas.openxmlformats.org/officeDocument/2006/relationships/footer" Target="footer1.xml"/><Relationship Id="rId10" Type="http://schemas.openxmlformats.org/officeDocument/2006/relationships/hyperlink" Target="file:///\\project\safe\4C\4C_docu\dokumente\species_parameter\Eucalyptus\eucalyptus20140503-2.xls" TargetMode="External"/><Relationship Id="rId19" Type="http://schemas.openxmlformats.org/officeDocument/2006/relationships/hyperlink" Target="file:///\\project\safe\4C\4C_docu\dokumente\species_parameter\Eucalyptus\eucalyptus20140303.xls" TargetMode="External"/><Relationship Id="rId31" Type="http://schemas.openxmlformats.org/officeDocument/2006/relationships/hyperlink" Target="file:///\\project\safe\4C\4C_docu\dokumente\species_parameter\Eucalyptus\eucalyptus20140503-1.xls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project\safe\4C\4C_docu\dokumente\species_parameter\Eucalyptus\eucalyptus20140303.xls" TargetMode="External"/><Relationship Id="rId14" Type="http://schemas.openxmlformats.org/officeDocument/2006/relationships/hyperlink" Target="file:///\\project\safe\4C\4C_docu\dokumente\species_parameter\Eucalyptus\eucalyptus20140303.xls" TargetMode="External"/><Relationship Id="rId22" Type="http://schemas.openxmlformats.org/officeDocument/2006/relationships/hyperlink" Target="file:///\\project\safe\4C\4C_docu\dokumente\species_parameter\Eucalyptus\eucalyptus20140503-2.xls" TargetMode="External"/><Relationship Id="rId27" Type="http://schemas.openxmlformats.org/officeDocument/2006/relationships/hyperlink" Target="file:///\\project\safe\4C\4C_docu\dokumente\species_parameter\Eucalyptus\eucalyptus20140503-1.xls" TargetMode="External"/><Relationship Id="rId30" Type="http://schemas.openxmlformats.org/officeDocument/2006/relationships/hyperlink" Target="file:///\\project\safe\4C\4C_docu\dokumente\species_parameter\Eucalyptus\eucalyptus20140503-1.xls" TargetMode="External"/><Relationship Id="rId35" Type="http://schemas.openxmlformats.org/officeDocument/2006/relationships/header" Target="header1.xml"/><Relationship Id="rId8" Type="http://schemas.openxmlformats.org/officeDocument/2006/relationships/hyperlink" Target="file:///\\project\safe\4C\4C_docu\dokumente\species_parameter\Eucalyptus\eucalyptus20140303.xls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8906</Words>
  <Characters>56112</Characters>
  <Application>Microsoft Office Word</Application>
  <DocSecurity>0</DocSecurity>
  <Lines>467</Lines>
  <Paragraphs>129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ANMERKUNGEN ZUR PARAMETRISIERUNG VON 4C - ROBINIE  STAND: 2008</vt:lpstr>
    </vt:vector>
  </TitlesOfParts>
  <Company>Microsoft</Company>
  <LinksUpToDate>false</LinksUpToDate>
  <CharactersWithSpaces>64889</CharactersWithSpaces>
  <SharedDoc>false</SharedDoc>
  <HLinks>
    <vt:vector size="156" baseType="variant">
      <vt:variant>
        <vt:i4>6619182</vt:i4>
      </vt:variant>
      <vt:variant>
        <vt:i4>150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5373955</vt:i4>
      </vt:variant>
      <vt:variant>
        <vt:i4>144</vt:i4>
      </vt:variant>
      <vt:variant>
        <vt:i4>0</vt:i4>
      </vt:variant>
      <vt:variant>
        <vt:i4>5</vt:i4>
      </vt:variant>
      <vt:variant>
        <vt:lpwstr>eucalyptus20140503-1.xls</vt:lpwstr>
      </vt:variant>
      <vt:variant>
        <vt:lpwstr/>
      </vt:variant>
      <vt:variant>
        <vt:i4>5373955</vt:i4>
      </vt:variant>
      <vt:variant>
        <vt:i4>138</vt:i4>
      </vt:variant>
      <vt:variant>
        <vt:i4>0</vt:i4>
      </vt:variant>
      <vt:variant>
        <vt:i4>5</vt:i4>
      </vt:variant>
      <vt:variant>
        <vt:lpwstr>eucalyptus20140503-1.xls</vt:lpwstr>
      </vt:variant>
      <vt:variant>
        <vt:lpwstr/>
      </vt:variant>
      <vt:variant>
        <vt:i4>5373955</vt:i4>
      </vt:variant>
      <vt:variant>
        <vt:i4>132</vt:i4>
      </vt:variant>
      <vt:variant>
        <vt:i4>0</vt:i4>
      </vt:variant>
      <vt:variant>
        <vt:i4>5</vt:i4>
      </vt:variant>
      <vt:variant>
        <vt:lpwstr>eucalyptus20140503-1.xls</vt:lpwstr>
      </vt:variant>
      <vt:variant>
        <vt:lpwstr/>
      </vt:variant>
      <vt:variant>
        <vt:i4>5373955</vt:i4>
      </vt:variant>
      <vt:variant>
        <vt:i4>126</vt:i4>
      </vt:variant>
      <vt:variant>
        <vt:i4>0</vt:i4>
      </vt:variant>
      <vt:variant>
        <vt:i4>5</vt:i4>
      </vt:variant>
      <vt:variant>
        <vt:lpwstr>eucalyptus20140503-1.xls</vt:lpwstr>
      </vt:variant>
      <vt:variant>
        <vt:lpwstr/>
      </vt:variant>
      <vt:variant>
        <vt:i4>5373955</vt:i4>
      </vt:variant>
      <vt:variant>
        <vt:i4>120</vt:i4>
      </vt:variant>
      <vt:variant>
        <vt:i4>0</vt:i4>
      </vt:variant>
      <vt:variant>
        <vt:i4>5</vt:i4>
      </vt:variant>
      <vt:variant>
        <vt:lpwstr>eucalyptus20140503-1.xls</vt:lpwstr>
      </vt:variant>
      <vt:variant>
        <vt:lpwstr/>
      </vt:variant>
      <vt:variant>
        <vt:i4>5373955</vt:i4>
      </vt:variant>
      <vt:variant>
        <vt:i4>114</vt:i4>
      </vt:variant>
      <vt:variant>
        <vt:i4>0</vt:i4>
      </vt:variant>
      <vt:variant>
        <vt:i4>5</vt:i4>
      </vt:variant>
      <vt:variant>
        <vt:lpwstr>eucalyptus20140503-1.xls</vt:lpwstr>
      </vt:variant>
      <vt:variant>
        <vt:lpwstr/>
      </vt:variant>
      <vt:variant>
        <vt:i4>5373955</vt:i4>
      </vt:variant>
      <vt:variant>
        <vt:i4>108</vt:i4>
      </vt:variant>
      <vt:variant>
        <vt:i4>0</vt:i4>
      </vt:variant>
      <vt:variant>
        <vt:i4>5</vt:i4>
      </vt:variant>
      <vt:variant>
        <vt:lpwstr>eucalyptus20140503-1.xls</vt:lpwstr>
      </vt:variant>
      <vt:variant>
        <vt:lpwstr/>
      </vt:variant>
      <vt:variant>
        <vt:i4>5373955</vt:i4>
      </vt:variant>
      <vt:variant>
        <vt:i4>102</vt:i4>
      </vt:variant>
      <vt:variant>
        <vt:i4>0</vt:i4>
      </vt:variant>
      <vt:variant>
        <vt:i4>5</vt:i4>
      </vt:variant>
      <vt:variant>
        <vt:lpwstr>eucalyptus20140503-1.xls</vt:lpwstr>
      </vt:variant>
      <vt:variant>
        <vt:lpwstr/>
      </vt:variant>
      <vt:variant>
        <vt:i4>5373955</vt:i4>
      </vt:variant>
      <vt:variant>
        <vt:i4>96</vt:i4>
      </vt:variant>
      <vt:variant>
        <vt:i4>0</vt:i4>
      </vt:variant>
      <vt:variant>
        <vt:i4>5</vt:i4>
      </vt:variant>
      <vt:variant>
        <vt:lpwstr>eucalyptus20140503-1.xls</vt:lpwstr>
      </vt:variant>
      <vt:variant>
        <vt:lpwstr/>
      </vt:variant>
      <vt:variant>
        <vt:i4>6619182</vt:i4>
      </vt:variant>
      <vt:variant>
        <vt:i4>90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6619182</vt:i4>
      </vt:variant>
      <vt:variant>
        <vt:i4>81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eucalyptus20140503-2.xls</vt:lpwstr>
      </vt:variant>
      <vt:variant>
        <vt:lpwstr/>
      </vt:variant>
      <vt:variant>
        <vt:i4>5308419</vt:i4>
      </vt:variant>
      <vt:variant>
        <vt:i4>69</vt:i4>
      </vt:variant>
      <vt:variant>
        <vt:i4>0</vt:i4>
      </vt:variant>
      <vt:variant>
        <vt:i4>5</vt:i4>
      </vt:variant>
      <vt:variant>
        <vt:lpwstr>eucalyptus20140503-2.xls</vt:lpwstr>
      </vt:variant>
      <vt:variant>
        <vt:lpwstr/>
      </vt:variant>
      <vt:variant>
        <vt:i4>6619182</vt:i4>
      </vt:variant>
      <vt:variant>
        <vt:i4>63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6619182</vt:i4>
      </vt:variant>
      <vt:variant>
        <vt:i4>57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6619182</vt:i4>
      </vt:variant>
      <vt:variant>
        <vt:i4>51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6619182</vt:i4>
      </vt:variant>
      <vt:variant>
        <vt:i4>45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6619182</vt:i4>
      </vt:variant>
      <vt:variant>
        <vt:i4>36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6619182</vt:i4>
      </vt:variant>
      <vt:variant>
        <vt:i4>30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6619182</vt:i4>
      </vt:variant>
      <vt:variant>
        <vt:i4>24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6619182</vt:i4>
      </vt:variant>
      <vt:variant>
        <vt:i4>21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6619182</vt:i4>
      </vt:variant>
      <vt:variant>
        <vt:i4>15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5308419</vt:i4>
      </vt:variant>
      <vt:variant>
        <vt:i4>9</vt:i4>
      </vt:variant>
      <vt:variant>
        <vt:i4>0</vt:i4>
      </vt:variant>
      <vt:variant>
        <vt:i4>5</vt:i4>
      </vt:variant>
      <vt:variant>
        <vt:lpwstr>eucalyptus20140503-2.xls</vt:lpwstr>
      </vt:variant>
      <vt:variant>
        <vt:lpwstr/>
      </vt:variant>
      <vt:variant>
        <vt:i4>6619182</vt:i4>
      </vt:variant>
      <vt:variant>
        <vt:i4>3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  <vt:variant>
        <vt:i4>6619182</vt:i4>
      </vt:variant>
      <vt:variant>
        <vt:i4>0</vt:i4>
      </vt:variant>
      <vt:variant>
        <vt:i4>0</vt:i4>
      </vt:variant>
      <vt:variant>
        <vt:i4>5</vt:i4>
      </vt:variant>
      <vt:variant>
        <vt:lpwstr>eucalyptus20140303.xls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ANMERKUNGEN ZUR PARAMETRISIERUNG VON 4C - ROBINIE  STAND: 2008</dc:title>
  <dc:creator>lasch</dc:creator>
  <cp:lastModifiedBy>Petra Lasch</cp:lastModifiedBy>
  <cp:revision>2</cp:revision>
  <cp:lastPrinted>2008-11-10T11:57:00Z</cp:lastPrinted>
  <dcterms:created xsi:type="dcterms:W3CDTF">2019-06-11T09:22:00Z</dcterms:created>
  <dcterms:modified xsi:type="dcterms:W3CDTF">2019-06-11T09:22:00Z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N.InstantFormat">
    <vt:lpwstr>&lt;ENInstantFormat&gt;&lt;Enabled&gt;0&lt;/Enabled&gt;&lt;ScanUnformatted&gt;1&lt;/ScanUnformatted&gt;&lt;ScanChanges&gt;1&lt;/ScanChanges&gt;&lt;/ENInstantFormat&gt;</vt:lpwstr>
  </property>
</Properties>
</file>