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B5B" w:rsidRDefault="004B7B5B">
      <w:pPr>
        <w:pStyle w:val="berschrift1"/>
        <w:rPr>
          <w:color w:val="FF0000"/>
          <w:sz w:val="28"/>
        </w:rPr>
      </w:pPr>
      <w:bookmarkStart w:id="0" w:name="_Ref504549785"/>
      <w:bookmarkStart w:id="1" w:name="_GoBack"/>
      <w:bookmarkEnd w:id="1"/>
      <w:r>
        <w:t xml:space="preserve">Anmerkungen zur Parametrisierung von 4C - Robinie  </w:t>
      </w:r>
      <w:r>
        <w:rPr>
          <w:sz w:val="28"/>
        </w:rPr>
        <w:t xml:space="preserve">Stand: </w:t>
      </w:r>
      <w:r>
        <w:rPr>
          <w:color w:val="FF0000"/>
          <w:sz w:val="28"/>
        </w:rPr>
        <w:t>2008</w:t>
      </w:r>
    </w:p>
    <w:p w:rsidR="003E7485" w:rsidRDefault="003E7485" w:rsidP="00C4223F">
      <w:pPr>
        <w:rPr>
          <w:i/>
          <w:lang w:val="de-DE" w:eastAsia="de-DE"/>
        </w:rPr>
      </w:pPr>
      <w:r>
        <w:rPr>
          <w:i/>
          <w:lang w:val="de-DE" w:eastAsia="de-DE"/>
        </w:rPr>
        <w:t>Autoren: Sylvia Engler, P.Lasch, J. Rock, F. Suckow</w:t>
      </w:r>
    </w:p>
    <w:p w:rsidR="00C4223F" w:rsidRPr="00C4223F" w:rsidRDefault="00C4223F" w:rsidP="00C4223F">
      <w:pPr>
        <w:rPr>
          <w:lang w:val="de-DE" w:eastAsia="de-DE"/>
        </w:rPr>
      </w:pPr>
      <w:r w:rsidRPr="00C4223F">
        <w:rPr>
          <w:i/>
          <w:lang w:val="de-DE" w:eastAsia="de-DE"/>
        </w:rPr>
        <w:t xml:space="preserve">Letzte Änderung: </w:t>
      </w:r>
      <w:r w:rsidR="009273F8">
        <w:rPr>
          <w:lang w:val="de-DE" w:eastAsia="de-DE"/>
        </w:rPr>
        <w:t xml:space="preserve">   </w:t>
      </w:r>
      <w:r w:rsidR="009273F8" w:rsidRPr="0006760D">
        <w:rPr>
          <w:highlight w:val="green"/>
          <w:lang w:val="de-DE" w:eastAsia="de-DE"/>
        </w:rPr>
        <w:fldChar w:fldCharType="begin"/>
      </w:r>
      <w:r w:rsidR="009273F8" w:rsidRPr="0006760D">
        <w:rPr>
          <w:highlight w:val="green"/>
          <w:lang w:val="de-DE" w:eastAsia="de-DE"/>
        </w:rPr>
        <w:instrText xml:space="preserve"> SAVEDATE  \@ "dd.MM.yyyy HH:mm"  \* MERGEFORMAT </w:instrText>
      </w:r>
      <w:r w:rsidR="009273F8" w:rsidRPr="0006760D">
        <w:rPr>
          <w:highlight w:val="green"/>
          <w:lang w:val="de-DE" w:eastAsia="de-DE"/>
        </w:rPr>
        <w:fldChar w:fldCharType="separate"/>
      </w:r>
      <w:r w:rsidR="008016C3">
        <w:rPr>
          <w:noProof/>
          <w:highlight w:val="green"/>
          <w:lang w:val="de-DE" w:eastAsia="de-DE"/>
        </w:rPr>
        <w:t>18.01.2012 10:17</w:t>
      </w:r>
      <w:r w:rsidR="009273F8" w:rsidRPr="0006760D">
        <w:rPr>
          <w:highlight w:val="green"/>
          <w:lang w:val="de-DE" w:eastAsia="de-DE"/>
        </w:rPr>
        <w:fldChar w:fldCharType="end"/>
      </w:r>
      <w:r w:rsidR="009273F8">
        <w:rPr>
          <w:i/>
          <w:lang w:val="de-DE" w:eastAsia="de-DE"/>
        </w:rPr>
        <w:t xml:space="preserve">  </w:t>
      </w:r>
    </w:p>
    <w:p w:rsidR="00C4223F" w:rsidRPr="00BA2356" w:rsidRDefault="00C4223F">
      <w:pPr>
        <w:rPr>
          <w:lang w:val="de-DE"/>
        </w:rPr>
      </w:pPr>
    </w:p>
    <w:p w:rsidR="004B7B5B" w:rsidRPr="00BA2356" w:rsidRDefault="004B7B5B">
      <w:pPr>
        <w:rPr>
          <w:lang w:val="de-DE"/>
        </w:rPr>
      </w:pPr>
      <w:r w:rsidRPr="00BA2356">
        <w:rPr>
          <w:lang w:val="de-DE"/>
        </w:rPr>
        <w:t xml:space="preserve">Tabelle: </w:t>
      </w:r>
      <w:bookmarkEnd w:id="0"/>
      <w:r w:rsidRPr="00BA2356">
        <w:rPr>
          <w:lang w:val="de-DE"/>
        </w:rPr>
        <w:t xml:space="preserve"> Spezies-spezifische Parameter</w:t>
      </w:r>
      <w:r w:rsidR="00171699" w:rsidRPr="00BA2356">
        <w:rPr>
          <w:lang w:val="de-DE"/>
        </w:rPr>
        <w:t xml:space="preserve"> </w:t>
      </w:r>
    </w:p>
    <w:tbl>
      <w:tblPr>
        <w:tblW w:w="16275" w:type="dxa"/>
        <w:tblInd w:w="-5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900"/>
        <w:gridCol w:w="1080"/>
        <w:gridCol w:w="1260"/>
        <w:gridCol w:w="1634"/>
        <w:gridCol w:w="3401"/>
        <w:gridCol w:w="2520"/>
        <w:gridCol w:w="2340"/>
        <w:gridCol w:w="3140"/>
      </w:tblGrid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tblHeader/>
        </w:trPr>
        <w:tc>
          <w:tcPr>
            <w:tcW w:w="900" w:type="dxa"/>
          </w:tcPr>
          <w:p w:rsidR="004B7B5B" w:rsidRDefault="004B7B5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Variablen-kürzel</w:t>
            </w:r>
          </w:p>
        </w:tc>
        <w:tc>
          <w:tcPr>
            <w:tcW w:w="1080" w:type="dxa"/>
          </w:tcPr>
          <w:p w:rsidR="004B7B5B" w:rsidRDefault="004B7B5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Variablen-name im Programm</w:t>
            </w:r>
          </w:p>
        </w:tc>
        <w:tc>
          <w:tcPr>
            <w:tcW w:w="1260" w:type="dxa"/>
          </w:tcPr>
          <w:p w:rsidR="004B7B5B" w:rsidRDefault="004B7B5B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Einheit</w:t>
            </w: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Pr="008016C3" w:rsidRDefault="004B7B5B" w:rsidP="00F625BF">
            <w:pPr>
              <w:spacing w:line="360" w:lineRule="auto"/>
              <w:jc w:val="center"/>
              <w:rPr>
                <w:b/>
                <w:lang w:val="de-DE"/>
              </w:rPr>
            </w:pPr>
            <w:r w:rsidRPr="008016C3">
              <w:rPr>
                <w:b/>
                <w:lang w:val="de-DE"/>
              </w:rPr>
              <w:t>Parameterwert für Robinie (Robinia pseudoacacia)</w:t>
            </w:r>
          </w:p>
          <w:p w:rsidR="004B7B5B" w:rsidRPr="008016C3" w:rsidRDefault="004B7B5B" w:rsidP="00F625BF">
            <w:pPr>
              <w:spacing w:line="36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401" w:type="dxa"/>
          </w:tcPr>
          <w:p w:rsidR="004B7B5B" w:rsidRPr="00BA2356" w:rsidRDefault="004B7B5B" w:rsidP="00F625BF">
            <w:pPr>
              <w:spacing w:line="360" w:lineRule="auto"/>
              <w:jc w:val="center"/>
              <w:rPr>
                <w:b/>
                <w:lang w:val="de-DE"/>
              </w:rPr>
            </w:pPr>
            <w:r w:rsidRPr="00BA2356">
              <w:rPr>
                <w:b/>
                <w:lang w:val="de-DE"/>
              </w:rPr>
              <w:t>Erläuterungen zum Parameter und den zur Bestimmung benötigten Datensätzen</w:t>
            </w:r>
          </w:p>
        </w:tc>
        <w:tc>
          <w:tcPr>
            <w:tcW w:w="2520" w:type="dxa"/>
          </w:tcPr>
          <w:p w:rsidR="004B7B5B" w:rsidRPr="00BA2356" w:rsidRDefault="004B7B5B" w:rsidP="00F625BF">
            <w:pPr>
              <w:spacing w:line="360" w:lineRule="auto"/>
              <w:jc w:val="center"/>
              <w:rPr>
                <w:b/>
                <w:lang w:val="de-DE"/>
              </w:rPr>
            </w:pPr>
            <w:r w:rsidRPr="00BA2356">
              <w:rPr>
                <w:b/>
                <w:lang w:val="de-DE"/>
              </w:rPr>
              <w:t>Verweise zur detaillierteren Beschreibung und evtl. schon vorhandenen Datensätzen</w:t>
            </w:r>
          </w:p>
        </w:tc>
        <w:tc>
          <w:tcPr>
            <w:tcW w:w="2340" w:type="dxa"/>
          </w:tcPr>
          <w:p w:rsidR="004B7B5B" w:rsidRPr="00BA2356" w:rsidRDefault="004B7B5B" w:rsidP="00F625BF">
            <w:pPr>
              <w:spacing w:line="360" w:lineRule="auto"/>
              <w:jc w:val="center"/>
              <w:rPr>
                <w:b/>
                <w:lang w:val="de-DE"/>
              </w:rPr>
            </w:pPr>
            <w:r w:rsidRPr="00BA2356">
              <w:rPr>
                <w:b/>
                <w:lang w:val="de-DE"/>
              </w:rPr>
              <w:t>Quellen, aus denen die Paramenterwerte entnommen oder bestimmt wurden</w:t>
            </w:r>
          </w:p>
          <w:p w:rsidR="004B7B5B" w:rsidRPr="00BA2356" w:rsidRDefault="004B7B5B" w:rsidP="00F625BF">
            <w:pPr>
              <w:spacing w:line="36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140" w:type="dxa"/>
          </w:tcPr>
          <w:p w:rsidR="004B7B5B" w:rsidRPr="00BA2356" w:rsidRDefault="004B7B5B" w:rsidP="00F625BF">
            <w:pPr>
              <w:spacing w:line="360" w:lineRule="auto"/>
              <w:jc w:val="center"/>
              <w:rPr>
                <w:lang w:val="de-DE"/>
              </w:rPr>
            </w:pPr>
            <w:r w:rsidRPr="00BA2356">
              <w:rPr>
                <w:b/>
                <w:lang w:val="de-DE"/>
              </w:rPr>
              <w:t xml:space="preserve">Weitere Quellen bzw.  noch nicht verarbeitete Informationen </w:t>
            </w:r>
            <w:r w:rsidRPr="00BA2356">
              <w:rPr>
                <w:lang w:val="de-DE"/>
              </w:rPr>
              <w:t>(Hinweise</w:t>
            </w:r>
            <w:r w:rsidR="00F625BF" w:rsidRPr="00BA2356">
              <w:rPr>
                <w:lang w:val="de-DE"/>
              </w:rPr>
              <w:t xml:space="preserve">: </w:t>
            </w:r>
          </w:p>
          <w:p w:rsidR="004B7B5B" w:rsidRDefault="00F625BF" w:rsidP="00F625BF">
            <w:pPr>
              <w:spacing w:line="360" w:lineRule="auto"/>
              <w:jc w:val="center"/>
              <w:rPr>
                <w:b/>
              </w:rPr>
            </w:pPr>
            <w:r w:rsidRPr="00F625BF">
              <w:rPr>
                <w:color w:val="008000"/>
                <w:lang w:val="de-DE"/>
              </w:rPr>
              <w:t>i</w:t>
            </w:r>
            <w:r w:rsidR="004B7B5B" w:rsidRPr="00F625BF">
              <w:rPr>
                <w:color w:val="008000"/>
                <w:lang w:val="de-DE"/>
              </w:rPr>
              <w:t>n grün</w:t>
            </w:r>
            <w:r w:rsidRPr="00F625BF">
              <w:rPr>
                <w:color w:val="008000"/>
                <w:lang w:val="de-DE"/>
              </w:rPr>
              <w:t xml:space="preserve"> - </w:t>
            </w:r>
            <w:r w:rsidR="004B7B5B" w:rsidRPr="00F625BF">
              <w:rPr>
                <w:color w:val="008000"/>
                <w:lang w:val="de-DE"/>
              </w:rPr>
              <w:t>Hinweise aus der Literatur incl. Birkenrecherche</w:t>
            </w:r>
            <w:r>
              <w:t>)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>a</w:t>
            </w:r>
            <w:r>
              <w:rPr>
                <w:color w:val="FF0000"/>
                <w:vertAlign w:val="subscript"/>
                <w:lang w:val="en-GB"/>
              </w:rPr>
              <w:t xml:space="preserve">max </w:t>
            </w: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  <w:lang w:val="en-GB"/>
              </w:rPr>
            </w:pPr>
            <w:r>
              <w:rPr>
                <w:color w:val="FF0000"/>
                <w:lang w:val="en-GB"/>
              </w:rPr>
              <w:t>max_age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[Jahre]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200</w:t>
            </w:r>
          </w:p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maximales Baumalter für Baumindividuen unter optimalen Bedingungen</w:t>
            </w:r>
          </w:p>
        </w:tc>
        <w:tc>
          <w:tcPr>
            <w:tcW w:w="252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Details: Abschn., für viele Baumarten schon vorhanden, siehe Abschn.</w:t>
            </w:r>
          </w:p>
        </w:tc>
        <w:tc>
          <w:tcPr>
            <w:tcW w:w="2340" w:type="dxa"/>
          </w:tcPr>
          <w:p w:rsidR="004B7B5B" w:rsidRDefault="004B7B5B" w:rsidP="00F625BF">
            <w:pPr>
              <w:tabs>
                <w:tab w:val="left" w:pos="621"/>
              </w:tabs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Beyse, Dr. R.</w:t>
            </w:r>
          </w:p>
          <w:p w:rsidR="004B7B5B" w:rsidRDefault="004B7B5B" w:rsidP="00F625BF">
            <w:pPr>
              <w:tabs>
                <w:tab w:val="left" w:pos="621"/>
              </w:tabs>
              <w:spacing w:before="120" w:after="120"/>
              <w:rPr>
                <w:lang w:val="de-DE"/>
              </w:rPr>
            </w:pPr>
            <w:r>
              <w:rPr>
                <w:color w:val="0000FF"/>
                <w:lang w:val="de-DE"/>
              </w:rPr>
              <w:t>(2003) Art. 75</w:t>
            </w:r>
          </w:p>
        </w:tc>
        <w:tc>
          <w:tcPr>
            <w:tcW w:w="3140" w:type="dxa"/>
          </w:tcPr>
          <w:p w:rsidR="004B7B5B" w:rsidRPr="008016C3" w:rsidRDefault="00F05C10" w:rsidP="00F05C10">
            <w:pPr>
              <w:tabs>
                <w:tab w:val="left" w:pos="489"/>
              </w:tabs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Angaben schwanken zw. ca. 90 und 220 Jahren</w:t>
            </w:r>
          </w:p>
          <w:p w:rsidR="00F05C10" w:rsidRPr="00F05C10" w:rsidRDefault="00F05C10" w:rsidP="00F05C10">
            <w:pPr>
              <w:tabs>
                <w:tab w:val="left" w:pos="489"/>
              </w:tabs>
              <w:spacing w:before="120" w:after="120"/>
              <w:rPr>
                <w:color w:val="008000"/>
                <w:sz w:val="20"/>
                <w:szCs w:val="20"/>
                <w:highlight w:val="yellow"/>
              </w:rPr>
            </w:pPr>
            <w:r w:rsidRPr="00372F73">
              <w:rPr>
                <w:color w:val="7030A0"/>
                <w:sz w:val="20"/>
                <w:szCs w:val="20"/>
              </w:rPr>
              <w:t>200 = Einzelbaum</w:t>
            </w:r>
          </w:p>
        </w:tc>
      </w:tr>
      <w:tr w:rsidR="00F625BF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625BF" w:rsidRDefault="00F625BF">
            <w:pPr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:rsidR="00F625BF" w:rsidRPr="00F625BF" w:rsidRDefault="00F625BF">
            <w:pPr>
              <w:spacing w:before="120" w:after="120" w:line="360" w:lineRule="auto"/>
              <w:jc w:val="center"/>
            </w:pPr>
            <w:r w:rsidRPr="00F625BF">
              <w:t>yrec</w:t>
            </w:r>
          </w:p>
        </w:tc>
        <w:tc>
          <w:tcPr>
            <w:tcW w:w="1260" w:type="dxa"/>
          </w:tcPr>
          <w:p w:rsidR="00F625BF" w:rsidRDefault="00F625BF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GB"/>
              </w:rPr>
              <w:t>[Jahre]</w:t>
            </w: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F625BF" w:rsidRDefault="00C466D7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3401" w:type="dxa"/>
          </w:tcPr>
          <w:p w:rsidR="00F625BF" w:rsidRPr="00F625BF" w:rsidRDefault="00F625BF" w:rsidP="00F625BF">
            <w:pPr>
              <w:spacing w:before="120" w:after="120" w:line="360" w:lineRule="auto"/>
              <w:rPr>
                <w:lang w:val="de-DE"/>
              </w:rPr>
            </w:pPr>
            <w:r w:rsidRPr="00F625BF">
              <w:rPr>
                <w:lang w:val="de-DE"/>
              </w:rPr>
              <w:t>stress recovery time</w:t>
            </w:r>
          </w:p>
        </w:tc>
        <w:tc>
          <w:tcPr>
            <w:tcW w:w="2520" w:type="dxa"/>
          </w:tcPr>
          <w:p w:rsidR="00F625BF" w:rsidRPr="00747E00" w:rsidRDefault="00F625BF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40" w:type="dxa"/>
          </w:tcPr>
          <w:p w:rsidR="00F625BF" w:rsidRDefault="00F625BF" w:rsidP="00F625BF">
            <w:pPr>
              <w:spacing w:before="120" w:after="120"/>
            </w:pPr>
          </w:p>
        </w:tc>
        <w:tc>
          <w:tcPr>
            <w:tcW w:w="3140" w:type="dxa"/>
          </w:tcPr>
          <w:p w:rsidR="00F625BF" w:rsidRDefault="00F625BF" w:rsidP="00F625BF">
            <w:pPr>
              <w:spacing w:before="120" w:after="120" w:line="360" w:lineRule="auto"/>
              <w:ind w:left="2067" w:hanging="2067"/>
            </w:pPr>
          </w:p>
        </w:tc>
      </w:tr>
      <w:tr w:rsidR="004B7B5B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</w:t>
            </w:r>
            <w:r>
              <w:rPr>
                <w:color w:val="FF0000"/>
                <w:vertAlign w:val="subscript"/>
              </w:rPr>
              <w:t>st</w:t>
            </w: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stol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2</w:t>
            </w: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Schattentoleranz, sehr gross = 5, bis sehr gering =1</w:t>
            </w:r>
          </w:p>
        </w:tc>
        <w:tc>
          <w:tcPr>
            <w:tcW w:w="252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Details: Abschn., für viele Baumarten schon vorhanden, siehe Abschn.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/>
            </w:pPr>
            <w:r>
              <w:t>Ellenberg 1996</w:t>
            </w:r>
          </w:p>
          <w:p w:rsidR="004B7B5B" w:rsidRDefault="004B7B5B" w:rsidP="00F625BF">
            <w:pPr>
              <w:spacing w:before="120" w:after="120"/>
            </w:pPr>
            <w:r>
              <w:t>(5=Halbschattenpflanze)</w:t>
            </w:r>
          </w:p>
        </w:tc>
        <w:tc>
          <w:tcPr>
            <w:tcW w:w="3140" w:type="dxa"/>
          </w:tcPr>
          <w:p w:rsidR="004B7B5B" w:rsidRPr="008016C3" w:rsidRDefault="00F05C10" w:rsidP="00177514">
            <w:pPr>
              <w:spacing w:before="120" w:after="120"/>
              <w:ind w:left="2067" w:hanging="2067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In jungen Jahren</w:t>
            </w:r>
            <w:r w:rsidR="004864DF" w:rsidRPr="008016C3">
              <w:rPr>
                <w:color w:val="7030A0"/>
                <w:sz w:val="20"/>
                <w:szCs w:val="20"/>
                <w:lang w:val="de-DE"/>
              </w:rPr>
              <w:t xml:space="preserve"> </w:t>
            </w:r>
            <w:r w:rsidRPr="008016C3">
              <w:rPr>
                <w:color w:val="7030A0"/>
                <w:sz w:val="20"/>
                <w:szCs w:val="20"/>
                <w:lang w:val="de-DE"/>
              </w:rPr>
              <w:t>Sch</w:t>
            </w:r>
            <w:r w:rsidR="00177514" w:rsidRPr="008016C3">
              <w:rPr>
                <w:color w:val="7030A0"/>
                <w:sz w:val="20"/>
                <w:szCs w:val="20"/>
                <w:lang w:val="de-DE"/>
              </w:rPr>
              <w:t>attentolerant</w:t>
            </w:r>
          </w:p>
          <w:p w:rsidR="00177514" w:rsidRPr="008016C3" w:rsidRDefault="00177514" w:rsidP="00177514">
            <w:pPr>
              <w:spacing w:before="120" w:after="120"/>
              <w:ind w:left="2067" w:hanging="2067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Wird lichtbedürftiger</w:t>
            </w:r>
            <w:r w:rsidR="004864DF" w:rsidRPr="008016C3">
              <w:rPr>
                <w:color w:val="7030A0"/>
                <w:sz w:val="20"/>
                <w:szCs w:val="20"/>
                <w:lang w:val="de-DE"/>
              </w:rPr>
              <w:t xml:space="preserve"> </w:t>
            </w:r>
            <w:r w:rsidRPr="008016C3">
              <w:rPr>
                <w:color w:val="7030A0"/>
                <w:sz w:val="20"/>
                <w:szCs w:val="20"/>
                <w:lang w:val="de-DE"/>
              </w:rPr>
              <w:t>nach 8-10 Jahren</w:t>
            </w:r>
          </w:p>
          <w:p w:rsidR="00F05C10" w:rsidRPr="008016C3" w:rsidRDefault="004864DF" w:rsidP="00C259F4">
            <w:pPr>
              <w:spacing w:before="120" w:after="120"/>
              <w:ind w:left="2067" w:hanging="2067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“</w:t>
            </w:r>
            <w:r w:rsidR="00C259F4" w:rsidRPr="008016C3">
              <w:rPr>
                <w:color w:val="7030A0"/>
                <w:sz w:val="20"/>
                <w:szCs w:val="20"/>
                <w:lang w:val="de-DE"/>
              </w:rPr>
              <w:t>Biologie und Ökologi</w:t>
            </w:r>
            <w:r w:rsidRPr="008016C3">
              <w:rPr>
                <w:color w:val="7030A0"/>
                <w:sz w:val="20"/>
                <w:szCs w:val="20"/>
                <w:lang w:val="de-DE"/>
              </w:rPr>
              <w:t>e der</w:t>
            </w:r>
          </w:p>
          <w:p w:rsidR="00C259F4" w:rsidRPr="008016C3" w:rsidRDefault="00C259F4" w:rsidP="00C259F4">
            <w:pPr>
              <w:spacing w:before="120" w:after="120"/>
              <w:ind w:left="2067" w:hanging="2067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Robinie (Rob. pseudo.)</w:t>
            </w:r>
            <w:r w:rsidR="004864DF" w:rsidRPr="008016C3">
              <w:rPr>
                <w:color w:val="7030A0"/>
                <w:sz w:val="20"/>
                <w:szCs w:val="20"/>
                <w:lang w:val="de-DE"/>
              </w:rPr>
              <w:t xml:space="preserve">” </w:t>
            </w:r>
            <w:r w:rsidRPr="008016C3">
              <w:rPr>
                <w:color w:val="7030A0"/>
                <w:sz w:val="20"/>
                <w:szCs w:val="20"/>
                <w:lang w:val="de-DE"/>
              </w:rPr>
              <w:t xml:space="preserve"> Diplom-</w:t>
            </w:r>
          </w:p>
          <w:p w:rsidR="00C259F4" w:rsidRPr="008016C3" w:rsidRDefault="00C259F4" w:rsidP="00C259F4">
            <w:pPr>
              <w:spacing w:before="120" w:after="120"/>
              <w:ind w:left="2067" w:hanging="2067"/>
              <w:rPr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arbeit von Dengg, C.</w:t>
            </w:r>
          </w:p>
        </w:tc>
      </w:tr>
      <w:tr w:rsidR="004B7B5B" w:rsidRPr="00747E00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pfext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0,46</w:t>
            </w:r>
          </w:p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(0,4-0,7)</w:t>
            </w: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ind w:right="-518" w:firstLine="368"/>
              <w:rPr>
                <w:color w:val="0000FF"/>
                <w:lang w:val="de-DE"/>
              </w:rPr>
            </w:pPr>
            <w:r w:rsidRPr="00747E00">
              <w:rPr>
                <w:lang w:val="de-DE"/>
              </w:rPr>
              <w:t>Lichtextinktionskoeffizient, durchschnittlicher Koeffizient für Lambert-Beer Formel (</w:t>
            </w:r>
            <w:r w:rsidRPr="00747E00">
              <w:rPr>
                <w:color w:val="0000FF"/>
                <w:lang w:val="de-DE"/>
              </w:rPr>
              <w:t>teils modellierte Werte, nicht mit Lambert-Beer Formel berechnet)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Details: Abschn.,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4B7B5B" w:rsidRDefault="004B7B5B" w:rsidP="00F625BF">
            <w:pPr>
              <w:pStyle w:val="Textkrper3"/>
              <w:spacing w:line="240" w:lineRule="auto"/>
              <w:jc w:val="left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Klammerwerte aus Bidini, G./Bartocci, P./ Buratti, C./Fantozzi, F. (2005 Art.60)</w:t>
            </w:r>
          </w:p>
          <w:p w:rsidR="004B7B5B" w:rsidRPr="00747E00" w:rsidRDefault="004B7B5B" w:rsidP="00F625BF">
            <w:pPr>
              <w:spacing w:before="120" w:after="120"/>
              <w:rPr>
                <w:color w:val="008000"/>
                <w:lang w:val="de-DE"/>
              </w:rPr>
            </w:pPr>
            <w:r w:rsidRPr="00747E00">
              <w:rPr>
                <w:color w:val="0000FF"/>
                <w:lang w:val="de-DE"/>
              </w:rPr>
              <w:t>für Pappel, Weide und Eucalyptus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747E00" w:rsidRDefault="004B7B5B">
            <w:pPr>
              <w:spacing w:before="120" w:after="120" w:line="360" w:lineRule="auto"/>
              <w:jc w:val="center"/>
              <w:rPr>
                <w:color w:val="FF0000"/>
                <w:lang w:val="de-DE"/>
              </w:rPr>
            </w:pPr>
          </w:p>
        </w:tc>
        <w:tc>
          <w:tcPr>
            <w:tcW w:w="1080" w:type="dxa"/>
          </w:tcPr>
          <w:p w:rsidR="004B7B5B" w:rsidRPr="00747E00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0" w:type="dxa"/>
          </w:tcPr>
          <w:p w:rsidR="004B7B5B" w:rsidRPr="00747E00" w:rsidRDefault="004B7B5B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Pr="00747E00" w:rsidRDefault="004B7B5B" w:rsidP="00F625BF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  <w:rPr>
                <w:b/>
              </w:rPr>
            </w:pPr>
            <w:r>
              <w:rPr>
                <w:b/>
              </w:rPr>
              <w:t>Physiologische Parameter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 w:line="360" w:lineRule="auto"/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  <w:vertAlign w:val="subscript"/>
              </w:rPr>
            </w:pPr>
            <w:r>
              <w:rPr>
                <w:color w:val="FF0000"/>
              </w:rPr>
              <w:sym w:font="Symbol" w:char="F073"/>
            </w:r>
            <w:r>
              <w:rPr>
                <w:color w:val="FF0000"/>
                <w:vertAlign w:val="subscript"/>
              </w:rPr>
              <w:t>n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sigman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rPr>
                <w:color w:val="000000"/>
              </w:rPr>
              <w:t>[kg N (kg Wurzel TM)</w:t>
            </w:r>
            <w:r>
              <w:rPr>
                <w:color w:val="000000"/>
                <w:vertAlign w:val="superscript"/>
              </w:rPr>
              <w:t xml:space="preserve">-1 </w:t>
            </w:r>
            <w:r>
              <w:rPr>
                <w:color w:val="000000"/>
              </w:rPr>
              <w:t>y</w:t>
            </w:r>
            <w:r>
              <w:rPr>
                <w:color w:val="000000"/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0,176172</w:t>
            </w: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spezifische Aufnahmekapazität von Feinwurzeln für Stickstoff</w:t>
            </w:r>
            <w:r w:rsidR="00F625BF">
              <w:rPr>
                <w:lang w:val="de-DE"/>
              </w:rPr>
              <w:br/>
            </w:r>
            <w:r w:rsidR="00F625BF" w:rsidRPr="00F625BF">
              <w:rPr>
                <w:color w:val="FF0000"/>
                <w:lang w:val="de-DE"/>
              </w:rPr>
              <w:t>sensitiv</w:t>
            </w:r>
          </w:p>
        </w:tc>
        <w:tc>
          <w:tcPr>
            <w:tcW w:w="252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</w:pPr>
            <w:r>
              <w:t>Details: Abschn.,</w:t>
            </w:r>
          </w:p>
        </w:tc>
        <w:tc>
          <w:tcPr>
            <w:tcW w:w="2340" w:type="dxa"/>
            <w:tcBorders>
              <w:bottom w:val="single" w:sz="6" w:space="0" w:color="000000"/>
            </w:tcBorders>
          </w:tcPr>
          <w:p w:rsidR="004B7B5B" w:rsidRPr="00747E00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 w:rsidRPr="00747E00">
              <w:rPr>
                <w:color w:val="0000FF"/>
                <w:lang w:val="de-DE"/>
              </w:rPr>
              <w:t>aus Daten von Dyckman berechnet</w:t>
            </w:r>
          </w:p>
          <w:p w:rsidR="004B7B5B" w:rsidRPr="00747E00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 w:rsidRPr="00747E00">
              <w:rPr>
                <w:color w:val="0000FF"/>
                <w:lang w:val="de-DE"/>
              </w:rPr>
              <w:t>Werte in g N/g TM FW</w:t>
            </w:r>
          </w:p>
          <w:p w:rsidR="004B7B5B" w:rsidRDefault="002F5C5C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</w:t>
            </w:r>
            <w:r w:rsidR="004B7B5B">
              <w:rPr>
                <w:i/>
                <w:iCs/>
                <w:color w:val="0000FF"/>
                <w:lang w:val="de-DE"/>
              </w:rPr>
              <w:t>arametersammlung</w:t>
            </w:r>
            <w:r>
              <w:rPr>
                <w:i/>
                <w:iCs/>
                <w:color w:val="0000FF"/>
                <w:lang w:val="de-DE"/>
              </w:rPr>
              <w:t>_Okt2011</w:t>
            </w:r>
            <w:r w:rsidR="004B7B5B">
              <w:rPr>
                <w:i/>
                <w:iCs/>
                <w:color w:val="0000FF"/>
                <w:lang w:val="de-DE"/>
              </w:rPr>
              <w:t>.xls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sz w:val="20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Blatt: Robdaten</w:t>
            </w:r>
          </w:p>
        </w:tc>
        <w:tc>
          <w:tcPr>
            <w:tcW w:w="3140" w:type="dxa"/>
            <w:tcBorders>
              <w:bottom w:val="single" w:sz="6" w:space="0" w:color="000000"/>
            </w:tcBorders>
          </w:tcPr>
          <w:p w:rsidR="004B7B5B" w:rsidRPr="00372F73" w:rsidRDefault="002D60A6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0,1661538 g N/g WurzelTM für Vegetationsperiode aus Olesniewicz/Thomas berechnet</w:t>
            </w:r>
          </w:p>
          <w:p w:rsidR="004F35BB" w:rsidRPr="00372F73" w:rsidRDefault="004F35BB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Parametersammlung_Okt2011</w:t>
            </w:r>
          </w:p>
          <w:p w:rsidR="004F35BB" w:rsidRPr="004F35BB" w:rsidRDefault="004F35BB" w:rsidP="00F625BF">
            <w:pPr>
              <w:spacing w:before="120" w:after="120" w:line="360" w:lineRule="auto"/>
              <w:rPr>
                <w:color w:val="92D05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sigman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auto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shd w:val="clear" w:color="auto" w:fill="auto"/>
          </w:tcPr>
          <w:p w:rsidR="004B7B5B" w:rsidRPr="00314723" w:rsidRDefault="004B7B5B">
            <w:pPr>
              <w:spacing w:before="120" w:after="120" w:line="360" w:lineRule="auto"/>
              <w:jc w:val="center"/>
            </w:pPr>
            <w:r w:rsidRPr="00314723">
              <w:t>respcoeff</w:t>
            </w:r>
          </w:p>
        </w:tc>
        <w:tc>
          <w:tcPr>
            <w:tcW w:w="1260" w:type="dxa"/>
            <w:shd w:val="clear" w:color="auto" w:fill="auto"/>
          </w:tcPr>
          <w:p w:rsidR="004B7B5B" w:rsidRPr="00314723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314723">
              <w:rPr>
                <w:color w:val="000000"/>
              </w:rPr>
              <w:t>[-]</w:t>
            </w:r>
          </w:p>
        </w:tc>
        <w:tc>
          <w:tcPr>
            <w:tcW w:w="1634" w:type="dxa"/>
            <w:shd w:val="clear" w:color="auto" w:fill="E0E0E0"/>
          </w:tcPr>
          <w:p w:rsidR="004B7B5B" w:rsidRPr="00314723" w:rsidRDefault="00314723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314723">
              <w:rPr>
                <w:color w:val="0000FF"/>
              </w:rPr>
              <w:t>0.5</w:t>
            </w:r>
          </w:p>
        </w:tc>
        <w:tc>
          <w:tcPr>
            <w:tcW w:w="3401" w:type="dxa"/>
            <w:shd w:val="clear" w:color="auto" w:fill="auto"/>
          </w:tcPr>
          <w:p w:rsidR="004B7B5B" w:rsidRPr="00314723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314723">
              <w:rPr>
                <w:lang w:val="de-DE"/>
              </w:rPr>
              <w:t xml:space="preserve">Fraktion der Bruttoproduktion, die von der Pflanze respiriert wird </w:t>
            </w:r>
            <w:r w:rsidRPr="00314723">
              <w:rPr>
                <w:lang w:val="de-DE"/>
              </w:rPr>
              <w:lastRenderedPageBreak/>
              <w:t>(autotrophe Respiration) für Modell in dem feste Fraktion angenommen wird (siehe z.B. Landsberg)</w:t>
            </w:r>
          </w:p>
        </w:tc>
        <w:tc>
          <w:tcPr>
            <w:tcW w:w="2520" w:type="dxa"/>
            <w:shd w:val="clear" w:color="auto" w:fill="auto"/>
          </w:tcPr>
          <w:p w:rsidR="004B7B5B" w:rsidRPr="008016C3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8016C3">
              <w:rPr>
                <w:lang w:val="de-DE"/>
              </w:rPr>
              <w:lastRenderedPageBreak/>
              <w:t>Details: Abschn.,</w:t>
            </w:r>
          </w:p>
          <w:p w:rsidR="00314723" w:rsidRPr="008016C3" w:rsidRDefault="00314723" w:rsidP="00F625BF">
            <w:pPr>
              <w:spacing w:before="120" w:after="120" w:line="360" w:lineRule="auto"/>
              <w:rPr>
                <w:color w:val="FF0000"/>
                <w:lang w:val="de-DE"/>
              </w:rPr>
            </w:pPr>
            <w:r w:rsidRPr="008016C3">
              <w:rPr>
                <w:color w:val="FF0000"/>
                <w:lang w:val="de-DE"/>
              </w:rPr>
              <w:t xml:space="preserve">Übernhame von anderen </w:t>
            </w:r>
            <w:r w:rsidRPr="008016C3">
              <w:rPr>
                <w:color w:val="FF0000"/>
                <w:lang w:val="de-DE"/>
              </w:rPr>
              <w:lastRenderedPageBreak/>
              <w:t>Baumarten</w:t>
            </w:r>
          </w:p>
        </w:tc>
        <w:tc>
          <w:tcPr>
            <w:tcW w:w="2340" w:type="dxa"/>
            <w:shd w:val="clear" w:color="auto" w:fill="auto"/>
          </w:tcPr>
          <w:p w:rsidR="004B7B5B" w:rsidRDefault="004B7B5B" w:rsidP="00F625BF">
            <w:pPr>
              <w:spacing w:before="120" w:after="120" w:line="360" w:lineRule="auto"/>
            </w:pPr>
            <w:r w:rsidRPr="00314723">
              <w:lastRenderedPageBreak/>
              <w:t>nach Landsberg</w:t>
            </w:r>
          </w:p>
        </w:tc>
        <w:tc>
          <w:tcPr>
            <w:tcW w:w="3140" w:type="dxa"/>
            <w:shd w:val="clear" w:color="auto" w:fill="auto"/>
          </w:tcPr>
          <w:p w:rsidR="004B7B5B" w:rsidRPr="008016C3" w:rsidRDefault="00116FA1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 xml:space="preserve">0,97 berechnet aus Mittelwerten versch. Klone aus Orlovic, S.S et </w:t>
            </w:r>
            <w:r w:rsidRPr="008016C3">
              <w:rPr>
                <w:color w:val="7030A0"/>
                <w:sz w:val="20"/>
                <w:szCs w:val="20"/>
                <w:lang w:val="de-DE"/>
              </w:rPr>
              <w:lastRenderedPageBreak/>
              <w:t>al(2004)</w:t>
            </w:r>
          </w:p>
          <w:p w:rsidR="00116FA1" w:rsidRPr="008016C3" w:rsidRDefault="00116FA1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0,45 berechnet aus Mittelwerten versch. Klone aus Mebrahtu, T. (1992)</w:t>
            </w:r>
          </w:p>
          <w:p w:rsidR="004F35BB" w:rsidRPr="00372F73" w:rsidRDefault="004F35BB" w:rsidP="004F35BB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Parametersammlung_Okt2011</w:t>
            </w:r>
          </w:p>
          <w:p w:rsidR="004B7B5B" w:rsidRDefault="004F35BB" w:rsidP="004F35BB">
            <w:pPr>
              <w:spacing w:before="120" w:after="120" w:line="360" w:lineRule="auto"/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respcoeff</w:t>
            </w:r>
          </w:p>
        </w:tc>
      </w:tr>
      <w:tr w:rsidR="004B7B5B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prg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0E0E0"/>
          </w:tcPr>
          <w:p w:rsidR="004B7B5B" w:rsidRDefault="00C466D7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0.25</w:t>
            </w:r>
          </w:p>
        </w:tc>
        <w:tc>
          <w:tcPr>
            <w:tcW w:w="3401" w:type="dxa"/>
          </w:tcPr>
          <w:p w:rsidR="004B7B5B" w:rsidRPr="00F625BF" w:rsidRDefault="004B7B5B" w:rsidP="00F625BF">
            <w:pPr>
              <w:spacing w:before="120" w:after="120" w:line="360" w:lineRule="auto"/>
              <w:rPr>
                <w:color w:val="FF0000"/>
                <w:lang w:val="de-DE"/>
              </w:rPr>
            </w:pPr>
            <w:r w:rsidRPr="00747E00">
              <w:rPr>
                <w:lang w:val="de-DE"/>
              </w:rPr>
              <w:t xml:space="preserve">Fraktion des zum  Wachstum verwendeten Kohlenstoffs, die als Wachstumsrespiration verlorengeht.  = Fraktion des Kohlenstoffs, der als Wachstumsrespiration während des Wachstums verlorengeht (= gC respiriert als Wachstumsrepiration /(gC respiriert als Wachstumsrepiration </w:t>
            </w:r>
            <w:r w:rsidRPr="00747E00">
              <w:rPr>
                <w:lang w:val="de-DE"/>
              </w:rPr>
              <w:lastRenderedPageBreak/>
              <w:t>+ gC in den Produkten des Wachstumsprozesses)</w:t>
            </w:r>
            <w:r w:rsidR="00F625BF">
              <w:rPr>
                <w:lang w:val="de-DE"/>
              </w:rPr>
              <w:br/>
            </w:r>
            <w:r w:rsidR="00F625BF" w:rsidRPr="00F625BF">
              <w:rPr>
                <w:color w:val="FF0000"/>
                <w:lang w:val="de-DE"/>
              </w:rPr>
              <w:t>sensitiv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lastRenderedPageBreak/>
              <w:t>Details: Abschn.,</w:t>
            </w:r>
          </w:p>
          <w:p w:rsidR="00C466D7" w:rsidRDefault="00C466D7" w:rsidP="00F625BF">
            <w:pPr>
              <w:spacing w:before="120" w:after="120" w:line="360" w:lineRule="auto"/>
            </w:pPr>
          </w:p>
          <w:p w:rsidR="00C466D7" w:rsidRPr="00C466D7" w:rsidRDefault="00C466D7" w:rsidP="00F625BF">
            <w:pPr>
              <w:spacing w:before="120" w:after="120" w:line="360" w:lineRule="auto"/>
              <w:rPr>
                <w:color w:val="FF0000"/>
              </w:rPr>
            </w:pPr>
            <w:r w:rsidRPr="00C466D7">
              <w:rPr>
                <w:color w:val="FF0000"/>
              </w:rPr>
              <w:t>Nach Birke</w:t>
            </w:r>
          </w:p>
        </w:tc>
        <w:tc>
          <w:tcPr>
            <w:tcW w:w="2340" w:type="dxa"/>
          </w:tcPr>
          <w:p w:rsidR="004B7B5B" w:rsidRDefault="004B7B5B" w:rsidP="00F625BF">
            <w:pPr>
              <w:pStyle w:val="berschrift5"/>
              <w:jc w:val="left"/>
            </w:pPr>
            <w:r>
              <w:rPr>
                <w:highlight w:val="yellow"/>
              </w:rPr>
              <w:t>Webb 1991</w:t>
            </w:r>
          </w:p>
        </w:tc>
        <w:tc>
          <w:tcPr>
            <w:tcW w:w="3140" w:type="dxa"/>
          </w:tcPr>
          <w:p w:rsidR="004B7B5B" w:rsidRPr="008016C3" w:rsidRDefault="004B7B5B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lang w:val="de-DE"/>
              </w:rPr>
              <w:t xml:space="preserve"> </w:t>
            </w:r>
            <w:r w:rsidR="007B1801" w:rsidRPr="008016C3">
              <w:rPr>
                <w:color w:val="7030A0"/>
                <w:sz w:val="20"/>
                <w:szCs w:val="20"/>
                <w:lang w:val="de-DE"/>
              </w:rPr>
              <w:t>Keine Werte in Literatur gefunden!!</w:t>
            </w:r>
          </w:p>
        </w:tc>
      </w:tr>
      <w:tr w:rsidR="004B7B5B" w:rsidRPr="00747E00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 w:rsidRPr="00314723">
              <w:t>prms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[d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4B7B5B" w:rsidRDefault="00C466D7" w:rsidP="00F625BF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0.</w:t>
            </w:r>
            <w:r w:rsidR="004B7B5B">
              <w:rPr>
                <w:color w:val="0000FF"/>
                <w:lang w:val="de-DE"/>
              </w:rPr>
              <w:t>1938</w:t>
            </w:r>
          </w:p>
        </w:tc>
        <w:tc>
          <w:tcPr>
            <w:tcW w:w="3401" w:type="dxa"/>
          </w:tcPr>
          <w:p w:rsidR="00F625BF" w:rsidRPr="004B570B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4B570B">
              <w:rPr>
                <w:lang w:val="de-DE"/>
              </w:rPr>
              <w:t>spezifische Respirationsrate des Splintholzes (meist bei einer Basistemperatur von 15 °C, wenn andere Basistemperatur benutzt, diese und soweit Verfügbar Q10 angeben) = Fraktion der Masse die pro Tag für Erhaltung veratmet wird</w:t>
            </w:r>
            <w:r w:rsidR="00F625BF">
              <w:rPr>
                <w:lang w:val="de-DE"/>
              </w:rPr>
              <w:br/>
            </w:r>
            <w:r w:rsidR="00F625BF" w:rsidRPr="00F625BF">
              <w:rPr>
                <w:color w:val="FF0000"/>
                <w:lang w:val="de-DE"/>
              </w:rPr>
              <w:t>sensitiv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Details: Abschn.,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 Höll, W./ Lendzian, K.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(1973) Art. 55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nur Werte für CO² Prod. und O² Verbrauch</w:t>
            </w:r>
          </w:p>
          <w:p w:rsidR="004B7B5B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siehe </w:t>
            </w:r>
            <w:r>
              <w:rPr>
                <w:i/>
                <w:iCs/>
                <w:color w:val="0000FF"/>
                <w:lang w:val="de-DE"/>
              </w:rPr>
              <w:t>parametersammlung</w:t>
            </w:r>
            <w:r w:rsidR="002F5C5C">
              <w:rPr>
                <w:i/>
                <w:iCs/>
                <w:color w:val="0000FF"/>
                <w:lang w:val="de-DE"/>
              </w:rPr>
              <w:t>_Okt2011.xls</w:t>
            </w:r>
          </w:p>
          <w:p w:rsidR="004B7B5B" w:rsidRDefault="004B7B5B" w:rsidP="00F625BF">
            <w:pPr>
              <w:pStyle w:val="berschrift4"/>
            </w:pPr>
            <w:r>
              <w:t>Blatt: prms</w:t>
            </w:r>
          </w:p>
        </w:tc>
        <w:tc>
          <w:tcPr>
            <w:tcW w:w="3140" w:type="dxa"/>
          </w:tcPr>
          <w:p w:rsidR="004B7B5B" w:rsidRPr="00372F73" w:rsidRDefault="007B1801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5-13 % der jährl. Nettophotosynthese verbraucht und veratmet das Splintholz aus: </w:t>
            </w:r>
            <w:r w:rsidR="00E174D6" w:rsidRPr="00372F73">
              <w:rPr>
                <w:color w:val="7030A0"/>
                <w:sz w:val="20"/>
                <w:szCs w:val="20"/>
                <w:lang w:val="de-DE"/>
              </w:rPr>
              <w:t>Taylor et al</w:t>
            </w:r>
          </w:p>
          <w:p w:rsidR="00B027FB" w:rsidRPr="00372F73" w:rsidRDefault="00B027FB" w:rsidP="00B027FB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Parametersammlung_Okt2011</w:t>
            </w:r>
          </w:p>
          <w:p w:rsidR="004B7B5B" w:rsidRPr="00747E00" w:rsidRDefault="00B027FB" w:rsidP="00B027FB">
            <w:pPr>
              <w:spacing w:before="120" w:after="120" w:line="360" w:lineRule="auto"/>
              <w:rPr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prms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747E00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prmr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[d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</w:pPr>
          </w:p>
          <w:p w:rsidR="004B7B5B" w:rsidRDefault="004B7B5B" w:rsidP="00F625BF">
            <w:pPr>
              <w:pStyle w:val="Textkrper3"/>
            </w:pPr>
            <w:r>
              <w:t>?</w:t>
            </w:r>
          </w:p>
          <w:p w:rsidR="004B7B5B" w:rsidRDefault="004B7B5B" w:rsidP="00F625BF">
            <w:pPr>
              <w:spacing w:before="120" w:after="120" w:line="360" w:lineRule="auto"/>
              <w:jc w:val="center"/>
            </w:pPr>
          </w:p>
          <w:p w:rsidR="004B7B5B" w:rsidRDefault="004B7B5B" w:rsidP="00F625BF">
            <w:pPr>
              <w:spacing w:before="120" w:after="120" w:line="360" w:lineRule="auto"/>
              <w:jc w:val="center"/>
            </w:pP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lastRenderedPageBreak/>
              <w:t xml:space="preserve">spezifische Respirationsrate der Feinwurzeln (meist bei einer </w:t>
            </w:r>
            <w:r w:rsidRPr="00747E00">
              <w:rPr>
                <w:lang w:val="de-DE"/>
              </w:rPr>
              <w:lastRenderedPageBreak/>
              <w:t>Basistemperatur von 15 °C, wenn andere Basistemperatur benutzt, diese und soweit Verfügbar Q10 angeben) = Fraktion der Masse die pro Tag für Erhaltung veratmet wird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lastRenderedPageBreak/>
              <w:t>Details: Abschn.,</w:t>
            </w:r>
          </w:p>
          <w:p w:rsidR="004B7B5B" w:rsidRDefault="004B7B5B" w:rsidP="00F625BF">
            <w:pPr>
              <w:pStyle w:val="Textkrper"/>
              <w:jc w:val="left"/>
              <w:rPr>
                <w:color w:val="auto"/>
              </w:rPr>
            </w:pPr>
          </w:p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lastRenderedPageBreak/>
              <w:t xml:space="preserve"> </w:t>
            </w:r>
          </w:p>
          <w:p w:rsidR="004B7B5B" w:rsidRDefault="004B7B5B" w:rsidP="00F625BF">
            <w:pPr>
              <w:spacing w:before="120" w:after="120" w:line="360" w:lineRule="auto"/>
            </w:pPr>
          </w:p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</w:tcPr>
          <w:p w:rsidR="004B7B5B" w:rsidRPr="008016C3" w:rsidRDefault="00BF421D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lastRenderedPageBreak/>
              <w:t>Feinwurzelrespirationsrate bei 15°C: 31,33 nmol CO</w:t>
            </w:r>
            <w:r w:rsidRPr="008016C3">
              <w:rPr>
                <w:rFonts w:ascii="Calibri" w:hAnsi="Calibri"/>
                <w:color w:val="7030A0"/>
                <w:sz w:val="20"/>
                <w:szCs w:val="20"/>
                <w:lang w:val="de-DE"/>
              </w:rPr>
              <w:t>₂</w:t>
            </w:r>
            <w:r w:rsidRPr="008016C3">
              <w:rPr>
                <w:color w:val="7030A0"/>
                <w:sz w:val="20"/>
                <w:szCs w:val="20"/>
                <w:lang w:val="de-DE"/>
              </w:rPr>
              <w:t xml:space="preserve">/g*s aus George, K. et </w:t>
            </w:r>
            <w:r w:rsidRPr="008016C3">
              <w:rPr>
                <w:color w:val="7030A0"/>
                <w:sz w:val="20"/>
                <w:szCs w:val="20"/>
                <w:lang w:val="de-DE"/>
              </w:rPr>
              <w:lastRenderedPageBreak/>
              <w:t>al (2003)</w:t>
            </w:r>
          </w:p>
          <w:p w:rsidR="00B027FB" w:rsidRPr="008016C3" w:rsidRDefault="00B027FB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</w:p>
          <w:p w:rsidR="00B027FB" w:rsidRPr="00372F73" w:rsidRDefault="00B027FB" w:rsidP="00B027FB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Parametersammlung_Okt2011</w:t>
            </w:r>
          </w:p>
          <w:p w:rsidR="00B027FB" w:rsidRPr="00BF421D" w:rsidRDefault="00B027FB" w:rsidP="00B027FB">
            <w:pPr>
              <w:spacing w:before="120" w:after="120" w:line="360" w:lineRule="auto"/>
              <w:rPr>
                <w:color w:val="92D050"/>
                <w:sz w:val="20"/>
                <w:szCs w:val="20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prmr</w:t>
            </w:r>
          </w:p>
        </w:tc>
      </w:tr>
      <w:tr w:rsidR="004B7B5B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psf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[y</w:t>
            </w:r>
            <w:r>
              <w:rPr>
                <w:color w:val="000000"/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</w:t>
            </w: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Seneszenzrate für die Blätter (= 1/Lebensdauer), im Falle von im Winter entlaubten Bäumen = 1</w:t>
            </w:r>
            <w:r w:rsidR="00F625BF">
              <w:rPr>
                <w:lang w:val="de-DE"/>
              </w:rPr>
              <w:br/>
            </w:r>
            <w:r w:rsidR="00F625BF" w:rsidRPr="00F625BF">
              <w:rPr>
                <w:color w:val="FF0000"/>
                <w:lang w:val="de-DE"/>
              </w:rPr>
              <w:t>sensitiv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Details: Abschn.,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844F2F" w:rsidRPr="008016C3" w:rsidRDefault="00844F2F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 xml:space="preserve">0,00634 </w:t>
            </w:r>
          </w:p>
          <w:p w:rsidR="00844F2F" w:rsidRPr="008016C3" w:rsidRDefault="00844F2F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Siehe: parametersammlung_Okt2011.xls</w:t>
            </w:r>
          </w:p>
          <w:p w:rsidR="00844F2F" w:rsidRPr="008016C3" w:rsidRDefault="00844F2F" w:rsidP="00F625BF">
            <w:pPr>
              <w:spacing w:before="120" w:after="120" w:line="360" w:lineRule="auto"/>
              <w:rPr>
                <w:color w:val="00800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Blatt: Phänologie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bottom w:val="single" w:sz="6" w:space="0" w:color="000000"/>
            </w:tcBorders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pss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[y</w:t>
            </w:r>
            <w:r>
              <w:rPr>
                <w:color w:val="000000"/>
                <w:vertAlign w:val="superscript"/>
              </w:rPr>
              <w:t>-1</w:t>
            </w:r>
            <w:r>
              <w:t>]</w:t>
            </w: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Default="00C466D7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</w:t>
            </w:r>
            <w:r w:rsidR="004B7B5B">
              <w:rPr>
                <w:color w:val="0000FF"/>
              </w:rPr>
              <w:t>25</w:t>
            </w: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Seneszenzrate für das Splintholz (1/(Zeit bis Verlust der Wasserleitfähigkeit))</w:t>
            </w:r>
            <w:r w:rsidR="00F625BF">
              <w:rPr>
                <w:lang w:val="de-DE"/>
              </w:rPr>
              <w:br/>
            </w:r>
            <w:r w:rsidR="00F625BF" w:rsidRPr="00F625BF">
              <w:rPr>
                <w:color w:val="FF0000"/>
                <w:lang w:val="de-DE"/>
              </w:rPr>
              <w:t>sensitiv</w:t>
            </w:r>
          </w:p>
        </w:tc>
        <w:tc>
          <w:tcPr>
            <w:tcW w:w="252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Details: Abschn.,</w:t>
            </w:r>
          </w:p>
        </w:tc>
        <w:tc>
          <w:tcPr>
            <w:tcW w:w="234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Stringer, J. W. (1992)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Art. 46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auch 0,33 </w:t>
            </w:r>
          </w:p>
        </w:tc>
        <w:tc>
          <w:tcPr>
            <w:tcW w:w="314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0,2 aus Höll/Lendzian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(1973) Art. 55</w:t>
            </w:r>
          </w:p>
          <w:p w:rsidR="004B7B5B" w:rsidRDefault="002F5C5C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</w:t>
            </w:r>
            <w:r w:rsidR="004B7B5B">
              <w:rPr>
                <w:i/>
                <w:iCs/>
                <w:color w:val="0000FF"/>
                <w:lang w:val="de-DE"/>
              </w:rPr>
              <w:t>arametersammlung</w:t>
            </w:r>
            <w:r>
              <w:rPr>
                <w:i/>
                <w:iCs/>
                <w:color w:val="0000FF"/>
                <w:lang w:val="de-DE"/>
              </w:rPr>
              <w:t>_Okt2011</w:t>
            </w:r>
            <w:r w:rsidR="004B7B5B">
              <w:rPr>
                <w:i/>
                <w:iCs/>
                <w:color w:val="0000FF"/>
                <w:lang w:val="de-DE"/>
              </w:rPr>
              <w:t>.xls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Blatt: pss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bottom w:val="single" w:sz="6" w:space="0" w:color="000000"/>
            </w:tcBorders>
            <w:shd w:val="clear" w:color="auto" w:fill="auto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bottom w:val="single" w:sz="6" w:space="0" w:color="000000"/>
            </w:tcBorders>
            <w:shd w:val="clear" w:color="auto" w:fill="auto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psr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  <w:shd w:val="clear" w:color="auto" w:fill="auto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[y</w:t>
            </w:r>
            <w:r>
              <w:rPr>
                <w:color w:val="000000"/>
                <w:vertAlign w:val="superscript"/>
                <w:lang w:val="de-DE"/>
              </w:rPr>
              <w:t>-1</w:t>
            </w:r>
            <w:r>
              <w:rPr>
                <w:lang w:val="de-DE"/>
              </w:rPr>
              <w:t>]</w:t>
            </w: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B3B3B3"/>
          </w:tcPr>
          <w:p w:rsidR="004B7B5B" w:rsidRDefault="003C60AA" w:rsidP="00F625BF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0.67</w:t>
            </w:r>
          </w:p>
        </w:tc>
        <w:tc>
          <w:tcPr>
            <w:tcW w:w="3401" w:type="dxa"/>
            <w:tcBorders>
              <w:bottom w:val="single" w:sz="6" w:space="0" w:color="000000"/>
            </w:tcBorders>
            <w:shd w:val="clear" w:color="auto" w:fill="auto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Seneszenzrate für die Feinwurzeln (= 1/Lebensdauer)</w:t>
            </w:r>
            <w:r w:rsidR="00F625BF">
              <w:rPr>
                <w:lang w:val="de-DE"/>
              </w:rPr>
              <w:br/>
            </w:r>
            <w:r w:rsidR="00F625BF" w:rsidRPr="00F625BF">
              <w:rPr>
                <w:color w:val="FF0000"/>
                <w:lang w:val="de-DE"/>
              </w:rPr>
              <w:t>sensitiv</w:t>
            </w:r>
          </w:p>
        </w:tc>
        <w:tc>
          <w:tcPr>
            <w:tcW w:w="2520" w:type="dxa"/>
            <w:tcBorders>
              <w:bottom w:val="single" w:sz="6" w:space="0" w:color="000000"/>
            </w:tcBorders>
            <w:shd w:val="clear" w:color="auto" w:fill="auto"/>
          </w:tcPr>
          <w:p w:rsidR="004B7B5B" w:rsidRDefault="005D4A16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Fredericksen &amp;Zedaker(1995)</w:t>
            </w:r>
          </w:p>
          <w:p w:rsidR="005D4A16" w:rsidRDefault="005D4A16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Siehe Tabellenblatt  psr in parameter…xls</w:t>
            </w:r>
          </w:p>
        </w:tc>
        <w:tc>
          <w:tcPr>
            <w:tcW w:w="2340" w:type="dxa"/>
            <w:tcBorders>
              <w:bottom w:val="single" w:sz="6" w:space="0" w:color="000000"/>
            </w:tcBorders>
            <w:shd w:val="clear" w:color="auto" w:fill="auto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  <w:tcBorders>
              <w:bottom w:val="single" w:sz="6" w:space="0" w:color="000000"/>
            </w:tcBorders>
            <w:shd w:val="clear" w:color="auto" w:fill="auto"/>
          </w:tcPr>
          <w:p w:rsidR="004B7B5B" w:rsidRDefault="004B7B5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p</w:t>
            </w:r>
            <w:r>
              <w:rPr>
                <w:color w:val="FF0000"/>
                <w:vertAlign w:val="subscript"/>
                <w:lang w:val="de-DE"/>
              </w:rPr>
              <w:t>cn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B7B5B" w:rsidRDefault="00F625BF">
            <w:pPr>
              <w:spacing w:before="120" w:after="120" w:line="36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pcn</w:t>
            </w:r>
            <w:r w:rsidR="004B7B5B">
              <w:rPr>
                <w:lang w:val="de-DE"/>
              </w:rPr>
              <w:t>r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[gN gC</w:t>
            </w:r>
            <w:r>
              <w:rPr>
                <w:color w:val="000000"/>
                <w:vertAlign w:val="superscript"/>
                <w:lang w:val="de-DE"/>
              </w:rPr>
              <w:t>-1</w:t>
            </w:r>
            <w:r>
              <w:rPr>
                <w:color w:val="000000"/>
                <w:lang w:val="de-DE"/>
              </w:rPr>
              <w:t>]</w:t>
            </w: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0E0E0"/>
          </w:tcPr>
          <w:p w:rsidR="004B7B5B" w:rsidRDefault="00C466D7" w:rsidP="00C466D7">
            <w:pPr>
              <w:spacing w:before="120" w:after="120" w:line="360" w:lineRule="auto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    </w:t>
            </w:r>
            <w:r w:rsidR="00A957CD">
              <w:rPr>
                <w:color w:val="0000FF"/>
                <w:lang w:val="de-DE"/>
              </w:rPr>
              <w:t>0.0502</w:t>
            </w:r>
          </w:p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F625BF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Zur Berechnung werd</w:t>
            </w:r>
            <w:r w:rsidRPr="00747E00">
              <w:rPr>
                <w:lang w:val="de-DE"/>
              </w:rPr>
              <w:t>en gebraucht: Stickstoff- und Kohlenstoffgehalte einzelner Organe und Massen der Organe, soweit möglich Alter und Grösse der Bäume mit angeben</w:t>
            </w:r>
            <w:r w:rsidR="00F625BF">
              <w:rPr>
                <w:lang w:val="de-DE"/>
              </w:rPr>
              <w:br/>
            </w:r>
            <w:r w:rsidR="00F625BF" w:rsidRPr="00F625BF">
              <w:rPr>
                <w:color w:val="FF0000"/>
                <w:lang w:val="de-DE"/>
              </w:rPr>
              <w:t>sensitiv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B7B5B" w:rsidRDefault="004B7B5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Dyckmans Daten</w:t>
            </w:r>
          </w:p>
        </w:tc>
        <w:tc>
          <w:tcPr>
            <w:tcW w:w="23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B7B5B" w:rsidRDefault="004B7B5B" w:rsidP="00F625BF">
            <w:pPr>
              <w:rPr>
                <w:i/>
                <w:iCs/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Daten in </w:t>
            </w:r>
            <w:r>
              <w:rPr>
                <w:i/>
                <w:iCs/>
                <w:color w:val="0000FF"/>
                <w:lang w:val="de-DE"/>
              </w:rPr>
              <w:t>parametersammlung</w:t>
            </w:r>
            <w:r w:rsidR="002F5C5C">
              <w:rPr>
                <w:i/>
                <w:iCs/>
                <w:color w:val="0000FF"/>
                <w:lang w:val="de-DE"/>
              </w:rPr>
              <w:t>_Okt2011</w:t>
            </w:r>
            <w:r>
              <w:rPr>
                <w:i/>
                <w:iCs/>
                <w:color w:val="0000FF"/>
                <w:lang w:val="de-DE"/>
              </w:rPr>
              <w:t>.xls</w:t>
            </w:r>
          </w:p>
          <w:p w:rsidR="004B7B5B" w:rsidRDefault="004B7B5B" w:rsidP="00F625BF">
            <w:pPr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Blatt: Pcn;N-Aufnahmekap. FW</w:t>
            </w:r>
          </w:p>
          <w:p w:rsidR="004B7B5B" w:rsidRDefault="004B7B5B" w:rsidP="00F625BF">
            <w:pPr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 xml:space="preserve">Zeilen </w:t>
            </w:r>
            <w:r w:rsidR="004F35BB">
              <w:rPr>
                <w:i/>
                <w:iCs/>
                <w:color w:val="0000FF"/>
                <w:lang w:val="de-DE"/>
              </w:rPr>
              <w:t>26-37</w:t>
            </w:r>
          </w:p>
          <w:p w:rsidR="004B7B5B" w:rsidRDefault="004B7B5B" w:rsidP="004F35BB">
            <w:pPr>
              <w:rPr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 xml:space="preserve">Spalten </w:t>
            </w:r>
            <w:r w:rsidR="004F35BB">
              <w:rPr>
                <w:i/>
                <w:iCs/>
                <w:color w:val="0000FF"/>
                <w:lang w:val="de-DE"/>
              </w:rPr>
              <w:t>A-U</w:t>
            </w:r>
          </w:p>
        </w:tc>
        <w:tc>
          <w:tcPr>
            <w:tcW w:w="31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B7B5B" w:rsidRPr="00372F73" w:rsidRDefault="001F5537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Neue Tabelle dazugekommen in Parametersammlung_Okt2011</w:t>
            </w:r>
            <w:r w:rsidR="00372F73">
              <w:rPr>
                <w:color w:val="7030A0"/>
                <w:sz w:val="20"/>
                <w:szCs w:val="20"/>
                <w:lang w:val="de-DE"/>
              </w:rPr>
              <w:t>.xls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</w:t>
            </w:r>
          </w:p>
          <w:p w:rsidR="001F5537" w:rsidRPr="00372F73" w:rsidRDefault="001F5537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Pcn;N-Aufnahmekap.FW</w:t>
            </w:r>
          </w:p>
          <w:p w:rsidR="001F5537" w:rsidRDefault="001F5537" w:rsidP="00F625BF">
            <w:pPr>
              <w:spacing w:before="120" w:after="120" w:line="360" w:lineRule="auto"/>
              <w:rPr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Von Dyckmans</w:t>
            </w:r>
          </w:p>
        </w:tc>
      </w:tr>
      <w:tr w:rsidR="00F625BF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top w:val="single" w:sz="6" w:space="0" w:color="000000"/>
            </w:tcBorders>
          </w:tcPr>
          <w:p w:rsidR="00F625BF" w:rsidRDefault="00F625BF" w:rsidP="00EB7447">
            <w:pPr>
              <w:spacing w:before="120" w:after="120" w:line="360" w:lineRule="auto"/>
              <w:jc w:val="center"/>
              <w:rPr>
                <w:lang w:val="de-DE"/>
              </w:rPr>
            </w:pPr>
            <w:bookmarkStart w:id="2" w:name="OLE_LINK3" w:colFirst="1" w:colLast="1"/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F625BF" w:rsidRPr="00F625BF" w:rsidRDefault="00F625BF" w:rsidP="00EB7447">
            <w:pPr>
              <w:spacing w:before="120" w:after="120" w:line="360" w:lineRule="auto"/>
              <w:jc w:val="center"/>
              <w:rPr>
                <w:lang w:val="de-DE"/>
              </w:rPr>
            </w:pPr>
            <w:r w:rsidRPr="00F625BF">
              <w:rPr>
                <w:lang w:val="de-DE"/>
              </w:rPr>
              <w:t>ncon_fol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 w:rsidR="00F625BF" w:rsidRPr="00F625BF" w:rsidRDefault="00F625BF" w:rsidP="00EB7447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 w:rsidRPr="00F625BF">
              <w:rPr>
                <w:color w:val="000000"/>
                <w:lang w:val="de-DE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</w:tcBorders>
            <w:shd w:val="clear" w:color="auto" w:fill="E6E6E6"/>
          </w:tcPr>
          <w:p w:rsidR="00F625BF" w:rsidRDefault="0099126C" w:rsidP="00EB7447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33.623</w:t>
            </w:r>
          </w:p>
          <w:p w:rsidR="00EF5B11" w:rsidRPr="00372F73" w:rsidRDefault="00EF5B11" w:rsidP="00EB7447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27,61</w:t>
            </w:r>
          </w:p>
          <w:p w:rsidR="00EF5B11" w:rsidRPr="00372F73" w:rsidRDefault="00EF5B11" w:rsidP="00EB7447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lastRenderedPageBreak/>
              <w:t>21,9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F625BF" w:rsidRPr="00747E00" w:rsidRDefault="00F625BF" w:rsidP="00EB7447">
            <w:pPr>
              <w:spacing w:before="120" w:after="120" w:line="360" w:lineRule="auto"/>
              <w:rPr>
                <w:lang w:val="de-DE"/>
              </w:rPr>
            </w:pPr>
            <w:r w:rsidRPr="00F625BF">
              <w:rPr>
                <w:lang w:val="de-DE"/>
              </w:rPr>
              <w:lastRenderedPageBreak/>
              <w:t>N concentration of foliage</w:t>
            </w:r>
          </w:p>
        </w:tc>
        <w:tc>
          <w:tcPr>
            <w:tcW w:w="2520" w:type="dxa"/>
            <w:tcBorders>
              <w:top w:val="single" w:sz="6" w:space="0" w:color="000000"/>
            </w:tcBorders>
          </w:tcPr>
          <w:p w:rsidR="00F625BF" w:rsidRPr="00747E00" w:rsidRDefault="00AF3292" w:rsidP="00EB7447">
            <w:pPr>
              <w:spacing w:before="120" w:after="120"/>
              <w:rPr>
                <w:color w:val="0000FF"/>
                <w:lang w:val="de-DE"/>
              </w:rPr>
            </w:pPr>
            <w:r w:rsidRPr="007C5CFA">
              <w:rPr>
                <w:color w:val="0000FF"/>
                <w:lang w:val="de-DE"/>
              </w:rPr>
              <w:t>Daten von Dyckmans</w:t>
            </w:r>
            <w:r w:rsidR="00977DF5">
              <w:rPr>
                <w:color w:val="0000FF"/>
                <w:lang w:val="de-DE"/>
              </w:rPr>
              <w:t xml:space="preserve"> für junge Bäume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:rsidR="00AF3292" w:rsidRDefault="00AF3292" w:rsidP="00AF3292">
            <w:pPr>
              <w:rPr>
                <w:i/>
                <w:iCs/>
                <w:color w:val="0000FF"/>
                <w:lang w:val="de-DE"/>
              </w:rPr>
            </w:pPr>
            <w:r w:rsidRPr="00AF3292">
              <w:rPr>
                <w:i/>
                <w:color w:val="0000FF"/>
                <w:lang w:val="de-DE"/>
              </w:rPr>
              <w:t>parametersammlung_engler_neu.xls</w:t>
            </w:r>
            <w:r>
              <w:rPr>
                <w:i/>
                <w:color w:val="0000FF"/>
                <w:lang w:val="de-DE"/>
              </w:rPr>
              <w:t xml:space="preserve">, </w:t>
            </w:r>
            <w:r>
              <w:rPr>
                <w:i/>
                <w:iCs/>
                <w:color w:val="0000FF"/>
                <w:lang w:val="de-DE"/>
              </w:rPr>
              <w:t>Blatt: Pcn;N-Aufnahmekap. FW</w:t>
            </w:r>
          </w:p>
          <w:p w:rsidR="00F625BF" w:rsidRPr="00AF3292" w:rsidRDefault="00AF3292" w:rsidP="00EB7447">
            <w:pPr>
              <w:spacing w:before="120" w:after="120"/>
              <w:rPr>
                <w:i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lastRenderedPageBreak/>
              <w:t>Zeile 22, Spalte AC</w:t>
            </w:r>
          </w:p>
        </w:tc>
        <w:tc>
          <w:tcPr>
            <w:tcW w:w="3140" w:type="dxa"/>
            <w:tcBorders>
              <w:top w:val="single" w:sz="6" w:space="0" w:color="000000"/>
            </w:tcBorders>
          </w:tcPr>
          <w:p w:rsidR="00C30B10" w:rsidRPr="00372F73" w:rsidRDefault="004F35BB" w:rsidP="00EB744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lastRenderedPageBreak/>
              <w:t>27,61 mg/g TM aus Orlovic, S.S (2004) parametersammlung_Okt2011</w:t>
            </w:r>
            <w:r w:rsidR="00372F73">
              <w:rPr>
                <w:color w:val="7030A0"/>
                <w:sz w:val="20"/>
                <w:szCs w:val="20"/>
                <w:lang w:val="de-DE"/>
              </w:rPr>
              <w:t>.xls</w:t>
            </w:r>
          </w:p>
          <w:p w:rsidR="00C30B10" w:rsidRPr="00372F73" w:rsidRDefault="00C30B10" w:rsidP="00EB744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lastRenderedPageBreak/>
              <w:t>21,9 mg/g aus Berthold, D.</w:t>
            </w:r>
          </w:p>
          <w:p w:rsidR="00F625BF" w:rsidRDefault="004F35BB" w:rsidP="00EB7447">
            <w:pPr>
              <w:spacing w:before="120" w:after="120" w:line="360" w:lineRule="auto"/>
              <w:rPr>
                <w:color w:val="00800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ncon</w:t>
            </w:r>
          </w:p>
        </w:tc>
      </w:tr>
      <w:tr w:rsidR="00F625BF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top w:val="single" w:sz="6" w:space="0" w:color="000000"/>
            </w:tcBorders>
          </w:tcPr>
          <w:p w:rsidR="00F625BF" w:rsidRDefault="00F625BF" w:rsidP="00EB7447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F625BF" w:rsidRPr="00F625BF" w:rsidRDefault="00F625BF" w:rsidP="00EB7447">
            <w:pPr>
              <w:spacing w:before="120" w:after="120" w:line="360" w:lineRule="auto"/>
              <w:jc w:val="center"/>
              <w:rPr>
                <w:lang w:val="de-DE"/>
              </w:rPr>
            </w:pPr>
            <w:r w:rsidRPr="00F625BF">
              <w:rPr>
                <w:lang w:val="de-DE"/>
              </w:rPr>
              <w:t>ncon_f</w:t>
            </w:r>
            <w:r>
              <w:rPr>
                <w:lang w:val="de-DE"/>
              </w:rPr>
              <w:t>rt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 w:rsidR="00F625BF" w:rsidRPr="00F625BF" w:rsidRDefault="00F625BF" w:rsidP="00EB7447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 w:rsidRPr="00F625BF">
              <w:rPr>
                <w:color w:val="000000"/>
                <w:lang w:val="de-DE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</w:tcBorders>
            <w:shd w:val="clear" w:color="auto" w:fill="E6E6E6"/>
          </w:tcPr>
          <w:p w:rsidR="00F625BF" w:rsidRDefault="0099126C" w:rsidP="00EB7447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23.55</w:t>
            </w:r>
          </w:p>
          <w:p w:rsidR="00EF5B11" w:rsidRPr="00372F73" w:rsidRDefault="00EF5B11" w:rsidP="00EB7447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24,4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F625BF" w:rsidRPr="00BA2356" w:rsidRDefault="00F625BF" w:rsidP="00EB7447">
            <w:pPr>
              <w:spacing w:before="120" w:after="120" w:line="360" w:lineRule="auto"/>
              <w:rPr>
                <w:lang w:val="en-GB"/>
              </w:rPr>
            </w:pPr>
            <w:r w:rsidRPr="00BA2356">
              <w:rPr>
                <w:lang w:val="en-GB"/>
              </w:rPr>
              <w:t>N concentration of  fine roots</w:t>
            </w:r>
          </w:p>
        </w:tc>
        <w:tc>
          <w:tcPr>
            <w:tcW w:w="2520" w:type="dxa"/>
            <w:tcBorders>
              <w:top w:val="single" w:sz="6" w:space="0" w:color="000000"/>
            </w:tcBorders>
          </w:tcPr>
          <w:p w:rsidR="00F625BF" w:rsidRPr="00747E00" w:rsidRDefault="00AF3292" w:rsidP="00AF3292">
            <w:pPr>
              <w:spacing w:before="120" w:after="120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- “ -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:rsidR="00AF3292" w:rsidRDefault="00AF3292" w:rsidP="00AF3292">
            <w:pPr>
              <w:rPr>
                <w:i/>
                <w:iCs/>
                <w:color w:val="0000FF"/>
                <w:lang w:val="de-DE"/>
              </w:rPr>
            </w:pPr>
            <w:r w:rsidRPr="00AF3292">
              <w:rPr>
                <w:i/>
                <w:color w:val="0000FF"/>
                <w:lang w:val="de-DE"/>
              </w:rPr>
              <w:t>parametersammlung_engler_neu.xls</w:t>
            </w:r>
            <w:r>
              <w:rPr>
                <w:i/>
                <w:color w:val="0000FF"/>
                <w:lang w:val="de-DE"/>
              </w:rPr>
              <w:t xml:space="preserve">, </w:t>
            </w:r>
            <w:r>
              <w:rPr>
                <w:i/>
                <w:iCs/>
                <w:color w:val="0000FF"/>
                <w:lang w:val="de-DE"/>
              </w:rPr>
              <w:t>Blatt: Pcn;N-Aufnahmekap. FW</w:t>
            </w:r>
          </w:p>
          <w:p w:rsidR="00F625BF" w:rsidRDefault="00AF3292" w:rsidP="00EB7447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Zeile 22, Spalte AG</w:t>
            </w:r>
          </w:p>
        </w:tc>
        <w:tc>
          <w:tcPr>
            <w:tcW w:w="3140" w:type="dxa"/>
            <w:tcBorders>
              <w:top w:val="single" w:sz="6" w:space="0" w:color="000000"/>
            </w:tcBorders>
          </w:tcPr>
          <w:p w:rsidR="001F5537" w:rsidRPr="00372F73" w:rsidRDefault="001F5537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Neue Tabelle dazugekommen in Parametersammlung_Okt2011</w:t>
            </w:r>
            <w:r w:rsidR="00372F73">
              <w:rPr>
                <w:color w:val="7030A0"/>
                <w:sz w:val="20"/>
                <w:szCs w:val="20"/>
                <w:lang w:val="de-DE"/>
              </w:rPr>
              <w:t>.xls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</w:t>
            </w:r>
          </w:p>
          <w:p w:rsidR="001F5537" w:rsidRPr="00372F73" w:rsidRDefault="001F5537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Pcn;N-Aufnahmekap.FW</w:t>
            </w:r>
          </w:p>
          <w:p w:rsidR="00F625BF" w:rsidRPr="00372F73" w:rsidRDefault="001F5537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Von Dyckmans</w:t>
            </w:r>
          </w:p>
          <w:p w:rsidR="00C30B10" w:rsidRDefault="00C30B10" w:rsidP="001F5537">
            <w:pPr>
              <w:spacing w:before="120" w:after="120" w:line="360" w:lineRule="auto"/>
              <w:rPr>
                <w:color w:val="00800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24,4 mg/g aus Berthold siehe Blatt: ncon (keine Unterscheidung FW-GW)</w:t>
            </w:r>
          </w:p>
        </w:tc>
      </w:tr>
      <w:tr w:rsidR="00F625BF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top w:val="single" w:sz="6" w:space="0" w:color="000000"/>
            </w:tcBorders>
          </w:tcPr>
          <w:p w:rsidR="00F625BF" w:rsidRDefault="00F625BF" w:rsidP="00EB7447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F625BF" w:rsidRPr="00F625BF" w:rsidRDefault="00F625BF" w:rsidP="00EB7447">
            <w:pPr>
              <w:spacing w:before="120" w:after="120" w:line="360" w:lineRule="auto"/>
              <w:jc w:val="center"/>
              <w:rPr>
                <w:lang w:val="de-DE"/>
              </w:rPr>
            </w:pPr>
            <w:r w:rsidRPr="00F625BF">
              <w:rPr>
                <w:lang w:val="de-DE"/>
              </w:rPr>
              <w:t>ncon_</w:t>
            </w:r>
            <w:r>
              <w:rPr>
                <w:lang w:val="de-DE"/>
              </w:rPr>
              <w:t>crt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 w:rsidR="00F625BF" w:rsidRPr="00F625BF" w:rsidRDefault="00F625BF" w:rsidP="00EB7447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 w:rsidRPr="00F625BF">
              <w:rPr>
                <w:color w:val="000000"/>
                <w:lang w:val="de-DE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</w:tcBorders>
            <w:shd w:val="clear" w:color="auto" w:fill="E6E6E6"/>
          </w:tcPr>
          <w:p w:rsidR="00F625BF" w:rsidRDefault="0099126C" w:rsidP="00EB7447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17.168</w:t>
            </w:r>
          </w:p>
          <w:p w:rsidR="00EF5B11" w:rsidRPr="00372F73" w:rsidRDefault="00EF5B11" w:rsidP="00EB7447">
            <w:pPr>
              <w:spacing w:before="120" w:after="120" w:line="360" w:lineRule="auto"/>
              <w:jc w:val="center"/>
              <w:rPr>
                <w:color w:val="7030A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24,4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F625BF" w:rsidRPr="00BA2356" w:rsidRDefault="00F625BF" w:rsidP="00EB7447">
            <w:pPr>
              <w:spacing w:before="120" w:after="120" w:line="360" w:lineRule="auto"/>
              <w:rPr>
                <w:lang w:val="en-GB"/>
              </w:rPr>
            </w:pPr>
            <w:r w:rsidRPr="00BA2356">
              <w:rPr>
                <w:lang w:val="en-GB"/>
              </w:rPr>
              <w:t>N concentration of coarse roots</w:t>
            </w:r>
          </w:p>
        </w:tc>
        <w:tc>
          <w:tcPr>
            <w:tcW w:w="2520" w:type="dxa"/>
            <w:tcBorders>
              <w:top w:val="single" w:sz="6" w:space="0" w:color="000000"/>
            </w:tcBorders>
          </w:tcPr>
          <w:p w:rsidR="00F625BF" w:rsidRPr="00747E00" w:rsidRDefault="00AF3292" w:rsidP="00AF3292">
            <w:pPr>
              <w:spacing w:before="120" w:after="120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- “ -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:rsidR="00AF3292" w:rsidRDefault="00AF3292" w:rsidP="00AF3292">
            <w:pPr>
              <w:rPr>
                <w:i/>
                <w:iCs/>
                <w:color w:val="0000FF"/>
                <w:lang w:val="de-DE"/>
              </w:rPr>
            </w:pPr>
            <w:r w:rsidRPr="00AF3292">
              <w:rPr>
                <w:i/>
                <w:color w:val="0000FF"/>
                <w:lang w:val="de-DE"/>
              </w:rPr>
              <w:t>parametersammlung_engler_neu.xls</w:t>
            </w:r>
            <w:r>
              <w:rPr>
                <w:i/>
                <w:color w:val="0000FF"/>
                <w:lang w:val="de-DE"/>
              </w:rPr>
              <w:t xml:space="preserve">, </w:t>
            </w:r>
            <w:r>
              <w:rPr>
                <w:i/>
                <w:iCs/>
                <w:color w:val="0000FF"/>
                <w:lang w:val="de-DE"/>
              </w:rPr>
              <w:t>Blatt: Pcn;N-Aufnahmekap. FW</w:t>
            </w:r>
          </w:p>
          <w:p w:rsidR="00F625BF" w:rsidRDefault="00AF3292" w:rsidP="00EB7447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Zeile 22, Spalte AI</w:t>
            </w:r>
          </w:p>
        </w:tc>
        <w:tc>
          <w:tcPr>
            <w:tcW w:w="3140" w:type="dxa"/>
            <w:tcBorders>
              <w:top w:val="single" w:sz="6" w:space="0" w:color="000000"/>
            </w:tcBorders>
          </w:tcPr>
          <w:p w:rsidR="001F5537" w:rsidRPr="00372F73" w:rsidRDefault="001F5537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Neue Tabelle dazugekommen in Parametersammlung_Okt2011</w:t>
            </w:r>
            <w:r w:rsidR="00372F73" w:rsidRPr="00372F73">
              <w:rPr>
                <w:color w:val="7030A0"/>
                <w:sz w:val="20"/>
                <w:szCs w:val="20"/>
                <w:lang w:val="de-DE"/>
              </w:rPr>
              <w:t>.xls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</w:t>
            </w:r>
          </w:p>
          <w:p w:rsidR="001F5537" w:rsidRPr="00372F73" w:rsidRDefault="001F5537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Pcn;N-Aufnahmekap.FW</w:t>
            </w:r>
          </w:p>
          <w:p w:rsidR="00F625BF" w:rsidRPr="00372F73" w:rsidRDefault="001F5537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Von Dyckmans</w:t>
            </w:r>
          </w:p>
          <w:p w:rsidR="00C30B10" w:rsidRDefault="00C30B10" w:rsidP="001F5537">
            <w:pPr>
              <w:spacing w:before="120" w:after="120" w:line="360" w:lineRule="auto"/>
              <w:rPr>
                <w:color w:val="00800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24,4 mg/g aus Berthold siehe Blatt: ncon (keine Unterscheidung FW-GW)</w:t>
            </w:r>
          </w:p>
        </w:tc>
      </w:tr>
      <w:tr w:rsidR="00F625BF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top w:val="single" w:sz="6" w:space="0" w:color="000000"/>
            </w:tcBorders>
          </w:tcPr>
          <w:p w:rsidR="00F625BF" w:rsidRDefault="00F625BF" w:rsidP="00EB7447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F625BF" w:rsidRPr="00F625BF" w:rsidRDefault="00F625BF" w:rsidP="00EB7447">
            <w:pPr>
              <w:spacing w:before="120" w:after="120" w:line="360" w:lineRule="auto"/>
              <w:jc w:val="center"/>
              <w:rPr>
                <w:lang w:val="de-DE"/>
              </w:rPr>
            </w:pPr>
            <w:r w:rsidRPr="00F625BF">
              <w:rPr>
                <w:lang w:val="de-DE"/>
              </w:rPr>
              <w:t>ncon_</w:t>
            </w:r>
            <w:r>
              <w:rPr>
                <w:lang w:val="de-DE"/>
              </w:rPr>
              <w:t>tbc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 w:rsidR="00F625BF" w:rsidRPr="00F625BF" w:rsidRDefault="00F625BF" w:rsidP="00EB7447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 w:rsidRPr="00F625BF">
              <w:rPr>
                <w:color w:val="000000"/>
                <w:lang w:val="de-DE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</w:tcBorders>
            <w:shd w:val="clear" w:color="auto" w:fill="E6E6E6"/>
          </w:tcPr>
          <w:p w:rsidR="00F625BF" w:rsidRDefault="0099126C" w:rsidP="00EB7447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17.16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F625BF" w:rsidRPr="00BA2356" w:rsidRDefault="00F625BF" w:rsidP="00EB7447">
            <w:pPr>
              <w:spacing w:before="120" w:after="120" w:line="360" w:lineRule="auto"/>
              <w:rPr>
                <w:lang w:val="en-GB"/>
              </w:rPr>
            </w:pPr>
            <w:r w:rsidRPr="00BA2356">
              <w:rPr>
                <w:lang w:val="en-GB"/>
              </w:rPr>
              <w:t>N concentration of twigs and branches</w:t>
            </w:r>
          </w:p>
        </w:tc>
        <w:tc>
          <w:tcPr>
            <w:tcW w:w="2520" w:type="dxa"/>
            <w:tcBorders>
              <w:top w:val="single" w:sz="6" w:space="0" w:color="000000"/>
            </w:tcBorders>
          </w:tcPr>
          <w:p w:rsidR="00F625BF" w:rsidRPr="00747E00" w:rsidRDefault="00AF3292" w:rsidP="00AF3292">
            <w:pPr>
              <w:spacing w:before="120" w:after="120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- “ -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:rsidR="00AF3292" w:rsidRDefault="00AF3292" w:rsidP="00AF3292">
            <w:pPr>
              <w:rPr>
                <w:i/>
                <w:iCs/>
                <w:color w:val="0000FF"/>
                <w:lang w:val="de-DE"/>
              </w:rPr>
            </w:pPr>
            <w:r w:rsidRPr="00AF3292">
              <w:rPr>
                <w:i/>
                <w:color w:val="0000FF"/>
                <w:lang w:val="de-DE"/>
              </w:rPr>
              <w:t>parametersammlung_engler_neu.xls</w:t>
            </w:r>
            <w:r>
              <w:rPr>
                <w:i/>
                <w:color w:val="0000FF"/>
                <w:lang w:val="de-DE"/>
              </w:rPr>
              <w:t xml:space="preserve">, </w:t>
            </w:r>
            <w:r>
              <w:rPr>
                <w:i/>
                <w:iCs/>
                <w:color w:val="0000FF"/>
                <w:lang w:val="de-DE"/>
              </w:rPr>
              <w:t>Blatt: Pcn;N-Aufnahmekap. FW</w:t>
            </w:r>
          </w:p>
          <w:p w:rsidR="00F625BF" w:rsidRDefault="00AF3292" w:rsidP="00EB7447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Zeile 22, Spalte AD</w:t>
            </w:r>
          </w:p>
        </w:tc>
        <w:tc>
          <w:tcPr>
            <w:tcW w:w="3140" w:type="dxa"/>
            <w:tcBorders>
              <w:top w:val="single" w:sz="6" w:space="0" w:color="000000"/>
            </w:tcBorders>
          </w:tcPr>
          <w:p w:rsidR="00F625BF" w:rsidRDefault="00F625BF" w:rsidP="00EB7447">
            <w:pPr>
              <w:spacing w:before="120" w:after="120" w:line="360" w:lineRule="auto"/>
              <w:rPr>
                <w:color w:val="008000"/>
                <w:lang w:val="de-DE"/>
              </w:rPr>
            </w:pPr>
          </w:p>
        </w:tc>
      </w:tr>
      <w:tr w:rsidR="00F625BF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top w:val="single" w:sz="6" w:space="0" w:color="000000"/>
            </w:tcBorders>
          </w:tcPr>
          <w:p w:rsidR="00F625BF" w:rsidRDefault="00F625BF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F625BF" w:rsidRPr="00F625BF" w:rsidRDefault="00F625BF">
            <w:pPr>
              <w:spacing w:before="120" w:after="120" w:line="360" w:lineRule="auto"/>
              <w:jc w:val="center"/>
              <w:rPr>
                <w:lang w:val="de-DE"/>
              </w:rPr>
            </w:pPr>
            <w:r w:rsidRPr="00F625BF">
              <w:rPr>
                <w:lang w:val="de-DE"/>
              </w:rPr>
              <w:t>ncon_</w:t>
            </w:r>
            <w:r>
              <w:rPr>
                <w:lang w:val="de-DE"/>
              </w:rPr>
              <w:t>stem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 w:rsidR="00F625BF" w:rsidRPr="00F625BF" w:rsidRDefault="00F625BF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 w:rsidRPr="00F625BF">
              <w:rPr>
                <w:color w:val="000000"/>
                <w:lang w:val="de-DE"/>
              </w:rPr>
              <w:t>mg / g TM</w:t>
            </w:r>
          </w:p>
        </w:tc>
        <w:tc>
          <w:tcPr>
            <w:tcW w:w="1634" w:type="dxa"/>
            <w:tcBorders>
              <w:top w:val="single" w:sz="6" w:space="0" w:color="000000"/>
            </w:tcBorders>
            <w:shd w:val="clear" w:color="auto" w:fill="E6E6E6"/>
          </w:tcPr>
          <w:p w:rsidR="00F625BF" w:rsidRDefault="0099126C" w:rsidP="00F625BF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15.345</w:t>
            </w:r>
          </w:p>
          <w:p w:rsidR="00EF5B11" w:rsidRPr="00372F73" w:rsidRDefault="00EF5B11" w:rsidP="00F625BF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13,2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F625BF" w:rsidRPr="00747E00" w:rsidRDefault="00F625BF" w:rsidP="00F625BF">
            <w:pPr>
              <w:spacing w:before="120" w:after="120" w:line="360" w:lineRule="auto"/>
              <w:rPr>
                <w:lang w:val="de-DE"/>
              </w:rPr>
            </w:pPr>
            <w:r w:rsidRPr="00F625BF">
              <w:rPr>
                <w:lang w:val="de-DE"/>
              </w:rPr>
              <w:t xml:space="preserve">N concentration of </w:t>
            </w:r>
            <w:r>
              <w:rPr>
                <w:lang w:val="de-DE"/>
              </w:rPr>
              <w:t>stemwood</w:t>
            </w:r>
          </w:p>
        </w:tc>
        <w:tc>
          <w:tcPr>
            <w:tcW w:w="2520" w:type="dxa"/>
            <w:tcBorders>
              <w:top w:val="single" w:sz="6" w:space="0" w:color="000000"/>
            </w:tcBorders>
          </w:tcPr>
          <w:p w:rsidR="00F625BF" w:rsidRPr="00747E00" w:rsidRDefault="00AF3292" w:rsidP="00AF3292">
            <w:pPr>
              <w:spacing w:before="120" w:after="120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- “ -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:rsidR="00AF3292" w:rsidRDefault="00AF3292" w:rsidP="00AF3292">
            <w:pPr>
              <w:rPr>
                <w:i/>
                <w:iCs/>
                <w:color w:val="0000FF"/>
                <w:lang w:val="de-DE"/>
              </w:rPr>
            </w:pPr>
            <w:r w:rsidRPr="00AF3292">
              <w:rPr>
                <w:i/>
                <w:color w:val="0000FF"/>
                <w:lang w:val="de-DE"/>
              </w:rPr>
              <w:t>parametersammlung_engler_neu.xls</w:t>
            </w:r>
            <w:r>
              <w:rPr>
                <w:i/>
                <w:color w:val="0000FF"/>
                <w:lang w:val="de-DE"/>
              </w:rPr>
              <w:t xml:space="preserve">, </w:t>
            </w:r>
            <w:r>
              <w:rPr>
                <w:i/>
                <w:iCs/>
                <w:color w:val="0000FF"/>
                <w:lang w:val="de-DE"/>
              </w:rPr>
              <w:t>Blatt: Pcn;N-Aufnahmekap. FW</w:t>
            </w:r>
          </w:p>
          <w:p w:rsidR="00F625BF" w:rsidRDefault="00AF3292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Zeile 22, Spalte AE</w:t>
            </w:r>
          </w:p>
        </w:tc>
        <w:tc>
          <w:tcPr>
            <w:tcW w:w="3140" w:type="dxa"/>
            <w:tcBorders>
              <w:top w:val="single" w:sz="6" w:space="0" w:color="000000"/>
            </w:tcBorders>
          </w:tcPr>
          <w:p w:rsidR="001F5537" w:rsidRPr="00372F73" w:rsidRDefault="001F5537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Neue Tabelle dazugekommen in Parametersammlung_Okt2011</w:t>
            </w:r>
            <w:r w:rsidR="00372F73">
              <w:rPr>
                <w:color w:val="7030A0"/>
                <w:sz w:val="20"/>
                <w:szCs w:val="20"/>
                <w:lang w:val="de-DE"/>
              </w:rPr>
              <w:t>.xls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</w:t>
            </w:r>
          </w:p>
          <w:p w:rsidR="001F5537" w:rsidRPr="00372F73" w:rsidRDefault="001F5537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Pcn;N-Aufnahmekap.FW</w:t>
            </w:r>
          </w:p>
          <w:p w:rsidR="00F625BF" w:rsidRPr="00372F73" w:rsidRDefault="001F5537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Von Dyckmans</w:t>
            </w:r>
          </w:p>
          <w:p w:rsidR="00C30B10" w:rsidRPr="00372F73" w:rsidRDefault="00C30B10" w:rsidP="001F5537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13,2 mg/g aus Berthold, D.</w:t>
            </w:r>
          </w:p>
          <w:p w:rsidR="00C30B10" w:rsidRDefault="00C30B10" w:rsidP="001F5537">
            <w:pPr>
              <w:spacing w:before="120" w:after="120" w:line="360" w:lineRule="auto"/>
              <w:rPr>
                <w:color w:val="00800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siehe Blatt: ncon</w:t>
            </w:r>
          </w:p>
        </w:tc>
      </w:tr>
      <w:bookmarkEnd w:id="2"/>
      <w:tr w:rsidR="00F625BF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top w:val="single" w:sz="6" w:space="0" w:color="000000"/>
            </w:tcBorders>
          </w:tcPr>
          <w:p w:rsidR="00F625BF" w:rsidRDefault="00F625BF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F625BF" w:rsidRPr="00F625BF" w:rsidRDefault="00F625BF">
            <w:pPr>
              <w:spacing w:before="120" w:after="120" w:line="360" w:lineRule="auto"/>
              <w:jc w:val="center"/>
              <w:rPr>
                <w:lang w:val="de-DE"/>
              </w:rPr>
            </w:pPr>
            <w:r w:rsidRPr="00F625BF">
              <w:rPr>
                <w:lang w:val="de-DE"/>
              </w:rPr>
              <w:t>reallo_fol</w:t>
            </w:r>
          </w:p>
        </w:tc>
        <w:tc>
          <w:tcPr>
            <w:tcW w:w="1260" w:type="dxa"/>
            <w:tcBorders>
              <w:top w:val="single" w:sz="6" w:space="0" w:color="000000"/>
            </w:tcBorders>
          </w:tcPr>
          <w:p w:rsidR="00F625BF" w:rsidRDefault="00F625BF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</w:tcBorders>
            <w:shd w:val="clear" w:color="auto" w:fill="E6E6E6"/>
          </w:tcPr>
          <w:p w:rsidR="00F625BF" w:rsidRDefault="00314723" w:rsidP="00F625BF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0.1</w:t>
            </w:r>
          </w:p>
        </w:tc>
        <w:tc>
          <w:tcPr>
            <w:tcW w:w="3401" w:type="dxa"/>
            <w:tcBorders>
              <w:top w:val="single" w:sz="6" w:space="0" w:color="000000"/>
            </w:tcBorders>
          </w:tcPr>
          <w:p w:rsidR="00F625BF" w:rsidRPr="00F625BF" w:rsidRDefault="00F625BF" w:rsidP="00F625BF">
            <w:pPr>
              <w:spacing w:before="120" w:after="120" w:line="360" w:lineRule="auto"/>
              <w:rPr>
                <w:lang w:val="de-DE"/>
              </w:rPr>
            </w:pPr>
            <w:r w:rsidRPr="00F625BF">
              <w:rPr>
                <w:lang w:val="de-DE"/>
              </w:rPr>
              <w:t>reallocation parameter of foliage</w:t>
            </w:r>
          </w:p>
        </w:tc>
        <w:tc>
          <w:tcPr>
            <w:tcW w:w="2520" w:type="dxa"/>
            <w:tcBorders>
              <w:top w:val="single" w:sz="6" w:space="0" w:color="000000"/>
            </w:tcBorders>
          </w:tcPr>
          <w:p w:rsidR="00F625BF" w:rsidRPr="00747E00" w:rsidRDefault="00314723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Übernahme von anderer Baumart</w:t>
            </w:r>
          </w:p>
        </w:tc>
        <w:tc>
          <w:tcPr>
            <w:tcW w:w="2340" w:type="dxa"/>
            <w:tcBorders>
              <w:top w:val="single" w:sz="6" w:space="0" w:color="000000"/>
            </w:tcBorders>
          </w:tcPr>
          <w:p w:rsidR="00F625BF" w:rsidRDefault="00F625BF" w:rsidP="00F625BF">
            <w:pPr>
              <w:spacing w:before="120" w:after="120"/>
              <w:rPr>
                <w:color w:val="0000FF"/>
                <w:lang w:val="de-DE"/>
              </w:rPr>
            </w:pPr>
          </w:p>
        </w:tc>
        <w:tc>
          <w:tcPr>
            <w:tcW w:w="3140" w:type="dxa"/>
            <w:tcBorders>
              <w:top w:val="single" w:sz="6" w:space="0" w:color="000000"/>
            </w:tcBorders>
          </w:tcPr>
          <w:p w:rsidR="00F625BF" w:rsidRPr="00EB51A5" w:rsidRDefault="00EB51A5" w:rsidP="00F625BF">
            <w:pPr>
              <w:spacing w:before="120" w:after="120" w:line="360" w:lineRule="auto"/>
              <w:rPr>
                <w:b/>
                <w:color w:val="FF0000"/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625BF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F625BF" w:rsidRDefault="00F625BF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</w:tcBorders>
          </w:tcPr>
          <w:p w:rsidR="00F625BF" w:rsidRPr="00F625BF" w:rsidRDefault="00F625BF">
            <w:pPr>
              <w:spacing w:before="120" w:after="120" w:line="360" w:lineRule="auto"/>
              <w:jc w:val="center"/>
              <w:rPr>
                <w:lang w:val="de-DE"/>
              </w:rPr>
            </w:pPr>
            <w:r w:rsidRPr="00F625BF">
              <w:rPr>
                <w:lang w:val="de-DE"/>
              </w:rPr>
              <w:t>reallo_frt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F625BF" w:rsidRDefault="00F625BF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F625BF" w:rsidRDefault="00314723" w:rsidP="00F625BF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0.1</w:t>
            </w: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F625BF" w:rsidRPr="00BA2356" w:rsidRDefault="00F625BF" w:rsidP="00F625BF">
            <w:pPr>
              <w:spacing w:before="120" w:after="120" w:line="360" w:lineRule="auto"/>
              <w:rPr>
                <w:lang w:val="en-GB"/>
              </w:rPr>
            </w:pPr>
            <w:r w:rsidRPr="00BA2356">
              <w:rPr>
                <w:lang w:val="en-GB"/>
              </w:rPr>
              <w:t xml:space="preserve">reallocation parameter of </w:t>
            </w:r>
            <w:r w:rsidR="00835FAF" w:rsidRPr="00BA2356">
              <w:rPr>
                <w:lang w:val="en-GB"/>
              </w:rPr>
              <w:t>fine root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000000"/>
            </w:tcBorders>
          </w:tcPr>
          <w:p w:rsidR="00F625BF" w:rsidRPr="00BA2356" w:rsidRDefault="00314723" w:rsidP="00F625BF">
            <w:pPr>
              <w:spacing w:before="120" w:after="120"/>
              <w:rPr>
                <w:color w:val="0000FF"/>
                <w:lang w:val="en-GB"/>
              </w:rPr>
            </w:pPr>
            <w:r>
              <w:rPr>
                <w:color w:val="0000FF"/>
                <w:lang w:val="de-DE"/>
              </w:rPr>
              <w:t>Übernahme von anderer Baumart</w:t>
            </w:r>
          </w:p>
        </w:tc>
        <w:tc>
          <w:tcPr>
            <w:tcW w:w="2340" w:type="dxa"/>
            <w:tcBorders>
              <w:top w:val="single" w:sz="6" w:space="0" w:color="000000"/>
              <w:bottom w:val="single" w:sz="6" w:space="0" w:color="000000"/>
            </w:tcBorders>
          </w:tcPr>
          <w:p w:rsidR="00F625BF" w:rsidRPr="00BA2356" w:rsidRDefault="00F625BF" w:rsidP="00F625BF">
            <w:pPr>
              <w:spacing w:before="120" w:after="120"/>
              <w:rPr>
                <w:color w:val="0000FF"/>
                <w:lang w:val="en-GB"/>
              </w:rPr>
            </w:pPr>
          </w:p>
        </w:tc>
        <w:tc>
          <w:tcPr>
            <w:tcW w:w="3140" w:type="dxa"/>
            <w:tcBorders>
              <w:top w:val="single" w:sz="6" w:space="0" w:color="000000"/>
              <w:bottom w:val="single" w:sz="6" w:space="0" w:color="000000"/>
            </w:tcBorders>
          </w:tcPr>
          <w:p w:rsidR="00F625BF" w:rsidRPr="008016C3" w:rsidRDefault="00EB51A5" w:rsidP="00F625BF">
            <w:pPr>
              <w:spacing w:before="120" w:after="120" w:line="360" w:lineRule="auto"/>
              <w:rPr>
                <w:color w:val="008000"/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top w:val="single" w:sz="6" w:space="0" w:color="000000"/>
            </w:tcBorders>
            <w:shd w:val="clear" w:color="auto" w:fill="FFFF99"/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top w:val="single" w:sz="6" w:space="0" w:color="000000"/>
            </w:tcBorders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alphac</w:t>
            </w:r>
          </w:p>
        </w:tc>
        <w:tc>
          <w:tcPr>
            <w:tcW w:w="1260" w:type="dxa"/>
            <w:tcBorders>
              <w:top w:val="single" w:sz="6" w:space="0" w:color="000000"/>
            </w:tcBorders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[-]</w:t>
            </w:r>
          </w:p>
        </w:tc>
        <w:tc>
          <w:tcPr>
            <w:tcW w:w="1634" w:type="dxa"/>
            <w:tcBorders>
              <w:top w:val="single" w:sz="6" w:space="0" w:color="000000"/>
            </w:tcBorders>
            <w:shd w:val="clear" w:color="auto" w:fill="FFFF99"/>
          </w:tcPr>
          <w:p w:rsidR="00C466D7" w:rsidRDefault="00C466D7" w:rsidP="00F625BF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</w:p>
          <w:p w:rsidR="00C466D7" w:rsidRDefault="00C466D7" w:rsidP="00F625BF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0.51</w:t>
            </w:r>
          </w:p>
          <w:p w:rsidR="00EF5B11" w:rsidRPr="00372F73" w:rsidRDefault="00EF5B11" w:rsidP="00F625BF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0,42</w:t>
            </w:r>
          </w:p>
        </w:tc>
        <w:tc>
          <w:tcPr>
            <w:tcW w:w="3401" w:type="dxa"/>
            <w:tcBorders>
              <w:top w:val="single" w:sz="6" w:space="0" w:color="000000"/>
            </w:tcBorders>
            <w:shd w:val="clear" w:color="auto" w:fill="FFFF99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 xml:space="preserve">durchschnittlicher  Zuwachs an Ästen, Zweigen und Grobwurzeln im Verhältnis zum Zuwachs des Splintholzes </w:t>
            </w:r>
          </w:p>
          <w:p w:rsidR="00C466D7" w:rsidRPr="00747E00" w:rsidRDefault="00C466D7" w:rsidP="00C466D7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2520" w:type="dxa"/>
            <w:tcBorders>
              <w:top w:val="single" w:sz="6" w:space="0" w:color="000000"/>
            </w:tcBorders>
            <w:shd w:val="clear" w:color="auto" w:fill="FFFF99"/>
          </w:tcPr>
          <w:p w:rsidR="004B7B5B" w:rsidRPr="00747E00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 w:rsidRPr="00747E00">
              <w:rPr>
                <w:color w:val="0000FF"/>
                <w:lang w:val="de-DE"/>
              </w:rPr>
              <w:t xml:space="preserve">0,51 berechnet aus Dyckmans Daten </w:t>
            </w:r>
          </w:p>
          <w:p w:rsidR="004B7B5B" w:rsidRPr="00747E00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 w:rsidRPr="00747E00">
              <w:rPr>
                <w:color w:val="0000FF"/>
                <w:lang w:val="de-DE"/>
              </w:rPr>
              <w:t>bezieht sich auf FG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1,26 (TG)</w:t>
            </w:r>
          </w:p>
          <w:p w:rsidR="004B7B5B" w:rsidRDefault="002F5C5C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</w:t>
            </w:r>
            <w:r w:rsidR="004B7B5B">
              <w:rPr>
                <w:i/>
                <w:iCs/>
                <w:color w:val="0000FF"/>
                <w:lang w:val="de-DE"/>
              </w:rPr>
              <w:t>arametersammlung</w:t>
            </w:r>
            <w:r>
              <w:rPr>
                <w:i/>
                <w:iCs/>
                <w:color w:val="0000FF"/>
                <w:lang w:val="de-DE"/>
              </w:rPr>
              <w:t>_Okt2011</w:t>
            </w:r>
            <w:r w:rsidR="004B7B5B">
              <w:rPr>
                <w:i/>
                <w:iCs/>
                <w:color w:val="0000FF"/>
                <w:lang w:val="de-DE"/>
              </w:rPr>
              <w:t>.xls, Tab.blatt alphac</w:t>
            </w:r>
          </w:p>
          <w:p w:rsidR="004B7B5B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Zeilen 65-75, Spalte I</w:t>
            </w:r>
          </w:p>
          <w:p w:rsidR="004B7B5B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Spalte S</w:t>
            </w:r>
          </w:p>
          <w:p w:rsidR="00C466D7" w:rsidRDefault="00C466D7" w:rsidP="00C466D7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0,19/0,51/1,26</w:t>
            </w:r>
          </w:p>
          <w:p w:rsidR="00C466D7" w:rsidRDefault="00C466D7" w:rsidP="00F625BF">
            <w:pPr>
              <w:spacing w:before="120" w:after="120"/>
              <w:rPr>
                <w:lang w:val="de-DE"/>
              </w:rPr>
            </w:pPr>
          </w:p>
        </w:tc>
        <w:tc>
          <w:tcPr>
            <w:tcW w:w="2340" w:type="dxa"/>
            <w:tcBorders>
              <w:top w:val="single" w:sz="6" w:space="0" w:color="000000"/>
            </w:tcBorders>
            <w:shd w:val="clear" w:color="auto" w:fill="FFFF99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0,19 berechnet aus Mebrahtu, T./Hanover, J. W. (1991) Art. 41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unter Voraussetzg. 21,5% GW als Anteil an Gesamtwurzelmasse</w:t>
            </w:r>
          </w:p>
          <w:p w:rsidR="004B7B5B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Parametersammlung</w:t>
            </w:r>
            <w:r w:rsidR="002F5C5C">
              <w:rPr>
                <w:i/>
                <w:iCs/>
                <w:color w:val="0000FF"/>
                <w:lang w:val="de-DE"/>
              </w:rPr>
              <w:t>_Okt2011</w:t>
            </w:r>
            <w:r>
              <w:rPr>
                <w:i/>
                <w:iCs/>
                <w:color w:val="0000FF"/>
                <w:lang w:val="de-DE"/>
              </w:rPr>
              <w:t>.xls, Tab.blatt alphac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Zeilen 45-57, Spalte K,L</w:t>
            </w:r>
          </w:p>
        </w:tc>
        <w:tc>
          <w:tcPr>
            <w:tcW w:w="3140" w:type="dxa"/>
            <w:tcBorders>
              <w:top w:val="single" w:sz="6" w:space="0" w:color="000000"/>
            </w:tcBorders>
            <w:shd w:val="clear" w:color="auto" w:fill="FFFF99"/>
          </w:tcPr>
          <w:p w:rsidR="004B7B5B" w:rsidRDefault="004B7B5B" w:rsidP="00F625BF">
            <w:pPr>
              <w:spacing w:before="120" w:after="120" w:line="360" w:lineRule="auto"/>
              <w:rPr>
                <w:color w:val="008000"/>
                <w:lang w:val="de-DE"/>
              </w:rPr>
            </w:pPr>
            <w:r>
              <w:rPr>
                <w:color w:val="008000"/>
                <w:lang w:val="de-DE"/>
              </w:rPr>
              <w:t>Berthold: GW ~ 31,89% aller Wurzeln</w:t>
            </w:r>
          </w:p>
          <w:p w:rsidR="004B7B5B" w:rsidRDefault="004B7B5B" w:rsidP="00F625BF">
            <w:pPr>
              <w:spacing w:before="120" w:after="120" w:line="360" w:lineRule="auto"/>
              <w:rPr>
                <w:color w:val="008000"/>
                <w:lang w:val="de-DE"/>
              </w:rPr>
            </w:pPr>
            <w:r>
              <w:rPr>
                <w:color w:val="008000"/>
                <w:lang w:val="de-DE"/>
              </w:rPr>
              <w:t>Dyckman-Daten:0,98</w:t>
            </w:r>
          </w:p>
          <w:p w:rsidR="00EF5B11" w:rsidRPr="00372F73" w:rsidRDefault="00EF5B11" w:rsidP="00F625BF">
            <w:pPr>
              <w:spacing w:before="120" w:after="120" w:line="360" w:lineRule="auto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Neuberechnung aus Daten von Dyckmans 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sym w:font="Wingdings" w:char="F0E0"/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0,42 FG-Zuwachs</w:t>
            </w:r>
          </w:p>
          <w:p w:rsidR="00EF5B11" w:rsidRDefault="00EF5B11" w:rsidP="00F625BF">
            <w:pPr>
              <w:spacing w:before="120" w:after="120" w:line="360" w:lineRule="auto"/>
              <w:rPr>
                <w:color w:val="00800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Siehe Blatt: alphac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highlight w:val="cyan"/>
                <w:lang w:val="de-DE"/>
              </w:rPr>
            </w:pPr>
            <w:commentRangeStart w:id="3"/>
            <w:r>
              <w:rPr>
                <w:highlight w:val="cyan"/>
                <w:lang w:val="de-DE"/>
              </w:rPr>
              <w:t>cr_frac</w:t>
            </w:r>
            <w:commentRangeEnd w:id="3"/>
            <w:r>
              <w:rPr>
                <w:rStyle w:val="Kommentarzeichen"/>
                <w:lang w:val="de-DE" w:eastAsia="de-DE"/>
              </w:rPr>
              <w:commentReference w:id="3"/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highlight w:val="cyan"/>
                <w:lang w:val="de-DE"/>
              </w:rPr>
            </w:pPr>
          </w:p>
        </w:tc>
        <w:tc>
          <w:tcPr>
            <w:tcW w:w="1634" w:type="dxa"/>
            <w:shd w:val="clear" w:color="auto" w:fill="E6E6E6"/>
          </w:tcPr>
          <w:p w:rsidR="00EF057C" w:rsidRDefault="00EF057C" w:rsidP="00F625BF">
            <w:pPr>
              <w:spacing w:before="120" w:after="120" w:line="360" w:lineRule="auto"/>
              <w:jc w:val="center"/>
              <w:rPr>
                <w:color w:val="0000FF"/>
                <w:highlight w:val="cyan"/>
                <w:lang w:val="de-DE"/>
              </w:rPr>
            </w:pPr>
            <w:r w:rsidRPr="00C466D7">
              <w:rPr>
                <w:color w:val="0000FF"/>
                <w:lang w:val="de-DE"/>
              </w:rPr>
              <w:t>0.86</w:t>
            </w:r>
          </w:p>
        </w:tc>
        <w:tc>
          <w:tcPr>
            <w:tcW w:w="3401" w:type="dxa"/>
          </w:tcPr>
          <w:p w:rsidR="004B7B5B" w:rsidRDefault="004B7B5B" w:rsidP="00F625BF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highlight w:val="cyan"/>
                <w:lang w:val="de-DE"/>
              </w:rPr>
              <w:t>Fraktion der Grobwurzeln  von  tbc (twigs, branc</w:t>
            </w:r>
            <w:r w:rsidRPr="00747E00">
              <w:rPr>
                <w:highlight w:val="cyan"/>
                <w:lang w:val="de-DE"/>
              </w:rPr>
              <w:t>hes, roots)</w:t>
            </w:r>
            <w:r w:rsidRPr="00747E00">
              <w:rPr>
                <w:lang w:val="de-DE"/>
              </w:rPr>
              <w:t xml:space="preserve"> </w:t>
            </w:r>
          </w:p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</w:p>
          <w:p w:rsidR="00EF057C" w:rsidRDefault="00EF057C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Parameter_robiniew.xls Blatt robdaten</w:t>
            </w:r>
          </w:p>
          <w:p w:rsidR="00C466D7" w:rsidRDefault="00C466D7" w:rsidP="00C466D7">
            <w:pPr>
              <w:spacing w:before="120" w:after="120" w:line="360" w:lineRule="auto"/>
              <w:jc w:val="center"/>
              <w:rPr>
                <w:color w:val="0000FF"/>
                <w:highlight w:val="yellow"/>
                <w:lang w:val="de-DE"/>
              </w:rPr>
            </w:pPr>
            <w:r>
              <w:rPr>
                <w:color w:val="0000FF"/>
                <w:highlight w:val="yellow"/>
                <w:lang w:val="de-DE"/>
              </w:rPr>
              <w:t>(0,5574 ??)</w:t>
            </w:r>
          </w:p>
          <w:p w:rsidR="00C466D7" w:rsidRDefault="00C466D7" w:rsidP="00F625BF">
            <w:pPr>
              <w:spacing w:before="120" w:after="120"/>
              <w:rPr>
                <w:color w:val="0000FF"/>
                <w:lang w:val="de-DE"/>
              </w:rPr>
            </w:pP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8000"/>
                <w:lang w:val="de-DE"/>
              </w:rPr>
              <w:t>Dyckman</w:t>
            </w:r>
            <w:r w:rsidR="00EF057C">
              <w:rPr>
                <w:color w:val="008000"/>
                <w:lang w:val="de-DE"/>
              </w:rPr>
              <w:t>s</w:t>
            </w: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 w:line="360" w:lineRule="auto"/>
              <w:rPr>
                <w:color w:val="008000"/>
                <w:lang w:val="de-DE"/>
              </w:rPr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prhos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kg TM cm</w:t>
            </w:r>
            <w:r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 xml:space="preserve"> Frischvolumen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0,78</w:t>
            </w:r>
          </w:p>
          <w:p w:rsidR="00EF5B11" w:rsidRPr="00372F73" w:rsidRDefault="00EF5B11" w:rsidP="00F625BF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</w:rPr>
            </w:pPr>
            <w:r w:rsidRPr="00372F73">
              <w:rPr>
                <w:color w:val="7030A0"/>
                <w:sz w:val="20"/>
                <w:szCs w:val="20"/>
              </w:rPr>
              <w:t>0,69</w:t>
            </w: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Dichte des Splintholzes</w:t>
            </w:r>
            <w:r w:rsidR="00835FAF">
              <w:br/>
            </w:r>
            <w:r w:rsidR="00835FAF" w:rsidRPr="00835FAF">
              <w:rPr>
                <w:color w:val="FF0000"/>
              </w:rPr>
              <w:t>sensitiv</w:t>
            </w:r>
          </w:p>
        </w:tc>
        <w:tc>
          <w:tcPr>
            <w:tcW w:w="252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Details: Abschn., Werte für Trockenmasse pro Trockenvolumen für viele Baumarten zum Vergleich in parameterize.xls</w:t>
            </w:r>
          </w:p>
        </w:tc>
        <w:tc>
          <w:tcPr>
            <w:tcW w:w="234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140" w:type="dxa"/>
          </w:tcPr>
          <w:p w:rsidR="004B7B5B" w:rsidRDefault="004B7B5B" w:rsidP="00F625BF">
            <w:pPr>
              <w:pStyle w:val="berschrift2"/>
              <w:spacing w:line="240" w:lineRule="auto"/>
              <w:jc w:val="left"/>
              <w:rPr>
                <w:color w:val="0000FF"/>
              </w:rPr>
            </w:pPr>
            <w:r>
              <w:rPr>
                <w:color w:val="0000FF"/>
              </w:rPr>
              <w:t>Rohdichte  darrtrocken 0,7-0,75-0,8 g/cm³ sowie</w:t>
            </w:r>
          </w:p>
          <w:p w:rsidR="004B7B5B" w:rsidRDefault="004B7B5B" w:rsidP="00F625BF">
            <w:pPr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Rohdichte 12-15% Feuchte ~0,78 aus Waitkus, C./Richter, H. G. (2001)    Art. 73</w:t>
            </w:r>
          </w:p>
          <w:p w:rsidR="004B7B5B" w:rsidRDefault="004B7B5B" w:rsidP="00F625BF">
            <w:pPr>
              <w:spacing w:before="120" w:after="120"/>
              <w:rPr>
                <w:bCs/>
                <w:color w:val="0000FF"/>
                <w:lang w:val="de-DE"/>
              </w:rPr>
            </w:pPr>
            <w:r>
              <w:rPr>
                <w:bCs/>
                <w:color w:val="0000FF"/>
                <w:lang w:val="de-DE"/>
              </w:rPr>
              <w:t>0,76 g/cm³ aus Beyse, Dr. R. (2003) Art.75</w:t>
            </w:r>
          </w:p>
          <w:p w:rsidR="00EF5B11" w:rsidRPr="00372F73" w:rsidRDefault="00EF5B11" w:rsidP="00F625BF">
            <w:pPr>
              <w:spacing w:before="120" w:after="120"/>
              <w:rPr>
                <w:bCs/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bCs/>
                <w:color w:val="7030A0"/>
                <w:sz w:val="20"/>
                <w:szCs w:val="20"/>
                <w:lang w:val="de-DE"/>
              </w:rPr>
              <w:t>0,69 g/</w:t>
            </w:r>
            <w:r w:rsidR="004A1057" w:rsidRPr="00372F73">
              <w:rPr>
                <w:bCs/>
                <w:color w:val="7030A0"/>
                <w:sz w:val="20"/>
                <w:szCs w:val="20"/>
                <w:lang w:val="de-DE"/>
              </w:rPr>
              <w:t>cm³ aus Gilman/Watson</w:t>
            </w:r>
          </w:p>
          <w:p w:rsidR="004A1057" w:rsidRPr="00372F73" w:rsidRDefault="004A1057" w:rsidP="00F625BF">
            <w:pPr>
              <w:spacing w:before="120" w:after="120"/>
              <w:rPr>
                <w:bCs/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bCs/>
                <w:color w:val="7030A0"/>
                <w:sz w:val="20"/>
                <w:szCs w:val="20"/>
                <w:lang w:val="de-DE"/>
              </w:rPr>
              <w:t>Siehe Blatt: prhos</w:t>
            </w:r>
          </w:p>
          <w:p w:rsidR="004A1057" w:rsidRDefault="004A1057" w:rsidP="00F625BF">
            <w:pPr>
              <w:spacing w:before="120" w:after="120"/>
              <w:rPr>
                <w:bCs/>
                <w:lang w:val="de-DE"/>
              </w:rPr>
            </w:pPr>
            <w:r w:rsidRPr="00372F73">
              <w:rPr>
                <w:bCs/>
                <w:color w:val="7030A0"/>
                <w:sz w:val="20"/>
                <w:szCs w:val="20"/>
                <w:lang w:val="de-DE"/>
              </w:rPr>
              <w:t>Splintholzdichte niedriger als Kernholzdichte!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pnus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[kg DM cm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jc w:val="center"/>
            </w:pPr>
          </w:p>
          <w:p w:rsidR="004B7B5B" w:rsidRDefault="004B7B5B" w:rsidP="00F625BF">
            <w:pPr>
              <w:jc w:val="center"/>
            </w:pPr>
          </w:p>
          <w:p w:rsidR="004B7B5B" w:rsidRPr="00C466D7" w:rsidRDefault="00C466D7" w:rsidP="00F625BF">
            <w:pPr>
              <w:jc w:val="center"/>
              <w:rPr>
                <w:color w:val="0000FF"/>
              </w:rPr>
            </w:pPr>
            <w:r w:rsidRPr="00C466D7">
              <w:rPr>
                <w:color w:val="0000FF"/>
              </w:rPr>
              <w:t>0.05</w:t>
            </w:r>
          </w:p>
          <w:p w:rsidR="004B7B5B" w:rsidRDefault="004B7B5B" w:rsidP="00F625BF">
            <w:pPr>
              <w:jc w:val="center"/>
            </w:pPr>
          </w:p>
          <w:p w:rsidR="004B7B5B" w:rsidRDefault="004B7B5B" w:rsidP="00F625BF">
            <w:pPr>
              <w:jc w:val="center"/>
            </w:pP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Blattmasse zu Splintholzquerschnittsfläche (Blattmasse des Gesamtbaumes und Splintholzquerschnittsfläche unterhalb des Kronenansatzes)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Details: Abschn.,</w:t>
            </w:r>
          </w:p>
          <w:p w:rsidR="00C466D7" w:rsidRDefault="00C466D7" w:rsidP="00F625BF">
            <w:pPr>
              <w:spacing w:before="120" w:after="120" w:line="360" w:lineRule="auto"/>
            </w:pPr>
          </w:p>
          <w:p w:rsidR="00C466D7" w:rsidRDefault="00C466D7" w:rsidP="00C466D7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0,04-0,06</w:t>
            </w:r>
          </w:p>
          <w:p w:rsidR="00C466D7" w:rsidRDefault="00C466D7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0,04 aus Mebrahtu, T./Hanover, J. W. (1991) Art. 41 und  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0,06 aus Burner, D. M./Pote, D. H./Ares, A. (2006) Art. 43</w:t>
            </w:r>
          </w:p>
          <w:p w:rsidR="004B7B5B" w:rsidRPr="00747E00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 w:rsidRPr="00747E00">
              <w:rPr>
                <w:color w:val="0000FF"/>
                <w:lang w:val="de-DE"/>
              </w:rPr>
              <w:t xml:space="preserve">Werte sind aus MW berechnet und meist </w:t>
            </w:r>
            <w:r w:rsidRPr="00747E00">
              <w:rPr>
                <w:color w:val="0000FF"/>
                <w:lang w:val="de-DE"/>
              </w:rPr>
              <w:lastRenderedPageBreak/>
              <w:t>WHD</w:t>
            </w:r>
          </w:p>
          <w:p w:rsidR="002F5C5C" w:rsidRDefault="002F5C5C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</w:t>
            </w:r>
            <w:r w:rsidR="004B7B5B">
              <w:rPr>
                <w:i/>
                <w:iCs/>
                <w:color w:val="0000FF"/>
                <w:lang w:val="de-DE"/>
              </w:rPr>
              <w:t>arametersammlung</w:t>
            </w:r>
            <w:r>
              <w:rPr>
                <w:i/>
                <w:iCs/>
                <w:color w:val="0000FF"/>
                <w:lang w:val="de-DE"/>
              </w:rPr>
              <w:t>_Okt2011</w:t>
            </w:r>
            <w:r w:rsidR="004B7B5B">
              <w:rPr>
                <w:i/>
                <w:iCs/>
                <w:color w:val="0000FF"/>
                <w:lang w:val="de-DE"/>
              </w:rPr>
              <w:t xml:space="preserve">.xls, </w:t>
            </w:r>
          </w:p>
          <w:p w:rsidR="004B7B5B" w:rsidRDefault="002F5C5C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B</w:t>
            </w:r>
            <w:r w:rsidR="004B7B5B">
              <w:rPr>
                <w:i/>
                <w:iCs/>
                <w:color w:val="0000FF"/>
                <w:lang w:val="de-DE"/>
              </w:rPr>
              <w:t>latt</w:t>
            </w:r>
            <w:r>
              <w:rPr>
                <w:i/>
                <w:iCs/>
                <w:color w:val="0000FF"/>
                <w:lang w:val="de-DE"/>
              </w:rPr>
              <w:t>:</w:t>
            </w:r>
            <w:r w:rsidR="004B7B5B">
              <w:rPr>
                <w:i/>
                <w:iCs/>
                <w:color w:val="0000FF"/>
                <w:lang w:val="de-DE"/>
              </w:rPr>
              <w:t xml:space="preserve"> pnus</w:t>
            </w: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lastRenderedPageBreak/>
              <w:t>Dyckman’s Daten</w:t>
            </w:r>
          </w:p>
          <w:p w:rsidR="004B7B5B" w:rsidRDefault="002F5C5C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</w:t>
            </w:r>
            <w:r w:rsidR="004B7B5B">
              <w:rPr>
                <w:i/>
                <w:iCs/>
                <w:color w:val="0000FF"/>
                <w:lang w:val="de-DE"/>
              </w:rPr>
              <w:t>arametersammlun</w:t>
            </w:r>
            <w:r>
              <w:rPr>
                <w:i/>
                <w:iCs/>
                <w:color w:val="0000FF"/>
                <w:lang w:val="de-DE"/>
              </w:rPr>
              <w:t>g_Okt2011</w:t>
            </w:r>
            <w:r w:rsidR="004B7B5B">
              <w:rPr>
                <w:i/>
                <w:iCs/>
                <w:color w:val="0000FF"/>
                <w:lang w:val="de-DE"/>
              </w:rPr>
              <w:t>.xls, Tab.blatt pnus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0,000069</w:t>
            </w:r>
          </w:p>
          <w:p w:rsidR="004B7B5B" w:rsidRDefault="004B7B5B" w:rsidP="00F625BF">
            <w:pPr>
              <w:spacing w:before="120" w:after="120"/>
              <w:rPr>
                <w:color w:val="00FF00"/>
                <w:lang w:val="de-DE"/>
              </w:rPr>
            </w:pPr>
            <w:r>
              <w:rPr>
                <w:color w:val="0000FF"/>
                <w:lang w:val="de-DE"/>
              </w:rPr>
              <w:t>von Einzelbäumen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  <w:rPr>
                <w:b/>
              </w:rPr>
            </w:pPr>
            <w:r>
              <w:rPr>
                <w:b/>
              </w:rPr>
              <w:t>iso- und allometrische Relationen</w:t>
            </w:r>
          </w:p>
        </w:tc>
        <w:tc>
          <w:tcPr>
            <w:tcW w:w="252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234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pha</w:t>
            </w:r>
          </w:p>
        </w:tc>
        <w:tc>
          <w:tcPr>
            <w:tcW w:w="1260" w:type="dxa"/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[cm kg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3E1457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401" w:type="dxa"/>
            <w:shd w:val="clear" w:color="auto" w:fill="FFFF99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für Bestimmung aller pha Parameter werden Datensätze von Blattmasse und Höhe möglichst vieler Einzelbäume benötigt, Fit erfolgt später</w:t>
            </w:r>
          </w:p>
        </w:tc>
        <w:tc>
          <w:tcPr>
            <w:tcW w:w="2520" w:type="dxa"/>
            <w:shd w:val="clear" w:color="auto" w:fill="FFFF99"/>
          </w:tcPr>
          <w:p w:rsidR="004B7B5B" w:rsidRDefault="004B7B5B" w:rsidP="00F625BF">
            <w:pPr>
              <w:pStyle w:val="Textkrper3"/>
              <w:jc w:val="left"/>
              <w:rPr>
                <w:sz w:val="24"/>
              </w:rPr>
            </w:pPr>
            <w:r>
              <w:rPr>
                <w:sz w:val="24"/>
              </w:rPr>
              <w:t>Einzelwerte aus Dyckmans Daten;</w:t>
            </w:r>
          </w:p>
          <w:p w:rsidR="004B7B5B" w:rsidRPr="00275479" w:rsidRDefault="00275479" w:rsidP="00F625BF">
            <w:pPr>
              <w:spacing w:before="120" w:after="120" w:line="360" w:lineRule="auto"/>
              <w:rPr>
                <w:rFonts w:ascii="MS Sans Serif" w:hAnsi="MS Sans Serif" w:cs="Arial"/>
                <w:color w:val="0000FF"/>
                <w:lang w:val="de-DE"/>
              </w:rPr>
            </w:pPr>
            <w:r w:rsidRPr="00275479">
              <w:rPr>
                <w:color w:val="0000FF"/>
                <w:highlight w:val="yellow"/>
                <w:lang w:val="de-DE"/>
              </w:rPr>
              <w:t>Keimlinge: 5597</w:t>
            </w:r>
            <w:r w:rsidR="00995425">
              <w:rPr>
                <w:color w:val="0000FF"/>
                <w:highlight w:val="yellow"/>
                <w:lang w:val="de-DE"/>
              </w:rPr>
              <w:t>,5</w:t>
            </w:r>
            <w:r w:rsidRPr="00275479">
              <w:rPr>
                <w:color w:val="0000FF"/>
                <w:highlight w:val="yellow"/>
                <w:lang w:val="de-DE"/>
              </w:rPr>
              <w:t xml:space="preserve"> (Dyckman)</w:t>
            </w:r>
          </w:p>
          <w:p w:rsidR="004B7B5B" w:rsidRPr="00275479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40" w:type="dxa"/>
            <w:shd w:val="clear" w:color="auto" w:fill="FFFF99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Von Einzelbäumen: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Quelle: Dyckman</w:t>
            </w:r>
            <w:r w:rsidR="002F5C5C">
              <w:rPr>
                <w:color w:val="0000FF"/>
                <w:lang w:val="de-DE"/>
              </w:rPr>
              <w:t>s</w:t>
            </w:r>
            <w:r>
              <w:rPr>
                <w:color w:val="0000FF"/>
                <w:lang w:val="de-DE"/>
              </w:rPr>
              <w:t xml:space="preserve"> in</w:t>
            </w:r>
          </w:p>
          <w:p w:rsidR="004B7B5B" w:rsidRDefault="00995425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 xml:space="preserve">Siehe </w:t>
            </w:r>
            <w:r w:rsidR="004B7B5B">
              <w:rPr>
                <w:i/>
                <w:iCs/>
                <w:color w:val="0000FF"/>
                <w:lang w:val="de-DE"/>
              </w:rPr>
              <w:t>Blatt: pha</w:t>
            </w:r>
          </w:p>
          <w:p w:rsidR="004B7B5B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Zeilen 8</w:t>
            </w:r>
            <w:r w:rsidR="00995425">
              <w:rPr>
                <w:i/>
                <w:iCs/>
                <w:color w:val="0000FF"/>
                <w:lang w:val="de-DE"/>
              </w:rPr>
              <w:t>5-94</w:t>
            </w:r>
          </w:p>
          <w:p w:rsidR="004B7B5B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 xml:space="preserve">Spalten </w:t>
            </w:r>
            <w:r w:rsidR="00995425">
              <w:rPr>
                <w:i/>
                <w:iCs/>
                <w:color w:val="0000FF"/>
                <w:lang w:val="de-DE"/>
              </w:rPr>
              <w:t>D</w:t>
            </w:r>
            <w:r>
              <w:rPr>
                <w:i/>
                <w:iCs/>
                <w:color w:val="0000FF"/>
                <w:lang w:val="de-DE"/>
              </w:rPr>
              <w:t xml:space="preserve">, </w:t>
            </w:r>
            <w:r w:rsidR="00995425">
              <w:rPr>
                <w:i/>
                <w:iCs/>
                <w:color w:val="0000FF"/>
                <w:lang w:val="de-DE"/>
              </w:rPr>
              <w:t>G</w:t>
            </w:r>
            <w:r>
              <w:rPr>
                <w:i/>
                <w:iCs/>
                <w:color w:val="0000FF"/>
                <w:lang w:val="de-DE"/>
              </w:rPr>
              <w:t xml:space="preserve">, </w:t>
            </w:r>
            <w:r w:rsidR="00995425">
              <w:rPr>
                <w:i/>
                <w:iCs/>
                <w:color w:val="0000FF"/>
                <w:lang w:val="de-DE"/>
              </w:rPr>
              <w:t>H</w:t>
            </w:r>
          </w:p>
          <w:p w:rsidR="00995425" w:rsidRDefault="00995425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5597,5 vom FG</w:t>
            </w:r>
          </w:p>
          <w:p w:rsidR="00995425" w:rsidRDefault="00995425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24839,37vom TG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</w:p>
        </w:tc>
        <w:tc>
          <w:tcPr>
            <w:tcW w:w="3140" w:type="dxa"/>
            <w:shd w:val="clear" w:color="auto" w:fill="FFFF99"/>
          </w:tcPr>
          <w:p w:rsidR="004B7B5B" w:rsidRPr="00372F73" w:rsidRDefault="004B7B5B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>
              <w:rPr>
                <w:color w:val="008000"/>
                <w:lang w:val="de-DE"/>
              </w:rPr>
              <w:t xml:space="preserve"> </w:t>
            </w:r>
            <w:r w:rsidR="00995425" w:rsidRPr="00372F73">
              <w:rPr>
                <w:b/>
                <w:color w:val="7030A0"/>
                <w:sz w:val="20"/>
                <w:szCs w:val="20"/>
                <w:lang w:val="de-DE"/>
              </w:rPr>
              <w:t>697,75</w:t>
            </w:r>
            <w:r w:rsidR="00995425" w:rsidRPr="00372F73">
              <w:rPr>
                <w:color w:val="7030A0"/>
                <w:sz w:val="20"/>
                <w:szCs w:val="20"/>
                <w:lang w:val="de-DE"/>
              </w:rPr>
              <w:t xml:space="preserve"> aus Unruh Snyder L.J. (2003) Werte aus Mittelwerten berechnet für Messungen 1999 (Alter d. Bäume: 4)</w:t>
            </w:r>
          </w:p>
          <w:p w:rsidR="004B7B5B" w:rsidRPr="00372F73" w:rsidRDefault="00995425" w:rsidP="00F625BF">
            <w:pPr>
              <w:spacing w:before="120" w:after="120"/>
              <w:rPr>
                <w:i/>
                <w:iCs/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i/>
                <w:iCs/>
                <w:color w:val="7030A0"/>
                <w:sz w:val="20"/>
                <w:szCs w:val="20"/>
                <w:lang w:val="de-DE"/>
              </w:rPr>
              <w:t xml:space="preserve">siehe </w:t>
            </w:r>
            <w:r w:rsidR="004B7B5B" w:rsidRPr="00372F73">
              <w:rPr>
                <w:i/>
                <w:iCs/>
                <w:color w:val="7030A0"/>
                <w:sz w:val="20"/>
                <w:szCs w:val="20"/>
                <w:lang w:val="de-DE"/>
              </w:rPr>
              <w:t>Blatt: pha</w:t>
            </w:r>
          </w:p>
          <w:p w:rsidR="004B7B5B" w:rsidRPr="00372F73" w:rsidRDefault="004B7B5B" w:rsidP="00F625BF">
            <w:pPr>
              <w:pStyle w:val="berschrift3"/>
              <w:rPr>
                <w:color w:val="7030A0"/>
                <w:sz w:val="20"/>
                <w:szCs w:val="20"/>
              </w:rPr>
            </w:pPr>
            <w:r w:rsidRPr="00372F73">
              <w:rPr>
                <w:i/>
                <w:iCs/>
                <w:color w:val="7030A0"/>
                <w:sz w:val="20"/>
                <w:szCs w:val="20"/>
              </w:rPr>
              <w:t xml:space="preserve">Zeilen </w:t>
            </w:r>
            <w:r w:rsidR="00995425" w:rsidRPr="00372F73">
              <w:rPr>
                <w:i/>
                <w:iCs/>
                <w:color w:val="7030A0"/>
                <w:sz w:val="20"/>
                <w:szCs w:val="20"/>
              </w:rPr>
              <w:t>33</w:t>
            </w:r>
            <w:r w:rsidRPr="00372F73">
              <w:rPr>
                <w:i/>
                <w:iCs/>
                <w:color w:val="7030A0"/>
                <w:sz w:val="20"/>
                <w:szCs w:val="20"/>
              </w:rPr>
              <w:t>-</w:t>
            </w:r>
            <w:r w:rsidR="00995425" w:rsidRPr="00372F73">
              <w:rPr>
                <w:i/>
                <w:iCs/>
                <w:color w:val="7030A0"/>
                <w:sz w:val="20"/>
                <w:szCs w:val="20"/>
              </w:rPr>
              <w:t>48,        Spalte</w:t>
            </w:r>
            <w:r w:rsidRPr="00372F73">
              <w:rPr>
                <w:i/>
                <w:iCs/>
                <w:color w:val="7030A0"/>
                <w:sz w:val="20"/>
                <w:szCs w:val="20"/>
              </w:rPr>
              <w:t xml:space="preserve"> C</w:t>
            </w:r>
            <w:r w:rsidRPr="00372F73">
              <w:rPr>
                <w:color w:val="7030A0"/>
                <w:sz w:val="20"/>
                <w:szCs w:val="20"/>
              </w:rPr>
              <w:t xml:space="preserve">       </w:t>
            </w:r>
          </w:p>
          <w:p w:rsidR="004B7B5B" w:rsidRPr="00372F73" w:rsidRDefault="004B7B5B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Max/Min/Mean für1999</w:t>
            </w:r>
          </w:p>
          <w:p w:rsidR="00995425" w:rsidRPr="00372F73" w:rsidRDefault="00995425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b/>
                <w:color w:val="7030A0"/>
                <w:sz w:val="20"/>
                <w:szCs w:val="20"/>
                <w:lang w:val="de-DE"/>
              </w:rPr>
              <w:t>737,33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aus Unruh Snyder L.J. (2003) Werte aus Mittelwerten berechnet für Messungen 2000  (Alter d. Bäume: 5)</w:t>
            </w:r>
          </w:p>
          <w:p w:rsidR="004B7B5B" w:rsidRPr="00372F73" w:rsidRDefault="004B7B5B" w:rsidP="00F625BF">
            <w:pPr>
              <w:pStyle w:val="berschrift3"/>
              <w:rPr>
                <w:i/>
                <w:iCs/>
                <w:color w:val="7030A0"/>
                <w:sz w:val="20"/>
                <w:szCs w:val="20"/>
              </w:rPr>
            </w:pPr>
            <w:r w:rsidRPr="00372F73">
              <w:rPr>
                <w:i/>
                <w:iCs/>
                <w:color w:val="7030A0"/>
                <w:sz w:val="20"/>
                <w:szCs w:val="20"/>
              </w:rPr>
              <w:t xml:space="preserve">Zeilen </w:t>
            </w:r>
            <w:r w:rsidR="00995425" w:rsidRPr="00372F73">
              <w:rPr>
                <w:i/>
                <w:iCs/>
                <w:color w:val="7030A0"/>
                <w:sz w:val="20"/>
                <w:szCs w:val="20"/>
              </w:rPr>
              <w:t>50-67        Spalte C</w:t>
            </w:r>
          </w:p>
          <w:p w:rsidR="004B7B5B" w:rsidRPr="00372F73" w:rsidRDefault="004B7B5B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Max/Min/Mean für 2000 </w:t>
            </w:r>
          </w:p>
          <w:p w:rsidR="004B7B5B" w:rsidRPr="00372F73" w:rsidRDefault="00995425" w:rsidP="00995425">
            <w:pPr>
              <w:pStyle w:val="berschrift3"/>
              <w:rPr>
                <w:color w:val="7030A0"/>
                <w:sz w:val="20"/>
                <w:szCs w:val="20"/>
              </w:rPr>
            </w:pPr>
            <w:r w:rsidRPr="00372F73">
              <w:rPr>
                <w:b/>
                <w:i/>
                <w:iCs/>
                <w:color w:val="7030A0"/>
                <w:sz w:val="20"/>
                <w:szCs w:val="20"/>
              </w:rPr>
              <w:t>12505,87</w:t>
            </w:r>
            <w:r w:rsidRPr="00372F73">
              <w:rPr>
                <w:i/>
                <w:iCs/>
                <w:color w:val="7030A0"/>
                <w:sz w:val="20"/>
                <w:szCs w:val="20"/>
              </w:rPr>
              <w:t xml:space="preserve"> aus </w:t>
            </w:r>
            <w:r w:rsidR="004B7B5B" w:rsidRPr="00372F73">
              <w:rPr>
                <w:color w:val="7030A0"/>
                <w:sz w:val="20"/>
                <w:szCs w:val="20"/>
              </w:rPr>
              <w:t>Mebrahtu, T./</w:t>
            </w:r>
            <w:r w:rsidR="003E1457" w:rsidRPr="00372F73">
              <w:rPr>
                <w:color w:val="7030A0"/>
                <w:sz w:val="20"/>
                <w:szCs w:val="20"/>
              </w:rPr>
              <w:t xml:space="preserve"> Hanover,</w:t>
            </w:r>
            <w:r w:rsidR="003E1457" w:rsidRPr="003E1457">
              <w:rPr>
                <w:color w:val="92D050"/>
                <w:sz w:val="20"/>
                <w:szCs w:val="20"/>
              </w:rPr>
              <w:t xml:space="preserve"> </w:t>
            </w:r>
            <w:r w:rsidR="003E1457" w:rsidRPr="00372F73">
              <w:rPr>
                <w:color w:val="7030A0"/>
                <w:sz w:val="20"/>
                <w:szCs w:val="20"/>
              </w:rPr>
              <w:lastRenderedPageBreak/>
              <w:t>J. W. (1991) Keimlinge</w:t>
            </w:r>
          </w:p>
          <w:p w:rsidR="004B7B5B" w:rsidRPr="00372F73" w:rsidRDefault="003E1457" w:rsidP="00F625BF">
            <w:pPr>
              <w:spacing w:before="120" w:after="120"/>
              <w:rPr>
                <w:i/>
                <w:iCs/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i/>
                <w:iCs/>
                <w:color w:val="7030A0"/>
                <w:sz w:val="20"/>
                <w:szCs w:val="20"/>
                <w:lang w:val="de-DE"/>
              </w:rPr>
              <w:t>siehe</w:t>
            </w:r>
            <w:r w:rsidR="004B7B5B" w:rsidRPr="00372F73">
              <w:rPr>
                <w:i/>
                <w:iCs/>
                <w:color w:val="7030A0"/>
                <w:sz w:val="20"/>
                <w:szCs w:val="20"/>
                <w:lang w:val="de-DE"/>
              </w:rPr>
              <w:t xml:space="preserve"> Blatt: pha</w:t>
            </w:r>
            <w:r w:rsidRPr="00372F73">
              <w:rPr>
                <w:i/>
                <w:iCs/>
                <w:color w:val="7030A0"/>
                <w:sz w:val="20"/>
                <w:szCs w:val="20"/>
                <w:lang w:val="de-DE"/>
              </w:rPr>
              <w:t xml:space="preserve"> (weitere Werte)</w:t>
            </w:r>
          </w:p>
          <w:p w:rsidR="004B7B5B" w:rsidRDefault="003E1457" w:rsidP="003E1457">
            <w:pPr>
              <w:spacing w:before="120" w:after="120"/>
              <w:rPr>
                <w:color w:val="0000FF"/>
                <w:lang w:val="de-DE"/>
              </w:rPr>
            </w:pPr>
            <w:r w:rsidRPr="00372F73">
              <w:rPr>
                <w:i/>
                <w:iCs/>
                <w:color w:val="7030A0"/>
                <w:sz w:val="20"/>
                <w:szCs w:val="20"/>
                <w:lang w:val="de-DE"/>
              </w:rPr>
              <w:t>Zeilen 69-83</w:t>
            </w:r>
            <w:r w:rsidR="004B7B5B" w:rsidRPr="00372F73">
              <w:rPr>
                <w:i/>
                <w:iCs/>
                <w:color w:val="7030A0"/>
                <w:sz w:val="20"/>
                <w:szCs w:val="20"/>
                <w:lang w:val="de-DE"/>
              </w:rPr>
              <w:t xml:space="preserve">      Spalten B, D</w:t>
            </w:r>
            <w:r w:rsidRPr="00372F73">
              <w:rPr>
                <w:i/>
                <w:iCs/>
                <w:color w:val="7030A0"/>
                <w:sz w:val="20"/>
                <w:szCs w:val="20"/>
                <w:lang w:val="de-DE"/>
              </w:rPr>
              <w:t>,E</w:t>
            </w:r>
          </w:p>
        </w:tc>
      </w:tr>
      <w:tr w:rsidR="004B7B5B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pha_coeff1</w:t>
            </w:r>
          </w:p>
        </w:tc>
        <w:tc>
          <w:tcPr>
            <w:tcW w:w="1260" w:type="dxa"/>
            <w:shd w:val="clear" w:color="auto" w:fill="FFFF99"/>
          </w:tcPr>
          <w:p w:rsidR="004B7B5B" w:rsidRDefault="004B7B5B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?</w:t>
            </w:r>
          </w:p>
        </w:tc>
        <w:tc>
          <w:tcPr>
            <w:tcW w:w="3401" w:type="dxa"/>
            <w:shd w:val="clear" w:color="auto" w:fill="FFFF99"/>
          </w:tcPr>
          <w:p w:rsidR="004B7B5B" w:rsidRPr="00835FAF" w:rsidRDefault="00835FAF" w:rsidP="00F625BF">
            <w:pPr>
              <w:spacing w:before="120" w:after="120" w:line="360" w:lineRule="auto"/>
            </w:pPr>
            <w:r w:rsidRPr="00835FAF">
              <w:t>height growth parameter coefficient 1</w:t>
            </w:r>
          </w:p>
        </w:tc>
        <w:tc>
          <w:tcPr>
            <w:tcW w:w="2520" w:type="dxa"/>
            <w:shd w:val="clear" w:color="auto" w:fill="FFFF99"/>
          </w:tcPr>
          <w:p w:rsidR="004B7B5B" w:rsidRDefault="004B7B5B" w:rsidP="00F625BF">
            <w:pPr>
              <w:rPr>
                <w:rFonts w:ascii="MS Sans Serif" w:hAnsi="MS Sans Serif" w:cs="Arial"/>
                <w:color w:val="0000FF"/>
              </w:rPr>
            </w:pPr>
          </w:p>
          <w:p w:rsidR="004B7B5B" w:rsidRDefault="004B7B5B" w:rsidP="00F625BF">
            <w:pPr>
              <w:rPr>
                <w:rFonts w:ascii="MS Sans Serif" w:hAnsi="MS Sans Serif" w:cs="Arial"/>
                <w:color w:val="0000FF"/>
              </w:rPr>
            </w:pPr>
          </w:p>
        </w:tc>
        <w:tc>
          <w:tcPr>
            <w:tcW w:w="2340" w:type="dxa"/>
            <w:shd w:val="clear" w:color="auto" w:fill="FFFF99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  <w:shd w:val="clear" w:color="auto" w:fill="FFFF99"/>
          </w:tcPr>
          <w:p w:rsidR="004B7B5B" w:rsidRPr="008016C3" w:rsidRDefault="004C6C6B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FFFF99"/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pha_coeff2</w:t>
            </w:r>
          </w:p>
        </w:tc>
        <w:tc>
          <w:tcPr>
            <w:tcW w:w="1260" w:type="dxa"/>
            <w:shd w:val="clear" w:color="auto" w:fill="FFFF99"/>
          </w:tcPr>
          <w:p w:rsidR="004B7B5B" w:rsidRDefault="004B7B5B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?</w:t>
            </w:r>
          </w:p>
        </w:tc>
        <w:tc>
          <w:tcPr>
            <w:tcW w:w="3401" w:type="dxa"/>
            <w:shd w:val="clear" w:color="auto" w:fill="FFFF99"/>
          </w:tcPr>
          <w:p w:rsidR="004B7B5B" w:rsidRPr="00835FAF" w:rsidRDefault="00835FAF" w:rsidP="00F625BF">
            <w:pPr>
              <w:spacing w:before="120" w:after="120" w:line="360" w:lineRule="auto"/>
            </w:pPr>
            <w:r w:rsidRPr="00835FAF">
              <w:t xml:space="preserve">height growth parameter coefficient </w:t>
            </w:r>
            <w:r>
              <w:t>2</w:t>
            </w:r>
          </w:p>
        </w:tc>
        <w:tc>
          <w:tcPr>
            <w:tcW w:w="2520" w:type="dxa"/>
            <w:shd w:val="clear" w:color="auto" w:fill="FFFF99"/>
          </w:tcPr>
          <w:p w:rsidR="004B7B5B" w:rsidRDefault="004B7B5B" w:rsidP="00F625BF">
            <w:pPr>
              <w:rPr>
                <w:rFonts w:ascii="MS Sans Serif" w:hAnsi="MS Sans Serif" w:cs="Arial"/>
                <w:color w:val="0000FF"/>
              </w:rPr>
            </w:pPr>
          </w:p>
          <w:p w:rsidR="004B7B5B" w:rsidRDefault="004B7B5B" w:rsidP="00F625BF">
            <w:pPr>
              <w:rPr>
                <w:rFonts w:ascii="MS Sans Serif" w:hAnsi="MS Sans Serif" w:cs="Arial"/>
                <w:color w:val="0000FF"/>
              </w:rPr>
            </w:pPr>
          </w:p>
        </w:tc>
        <w:tc>
          <w:tcPr>
            <w:tcW w:w="2340" w:type="dxa"/>
            <w:shd w:val="clear" w:color="auto" w:fill="FFFF99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  <w:shd w:val="clear" w:color="auto" w:fill="FFFF99"/>
          </w:tcPr>
          <w:p w:rsidR="004B7B5B" w:rsidRPr="008016C3" w:rsidRDefault="004C6C6B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RPr="00275479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pha_v1</w:t>
            </w:r>
          </w:p>
        </w:tc>
        <w:tc>
          <w:tcPr>
            <w:tcW w:w="1260" w:type="dxa"/>
          </w:tcPr>
          <w:p w:rsidR="004B7B5B" w:rsidRDefault="004B7B5B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BA2356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500.</w:t>
            </w:r>
          </w:p>
        </w:tc>
        <w:tc>
          <w:tcPr>
            <w:tcW w:w="3401" w:type="dxa"/>
          </w:tcPr>
          <w:p w:rsidR="004B7B5B" w:rsidRPr="00835FAF" w:rsidRDefault="00835FAF" w:rsidP="00F625BF">
            <w:pPr>
              <w:spacing w:before="120" w:after="120" w:line="360" w:lineRule="auto"/>
            </w:pPr>
            <w:r w:rsidRPr="00835FAF">
              <w:t>height growth parameter 1 for non linear foliage height relationship</w:t>
            </w:r>
          </w:p>
        </w:tc>
        <w:tc>
          <w:tcPr>
            <w:tcW w:w="2520" w:type="dxa"/>
          </w:tcPr>
          <w:p w:rsidR="004B7B5B" w:rsidRPr="008016C3" w:rsidRDefault="00BA2356" w:rsidP="00F625BF">
            <w:pPr>
              <w:rPr>
                <w:lang w:val="de-DE"/>
              </w:rPr>
            </w:pPr>
            <w:r>
              <w:rPr>
                <w:rFonts w:ascii="MS Sans Serif" w:hAnsi="MS Sans Serif" w:cs="Arial"/>
                <w:color w:val="0000FF"/>
              </w:rPr>
              <w:t xml:space="preserve"> </w:t>
            </w:r>
            <w:r w:rsidRPr="008016C3">
              <w:rPr>
                <w:lang w:val="de-DE"/>
              </w:rPr>
              <w:t>Fit in  parametersammlung.xls</w:t>
            </w:r>
          </w:p>
          <w:p w:rsidR="008B26DB" w:rsidRPr="00275479" w:rsidRDefault="008B26DB" w:rsidP="00F625BF">
            <w:pPr>
              <w:rPr>
                <w:rFonts w:ascii="MS Sans Serif" w:hAnsi="MS Sans Serif" w:cs="Arial"/>
                <w:color w:val="0000FF"/>
                <w:lang w:val="de-DE"/>
              </w:rPr>
            </w:pPr>
            <w:r w:rsidRPr="00275479">
              <w:rPr>
                <w:lang w:val="de-DE"/>
              </w:rPr>
              <w:t xml:space="preserve">Datensätze nach </w:t>
            </w:r>
            <w:r w:rsidR="00275479" w:rsidRPr="00275479">
              <w:rPr>
                <w:lang w:val="de-DE"/>
              </w:rPr>
              <w:t>Dini-Papanastasi (2008), Dyckmans</w:t>
            </w:r>
          </w:p>
        </w:tc>
        <w:tc>
          <w:tcPr>
            <w:tcW w:w="2340" w:type="dxa"/>
          </w:tcPr>
          <w:p w:rsidR="004B7B5B" w:rsidRPr="00275479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B7B5B" w:rsidRPr="00275479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4B7B5B" w:rsidRPr="00275479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275479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pha_v2</w:t>
            </w:r>
          </w:p>
        </w:tc>
        <w:tc>
          <w:tcPr>
            <w:tcW w:w="1260" w:type="dxa"/>
          </w:tcPr>
          <w:p w:rsidR="004B7B5B" w:rsidRDefault="004B7B5B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BA2356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0.8451</w:t>
            </w:r>
          </w:p>
        </w:tc>
        <w:tc>
          <w:tcPr>
            <w:tcW w:w="3401" w:type="dxa"/>
          </w:tcPr>
          <w:p w:rsidR="004B7B5B" w:rsidRPr="00835FAF" w:rsidRDefault="00835FAF" w:rsidP="00F625BF">
            <w:pPr>
              <w:spacing w:before="120" w:after="120" w:line="360" w:lineRule="auto"/>
            </w:pPr>
            <w:r w:rsidRPr="00835FAF">
              <w:t xml:space="preserve">height growth parameter </w:t>
            </w:r>
            <w:r>
              <w:t>2</w:t>
            </w:r>
            <w:r w:rsidRPr="00835FAF">
              <w:t xml:space="preserve"> for non linear foliage height relationship</w:t>
            </w:r>
          </w:p>
        </w:tc>
        <w:tc>
          <w:tcPr>
            <w:tcW w:w="2520" w:type="dxa"/>
          </w:tcPr>
          <w:p w:rsidR="00275479" w:rsidRPr="008016C3" w:rsidRDefault="00275479" w:rsidP="00275479">
            <w:pPr>
              <w:rPr>
                <w:lang w:val="de-DE"/>
              </w:rPr>
            </w:pPr>
            <w:r w:rsidRPr="008016C3">
              <w:rPr>
                <w:lang w:val="de-DE"/>
              </w:rPr>
              <w:t>Fit in  parametersammlung.xls</w:t>
            </w:r>
          </w:p>
          <w:p w:rsidR="004B7B5B" w:rsidRPr="00275479" w:rsidRDefault="00275479" w:rsidP="00275479">
            <w:pPr>
              <w:rPr>
                <w:rFonts w:ascii="MS Sans Serif" w:hAnsi="MS Sans Serif" w:cs="Arial"/>
                <w:color w:val="0000FF"/>
                <w:lang w:val="de-DE"/>
              </w:rPr>
            </w:pPr>
            <w:r w:rsidRPr="00275479">
              <w:rPr>
                <w:lang w:val="de-DE"/>
              </w:rPr>
              <w:t>Datensätze nach Dini-Papanastasi (2008), Dyckmans</w:t>
            </w:r>
          </w:p>
        </w:tc>
        <w:tc>
          <w:tcPr>
            <w:tcW w:w="2340" w:type="dxa"/>
          </w:tcPr>
          <w:p w:rsidR="004B7B5B" w:rsidRPr="00275479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B7B5B" w:rsidRPr="00275479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4B7B5B" w:rsidRPr="00275479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275479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pha_v3</w:t>
            </w:r>
          </w:p>
        </w:tc>
        <w:tc>
          <w:tcPr>
            <w:tcW w:w="1260" w:type="dxa"/>
          </w:tcPr>
          <w:p w:rsidR="004B7B5B" w:rsidRDefault="004B7B5B">
            <w:pPr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BA2356" w:rsidP="00BA2356">
            <w:pPr>
              <w:tabs>
                <w:tab w:val="left" w:pos="630"/>
                <w:tab w:val="center" w:pos="809"/>
              </w:tabs>
              <w:spacing w:before="120" w:after="120" w:line="360" w:lineRule="auto"/>
              <w:rPr>
                <w:color w:val="0000FF"/>
              </w:rPr>
            </w:pPr>
            <w:r>
              <w:rPr>
                <w:color w:val="0000FF"/>
              </w:rPr>
              <w:tab/>
              <w:t>0.4404</w:t>
            </w:r>
          </w:p>
        </w:tc>
        <w:tc>
          <w:tcPr>
            <w:tcW w:w="3401" w:type="dxa"/>
          </w:tcPr>
          <w:p w:rsidR="004B7B5B" w:rsidRPr="00835FAF" w:rsidRDefault="00835FAF" w:rsidP="00F625BF">
            <w:pPr>
              <w:spacing w:before="120" w:after="120" w:line="360" w:lineRule="auto"/>
            </w:pPr>
            <w:r>
              <w:t>height growth parameter 3</w:t>
            </w:r>
            <w:r w:rsidRPr="00835FAF">
              <w:t xml:space="preserve"> for non linear foliage height relationship</w:t>
            </w:r>
          </w:p>
        </w:tc>
        <w:tc>
          <w:tcPr>
            <w:tcW w:w="2520" w:type="dxa"/>
          </w:tcPr>
          <w:p w:rsidR="00275479" w:rsidRPr="008016C3" w:rsidRDefault="00275479" w:rsidP="00275479">
            <w:pPr>
              <w:rPr>
                <w:lang w:val="de-DE"/>
              </w:rPr>
            </w:pPr>
            <w:r w:rsidRPr="008016C3">
              <w:rPr>
                <w:lang w:val="de-DE"/>
              </w:rPr>
              <w:t>Fit in  parametersammlung.xls</w:t>
            </w:r>
          </w:p>
          <w:p w:rsidR="004B7B5B" w:rsidRPr="00275479" w:rsidRDefault="00275479" w:rsidP="00275479">
            <w:pPr>
              <w:rPr>
                <w:rFonts w:ascii="MS Sans Serif" w:hAnsi="MS Sans Serif" w:cs="Arial"/>
                <w:color w:val="0000FF"/>
                <w:lang w:val="de-DE"/>
              </w:rPr>
            </w:pPr>
            <w:r w:rsidRPr="00275479">
              <w:rPr>
                <w:lang w:val="de-DE"/>
              </w:rPr>
              <w:t>Datensätze nach Dini-Papanastasi (2008), Dyckmans</w:t>
            </w:r>
          </w:p>
        </w:tc>
        <w:tc>
          <w:tcPr>
            <w:tcW w:w="2340" w:type="dxa"/>
          </w:tcPr>
          <w:p w:rsidR="004B7B5B" w:rsidRPr="00275479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B7B5B" w:rsidRPr="00275479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275479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crown_a</w:t>
            </w:r>
          </w:p>
        </w:tc>
        <w:tc>
          <w:tcPr>
            <w:tcW w:w="1260" w:type="dxa"/>
          </w:tcPr>
          <w:p w:rsidR="004B7B5B" w:rsidRPr="00835FAF" w:rsidRDefault="00835FAF">
            <w:pPr>
              <w:spacing w:before="120" w:after="120" w:line="360" w:lineRule="auto"/>
              <w:jc w:val="center"/>
            </w:pPr>
            <w:r w:rsidRPr="00835FAF">
              <w:t>m/cm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0.0776</w:t>
            </w: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für Bestimmung der Parameter der Kronendurchmesser/BHD-Relation werden Datensätze von Kronendurchmesser oder Kronenprojektionsfläche und Brusthöhendurchmesser möglichst vieler Einzelbäume benötigt, Fit erfolgt später</w:t>
            </w:r>
          </w:p>
        </w:tc>
        <w:tc>
          <w:tcPr>
            <w:tcW w:w="2520" w:type="dxa"/>
          </w:tcPr>
          <w:p w:rsidR="004B7B5B" w:rsidRDefault="004B7B5B" w:rsidP="00F625BF">
            <w:pPr>
              <w:rPr>
                <w:lang w:val="de-DE"/>
              </w:rPr>
            </w:pPr>
            <w:bookmarkStart w:id="4" w:name="OLE_LINK1"/>
            <w:bookmarkStart w:id="5" w:name="OLE_LINK2"/>
            <w:r>
              <w:rPr>
                <w:lang w:val="de-DE"/>
              </w:rPr>
              <w:t xml:space="preserve">ET und Tabellenblatt </w:t>
            </w:r>
            <w:bookmarkEnd w:id="4"/>
            <w:bookmarkEnd w:id="5"/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Durchmesser und geschätzter BHD (WHD-20%) aus Groninger, J.W./Zedaker, S.M./Fredericksen, T.S. (1997 Art. 84) siehe</w:t>
            </w:r>
          </w:p>
          <w:p w:rsidR="004B7B5B" w:rsidRPr="008016C3" w:rsidRDefault="002F5C5C" w:rsidP="00F625BF">
            <w:pPr>
              <w:spacing w:before="120" w:after="120"/>
              <w:rPr>
                <w:i/>
                <w:iCs/>
                <w:color w:val="0000FF"/>
              </w:rPr>
            </w:pPr>
            <w:r w:rsidRPr="008016C3">
              <w:rPr>
                <w:i/>
                <w:iCs/>
                <w:color w:val="0000FF"/>
              </w:rPr>
              <w:t>P</w:t>
            </w:r>
            <w:r w:rsidR="004B7B5B" w:rsidRPr="008016C3">
              <w:rPr>
                <w:i/>
                <w:iCs/>
                <w:color w:val="0000FF"/>
              </w:rPr>
              <w:t>arametersammlung</w:t>
            </w:r>
            <w:r w:rsidRPr="008016C3">
              <w:rPr>
                <w:i/>
                <w:iCs/>
                <w:color w:val="0000FF"/>
              </w:rPr>
              <w:t>_Okt.2011</w:t>
            </w:r>
            <w:r w:rsidR="004B7B5B" w:rsidRPr="008016C3">
              <w:rPr>
                <w:i/>
                <w:iCs/>
                <w:color w:val="0000FF"/>
              </w:rPr>
              <w:t>.xls</w:t>
            </w:r>
          </w:p>
          <w:p w:rsidR="004B7B5B" w:rsidRPr="008016C3" w:rsidRDefault="004B7B5B" w:rsidP="00F625BF">
            <w:pPr>
              <w:spacing w:before="120" w:after="120"/>
              <w:rPr>
                <w:color w:val="0000FF"/>
              </w:rPr>
            </w:pPr>
            <w:r w:rsidRPr="008016C3">
              <w:rPr>
                <w:i/>
                <w:iCs/>
                <w:color w:val="0000FF"/>
              </w:rPr>
              <w:t>Blatt: crown_a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sowie</w:t>
            </w:r>
            <w:r>
              <w:rPr>
                <w:color w:val="0000FF"/>
                <w:lang w:val="de-DE" w:eastAsia="de-DE"/>
              </w:rPr>
              <w:t xml:space="preserve"> Unruh Snyder, L.</w:t>
            </w:r>
            <w:r>
              <w:rPr>
                <w:b/>
                <w:bCs/>
                <w:color w:val="0000FF"/>
                <w:lang w:val="de-DE" w:eastAsia="de-DE"/>
              </w:rPr>
              <w:t xml:space="preserve"> </w:t>
            </w:r>
            <w:r>
              <w:rPr>
                <w:color w:val="0000FF"/>
                <w:lang w:val="de-DE" w:eastAsia="de-DE"/>
              </w:rPr>
              <w:t>J.</w:t>
            </w:r>
            <w:r>
              <w:rPr>
                <w:b/>
                <w:bCs/>
                <w:color w:val="0000FF"/>
                <w:lang w:val="de-DE" w:eastAsia="de-DE"/>
              </w:rPr>
              <w:t xml:space="preserve"> </w:t>
            </w:r>
            <w:r>
              <w:rPr>
                <w:color w:val="0000FF"/>
                <w:lang w:val="de-DE"/>
              </w:rPr>
              <w:t xml:space="preserve"> (2003 etd.pdf)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Sind geschätzt</w:t>
            </w:r>
          </w:p>
          <w:p w:rsidR="004B7B5B" w:rsidRDefault="004B7B5B" w:rsidP="00F625BF">
            <w:pPr>
              <w:spacing w:before="120" w:after="120"/>
              <w:rPr>
                <w:lang w:val="de-DE"/>
              </w:rPr>
            </w:pPr>
            <w:r>
              <w:rPr>
                <w:color w:val="0000FF"/>
                <w:lang w:val="de-DE"/>
              </w:rPr>
              <w:t>Weitere Werte werden aus USA erwartet!</w:t>
            </w:r>
          </w:p>
        </w:tc>
        <w:tc>
          <w:tcPr>
            <w:tcW w:w="3140" w:type="dxa"/>
          </w:tcPr>
          <w:p w:rsidR="004B7B5B" w:rsidRPr="008016C3" w:rsidRDefault="004B7B5B" w:rsidP="00F625BF">
            <w:pPr>
              <w:spacing w:before="120" w:after="120"/>
              <w:rPr>
                <w:color w:val="008000"/>
                <w:lang w:val="de-DE"/>
              </w:rPr>
            </w:pPr>
            <w:r w:rsidRPr="008016C3">
              <w:rPr>
                <w:color w:val="008000"/>
                <w:lang w:val="de-DE"/>
              </w:rPr>
              <w:t>3)</w:t>
            </w:r>
          </w:p>
          <w:p w:rsidR="00344E1C" w:rsidRPr="008016C3" w:rsidRDefault="00344E1C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Neues Tabellenblatt mit Einzelbaumwerten</w:t>
            </w:r>
          </w:p>
          <w:p w:rsidR="00344E1C" w:rsidRPr="008016C3" w:rsidRDefault="00344E1C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Daten stammen von Groninger aus Groninger/Zedacker/Fredericksen (1997)</w:t>
            </w:r>
          </w:p>
          <w:p w:rsidR="00344E1C" w:rsidRPr="00372F73" w:rsidRDefault="00344E1C" w:rsidP="00F625BF">
            <w:pPr>
              <w:spacing w:before="120" w:after="120"/>
              <w:rPr>
                <w:color w:val="7030A0"/>
                <w:sz w:val="20"/>
                <w:szCs w:val="20"/>
              </w:rPr>
            </w:pPr>
            <w:r w:rsidRPr="00372F73">
              <w:rPr>
                <w:color w:val="7030A0"/>
                <w:sz w:val="20"/>
                <w:szCs w:val="20"/>
              </w:rPr>
              <w:t>Siehe: parametersammlung_OKT2011</w:t>
            </w:r>
            <w:r w:rsidR="00372F73">
              <w:rPr>
                <w:color w:val="7030A0"/>
                <w:sz w:val="20"/>
                <w:szCs w:val="20"/>
              </w:rPr>
              <w:t>.xls</w:t>
            </w:r>
          </w:p>
          <w:p w:rsidR="00344E1C" w:rsidRDefault="00344E1C" w:rsidP="00F625BF">
            <w:pPr>
              <w:spacing w:before="120" w:after="120"/>
              <w:rPr>
                <w:color w:val="008000"/>
              </w:rPr>
            </w:pPr>
            <w:r w:rsidRPr="00372F73">
              <w:rPr>
                <w:color w:val="7030A0"/>
                <w:sz w:val="20"/>
                <w:szCs w:val="20"/>
              </w:rPr>
              <w:t>Blatt: crown_a_gron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crown_b</w:t>
            </w:r>
          </w:p>
        </w:tc>
        <w:tc>
          <w:tcPr>
            <w:tcW w:w="1260" w:type="dxa"/>
          </w:tcPr>
          <w:p w:rsidR="004B7B5B" w:rsidRPr="00835FAF" w:rsidRDefault="00835FAF">
            <w:pPr>
              <w:jc w:val="center"/>
              <w:rPr>
                <w:rFonts w:ascii="Arial" w:hAnsi="Arial" w:cs="Arial"/>
              </w:rPr>
            </w:pPr>
            <w:r w:rsidRPr="00835FAF">
              <w:rPr>
                <w:rFonts w:ascii="Arial" w:hAnsi="Arial" w:cs="Arial"/>
              </w:rPr>
              <w:t>m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0.7388</w:t>
            </w: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"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ET und Tabellenblatt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/>
            </w:pPr>
          </w:p>
        </w:tc>
      </w:tr>
      <w:tr w:rsidR="004B7B5B" w:rsidRPr="00747E00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crown_c</w:t>
            </w:r>
          </w:p>
        </w:tc>
        <w:tc>
          <w:tcPr>
            <w:tcW w:w="1260" w:type="dxa"/>
          </w:tcPr>
          <w:p w:rsidR="004B7B5B" w:rsidRPr="00835FAF" w:rsidRDefault="00835FAF">
            <w:pPr>
              <w:jc w:val="center"/>
              <w:rPr>
                <w:rFonts w:ascii="Arial" w:hAnsi="Arial" w:cs="Arial"/>
              </w:rPr>
            </w:pPr>
            <w:r w:rsidRPr="00835FAF">
              <w:rPr>
                <w:rFonts w:ascii="Arial" w:hAnsi="Arial" w:cs="Arial"/>
              </w:rPr>
              <w:t>m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4.</w:t>
            </w: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Datensätze zu grossen Solitären benötigt</w:t>
            </w:r>
          </w:p>
        </w:tc>
        <w:tc>
          <w:tcPr>
            <w:tcW w:w="252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4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B7B5B" w:rsidRPr="00372F73" w:rsidRDefault="00872AA5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Werte zu Einzelbäumen</w:t>
            </w:r>
          </w:p>
          <w:p w:rsidR="00872AA5" w:rsidRPr="00372F73" w:rsidRDefault="00872AA5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Siehe: parametersammlung_Okt2011</w:t>
            </w:r>
            <w:r w:rsidR="00372F73">
              <w:rPr>
                <w:color w:val="7030A0"/>
                <w:sz w:val="20"/>
                <w:szCs w:val="20"/>
                <w:lang w:val="de-DE"/>
              </w:rPr>
              <w:t>.xls</w:t>
            </w:r>
          </w:p>
          <w:p w:rsidR="00872AA5" w:rsidRPr="00747E00" w:rsidRDefault="00872AA5" w:rsidP="00F625BF">
            <w:pPr>
              <w:spacing w:before="120" w:after="120"/>
              <w:rPr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crown_c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747E00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psla_min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kg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 xml:space="preserve"> TM]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13</w:t>
            </w:r>
            <w:r w:rsidR="00C466D7">
              <w:rPr>
                <w:color w:val="0000FF"/>
              </w:rPr>
              <w:t>.2</w:t>
            </w: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typische spezifische Blattfläche (SLA) = Blattfläche (projizierte Fläche) / Blatttrockenmasse</w:t>
            </w:r>
          </w:p>
          <w:p w:rsidR="004B7B5B" w:rsidRPr="00747E00" w:rsidRDefault="004B7B5B" w:rsidP="00F625BF">
            <w:pPr>
              <w:spacing w:before="120" w:after="120" w:line="360" w:lineRule="auto"/>
              <w:rPr>
                <w:color w:val="FF00FF"/>
                <w:lang w:val="de-DE"/>
              </w:rPr>
            </w:pPr>
            <w:r w:rsidRPr="00747E00">
              <w:rPr>
                <w:lang w:val="de-DE"/>
              </w:rPr>
              <w:t>Für diesen und den folgenden Parameter werden Messungen von SLA der obersten Sonnenblätter und von Blättern bei bekannter relativer Bestrahlungsstärke benötigt</w:t>
            </w:r>
            <w:r w:rsidR="00835FAF">
              <w:rPr>
                <w:lang w:val="de-DE"/>
              </w:rPr>
              <w:br/>
            </w:r>
            <w:r w:rsidR="00835FAF">
              <w:rPr>
                <w:color w:val="FF0000"/>
                <w:lang w:val="de-DE"/>
              </w:rPr>
              <w:lastRenderedPageBreak/>
              <w:t>sen</w:t>
            </w:r>
            <w:r w:rsidR="00835FAF" w:rsidRPr="00835FAF">
              <w:rPr>
                <w:color w:val="FF0000"/>
                <w:lang w:val="de-DE"/>
              </w:rPr>
              <w:t>sitiv</w:t>
            </w:r>
          </w:p>
        </w:tc>
        <w:tc>
          <w:tcPr>
            <w:tcW w:w="252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Mitchell, K.A./Bolstad, P.V./ Vose, J.M. (1999 Art. 34)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Wert von Blättern der oberen Krone (PPFD &gt; 1000 μmol/m²*s), mehr als 10 h/Tag direkte Sonne,</w:t>
            </w:r>
          </w:p>
          <w:p w:rsidR="004B7B5B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siehe </w:t>
            </w:r>
            <w:r>
              <w:rPr>
                <w:i/>
                <w:iCs/>
                <w:color w:val="0000FF"/>
                <w:lang w:val="de-DE"/>
              </w:rPr>
              <w:t>parametersammlung</w:t>
            </w:r>
            <w:r w:rsidR="00CA49EF">
              <w:rPr>
                <w:i/>
                <w:iCs/>
                <w:color w:val="0000FF"/>
                <w:lang w:val="de-DE"/>
              </w:rPr>
              <w:t>_Okt2011</w:t>
            </w:r>
            <w:r>
              <w:rPr>
                <w:i/>
                <w:iCs/>
                <w:color w:val="0000FF"/>
                <w:lang w:val="de-DE"/>
              </w:rPr>
              <w:t>.xls</w:t>
            </w:r>
          </w:p>
          <w:p w:rsidR="004B7B5B" w:rsidRPr="002F5C5C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Blatt: PSLAmin,PSLAaa</w:t>
            </w:r>
          </w:p>
        </w:tc>
        <w:tc>
          <w:tcPr>
            <w:tcW w:w="3140" w:type="dxa"/>
          </w:tcPr>
          <w:p w:rsidR="004B7B5B" w:rsidRPr="00372F73" w:rsidRDefault="00CA49EF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MW </w:t>
            </w:r>
            <w:r w:rsidR="004B7B5B" w:rsidRPr="00372F73">
              <w:rPr>
                <w:color w:val="7030A0"/>
                <w:sz w:val="20"/>
                <w:szCs w:val="20"/>
                <w:lang w:val="de-DE"/>
              </w:rPr>
              <w:t>52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m²/kg aus Mebrahtu</w:t>
            </w:r>
            <w:r w:rsidR="002F5C5C" w:rsidRPr="00372F73">
              <w:rPr>
                <w:color w:val="7030A0"/>
                <w:sz w:val="20"/>
                <w:szCs w:val="20"/>
                <w:lang w:val="de-DE"/>
              </w:rPr>
              <w:t>/ Hanover (1991)</w:t>
            </w:r>
          </w:p>
          <w:p w:rsidR="004B7B5B" w:rsidRPr="00372F73" w:rsidRDefault="004B7B5B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(mehrere Fam. untersucht)</w:t>
            </w:r>
          </w:p>
          <w:p w:rsidR="004B7B5B" w:rsidRPr="00372F73" w:rsidRDefault="002F5C5C" w:rsidP="00F625BF">
            <w:pPr>
              <w:spacing w:before="120" w:after="120"/>
              <w:rPr>
                <w:iCs/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iCs/>
                <w:color w:val="7030A0"/>
                <w:sz w:val="20"/>
                <w:szCs w:val="20"/>
                <w:lang w:val="de-DE"/>
              </w:rPr>
              <w:t>P</w:t>
            </w:r>
            <w:r w:rsidR="004B7B5B" w:rsidRPr="00372F73">
              <w:rPr>
                <w:iCs/>
                <w:color w:val="7030A0"/>
                <w:sz w:val="20"/>
                <w:szCs w:val="20"/>
                <w:lang w:val="de-DE"/>
              </w:rPr>
              <w:t>arametersammlung</w:t>
            </w:r>
            <w:r w:rsidRPr="00372F73">
              <w:rPr>
                <w:iCs/>
                <w:color w:val="7030A0"/>
                <w:sz w:val="20"/>
                <w:szCs w:val="20"/>
                <w:lang w:val="de-DE"/>
              </w:rPr>
              <w:t>_Okt2011</w:t>
            </w:r>
            <w:r w:rsidR="004B7B5B" w:rsidRPr="00372F73">
              <w:rPr>
                <w:iCs/>
                <w:color w:val="7030A0"/>
                <w:sz w:val="20"/>
                <w:szCs w:val="20"/>
                <w:lang w:val="de-DE"/>
              </w:rPr>
              <w:t>.xls</w:t>
            </w:r>
          </w:p>
          <w:p w:rsidR="004B7B5B" w:rsidRPr="00372F73" w:rsidRDefault="004B7B5B" w:rsidP="00F625BF">
            <w:pPr>
              <w:spacing w:before="120" w:after="120"/>
              <w:rPr>
                <w:iCs/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iCs/>
                <w:color w:val="7030A0"/>
                <w:sz w:val="20"/>
                <w:szCs w:val="20"/>
                <w:lang w:val="de-DE"/>
              </w:rPr>
              <w:t>Blatt: PSLAmin,PSLAaa</w:t>
            </w:r>
          </w:p>
          <w:p w:rsidR="004B7B5B" w:rsidRPr="00372F73" w:rsidRDefault="002F5C5C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26,4 aus Reich/Walters</w:t>
            </w:r>
            <w:r w:rsidR="004B7B5B" w:rsidRPr="00372F73">
              <w:rPr>
                <w:color w:val="7030A0"/>
                <w:sz w:val="20"/>
                <w:szCs w:val="20"/>
                <w:lang w:val="de-DE"/>
              </w:rPr>
              <w:t>./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et al (1998)</w:t>
            </w:r>
          </w:p>
          <w:p w:rsidR="004B7B5B" w:rsidRPr="00372F73" w:rsidRDefault="002F5C5C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24,31 aus Grotkopp/Rejmanek  (2007</w:t>
            </w:r>
            <w:r w:rsidR="004B7B5B" w:rsidRPr="00372F73">
              <w:rPr>
                <w:color w:val="7030A0"/>
                <w:sz w:val="20"/>
                <w:szCs w:val="20"/>
                <w:lang w:val="de-DE"/>
              </w:rPr>
              <w:t>)</w:t>
            </w:r>
          </w:p>
          <w:p w:rsidR="004B7B5B" w:rsidRPr="00372F73" w:rsidRDefault="002F5C5C" w:rsidP="00F625BF">
            <w:pPr>
              <w:pStyle w:val="berschrift4"/>
              <w:rPr>
                <w:i w:val="0"/>
                <w:color w:val="7030A0"/>
                <w:sz w:val="20"/>
                <w:szCs w:val="20"/>
              </w:rPr>
            </w:pPr>
            <w:r w:rsidRPr="00372F73">
              <w:rPr>
                <w:i w:val="0"/>
                <w:color w:val="7030A0"/>
                <w:sz w:val="20"/>
                <w:szCs w:val="20"/>
              </w:rPr>
              <w:t>MW 21,9 aus Schulte/Marshall</w:t>
            </w:r>
          </w:p>
          <w:p w:rsidR="002F5C5C" w:rsidRPr="002F5C5C" w:rsidRDefault="002F5C5C" w:rsidP="002F5C5C">
            <w:pPr>
              <w:rPr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(1982)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psla_a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19,5</w:t>
            </w: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Änderung im SLA pro 100% Reduktion der relative</w:t>
            </w:r>
            <w:r w:rsidRPr="00747E00">
              <w:rPr>
                <w:lang w:val="de-DE"/>
              </w:rPr>
              <w:t xml:space="preserve">n Bestrahlungsstärke </w:t>
            </w:r>
          </w:p>
        </w:tc>
        <w:tc>
          <w:tcPr>
            <w:tcW w:w="252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Mitchell, K.A./Bolstad, P.V./ Vose, J.M. (1999 Art. 34)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Wert von Blättern der unteren Krone (PPFD &lt; 500 μmol/m²*s), ganztägig beschattet   siehe</w:t>
            </w:r>
          </w:p>
          <w:p w:rsidR="004B7B5B" w:rsidRDefault="002F5C5C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</w:t>
            </w:r>
            <w:r w:rsidR="004B7B5B">
              <w:rPr>
                <w:i/>
                <w:iCs/>
                <w:color w:val="0000FF"/>
                <w:lang w:val="de-DE"/>
              </w:rPr>
              <w:t>arametersammlung</w:t>
            </w:r>
            <w:r>
              <w:rPr>
                <w:i/>
                <w:iCs/>
                <w:color w:val="0000FF"/>
                <w:lang w:val="de-DE"/>
              </w:rPr>
              <w:t>_Okt2011</w:t>
            </w:r>
            <w:r w:rsidR="004B7B5B">
              <w:rPr>
                <w:i/>
                <w:iCs/>
                <w:color w:val="0000FF"/>
                <w:lang w:val="de-DE"/>
              </w:rPr>
              <w:t>.xls</w:t>
            </w:r>
          </w:p>
          <w:p w:rsidR="004B7B5B" w:rsidRPr="002F5C5C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Blatt: PSLAmin,PSLAaa</w:t>
            </w: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4B7B5B" w:rsidRPr="00747E00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sym w:font="Symbol" w:char="F06D"/>
            </w:r>
            <w:r>
              <w:t>mol m</w:t>
            </w:r>
            <w:r>
              <w:rPr>
                <w:vertAlign w:val="superscript"/>
              </w:rPr>
              <w:t>-2</w:t>
            </w:r>
            <w:r>
              <w:t>s</w:t>
            </w:r>
            <w:r>
              <w:rPr>
                <w:vertAlign w:val="superscript"/>
              </w:rPr>
              <w:t>-1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b/>
                <w:lang w:val="de-DE"/>
              </w:rPr>
            </w:pPr>
            <w:r w:rsidRPr="00747E00">
              <w:rPr>
                <w:b/>
                <w:lang w:val="de-DE"/>
              </w:rPr>
              <w:t>Photosyntheseparameter</w:t>
            </w:r>
          </w:p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 xml:space="preserve">alle Photosyntheseparameter werden zur Zeit als nicht artspezifisch benutzt, d.h. </w:t>
            </w:r>
            <w:r w:rsidRPr="00747E00">
              <w:rPr>
                <w:lang w:val="de-DE"/>
              </w:rPr>
              <w:lastRenderedPageBreak/>
              <w:t>brauchen vorerst nicht bestimmt zu werden. Es ist jedoch sehr nützlich jegliche Art von Informationen zu den Kapazitäten der Photosynthese zu sammeln, wie: maximale Carboxylierungskapazität (Vm), Elektronentransportkapzität, maximale lichtgesättigte Photosyntheserate  und deren Korrelation mit Blattstickstoffgehalten mit möglichst genauer Beschreibung der Wachstums- und Experimental-Bedingungen</w:t>
            </w:r>
          </w:p>
        </w:tc>
        <w:tc>
          <w:tcPr>
            <w:tcW w:w="252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40" w:type="dxa"/>
          </w:tcPr>
          <w:p w:rsidR="004B7B5B" w:rsidRPr="00372F73" w:rsidRDefault="00A06538" w:rsidP="00F625BF">
            <w:pPr>
              <w:pStyle w:val="Textkrper3"/>
              <w:spacing w:line="240" w:lineRule="auto"/>
              <w:jc w:val="left"/>
              <w:rPr>
                <w:color w:val="7030A0"/>
              </w:rPr>
            </w:pPr>
            <w:r w:rsidRPr="00372F73">
              <w:rPr>
                <w:color w:val="7030A0"/>
              </w:rPr>
              <w:t xml:space="preserve">Werte in </w:t>
            </w:r>
          </w:p>
          <w:p w:rsidR="00A06538" w:rsidRPr="00372F73" w:rsidRDefault="00A06538" w:rsidP="00F625BF">
            <w:pPr>
              <w:pStyle w:val="Textkrper3"/>
              <w:spacing w:line="240" w:lineRule="auto"/>
              <w:jc w:val="left"/>
              <w:rPr>
                <w:color w:val="7030A0"/>
              </w:rPr>
            </w:pPr>
            <w:r w:rsidRPr="00372F73">
              <w:rPr>
                <w:color w:val="7030A0"/>
              </w:rPr>
              <w:t>Parametersammlung_Okt2011</w:t>
            </w:r>
            <w:r w:rsidR="004B06DD" w:rsidRPr="00372F73">
              <w:rPr>
                <w:color w:val="7030A0"/>
              </w:rPr>
              <w:t>.xls</w:t>
            </w:r>
          </w:p>
          <w:p w:rsidR="004B06DD" w:rsidRDefault="004B06DD" w:rsidP="00F625BF">
            <w:pPr>
              <w:pStyle w:val="Textkrper3"/>
              <w:spacing w:line="240" w:lineRule="auto"/>
              <w:jc w:val="left"/>
            </w:pPr>
            <w:r w:rsidRPr="00372F73">
              <w:rPr>
                <w:color w:val="7030A0"/>
              </w:rPr>
              <w:t>Blatt: Photosyn_werte</w:t>
            </w:r>
          </w:p>
        </w:tc>
        <w:tc>
          <w:tcPr>
            <w:tcW w:w="3140" w:type="dxa"/>
          </w:tcPr>
          <w:p w:rsidR="004B7B5B" w:rsidRPr="00747E00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4B7B5B" w:rsidRPr="00EA4952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747E00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phic</w:t>
            </w:r>
          </w:p>
        </w:tc>
        <w:tc>
          <w:tcPr>
            <w:tcW w:w="1260" w:type="dxa"/>
          </w:tcPr>
          <w:p w:rsidR="004B7B5B" w:rsidRDefault="00967B17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-</w:t>
            </w:r>
          </w:p>
        </w:tc>
        <w:tc>
          <w:tcPr>
            <w:tcW w:w="1634" w:type="dxa"/>
            <w:shd w:val="clear" w:color="auto" w:fill="E6E6E6"/>
          </w:tcPr>
          <w:p w:rsidR="004B7B5B" w:rsidRDefault="00EA4952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</w:t>
            </w: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Photosynthese-Effizienzparamter</w:t>
            </w:r>
            <w:r w:rsidR="00835FAF">
              <w:br/>
            </w:r>
            <w:r w:rsidR="00835FAF" w:rsidRPr="00835FAF">
              <w:rPr>
                <w:color w:val="FF0000"/>
              </w:rPr>
              <w:t>sensitiv</w:t>
            </w:r>
          </w:p>
        </w:tc>
        <w:tc>
          <w:tcPr>
            <w:tcW w:w="2520" w:type="dxa"/>
          </w:tcPr>
          <w:p w:rsidR="004B7B5B" w:rsidRPr="00EA4952" w:rsidRDefault="00EA4952" w:rsidP="00F625BF">
            <w:pPr>
              <w:spacing w:before="120" w:after="120" w:line="360" w:lineRule="auto"/>
              <w:rPr>
                <w:lang w:val="de-DE"/>
              </w:rPr>
            </w:pPr>
            <w:r w:rsidRPr="00EA4952">
              <w:rPr>
                <w:lang w:val="de-DE"/>
              </w:rPr>
              <w:t>Analog zu Buche u.a. Laubbaumarten</w:t>
            </w:r>
          </w:p>
        </w:tc>
        <w:tc>
          <w:tcPr>
            <w:tcW w:w="2340" w:type="dxa"/>
          </w:tcPr>
          <w:p w:rsidR="004B7B5B" w:rsidRPr="00EA4952" w:rsidRDefault="004B7B5B" w:rsidP="00F625BF">
            <w:pPr>
              <w:pStyle w:val="Textkrper2"/>
              <w:spacing w:before="120" w:after="120"/>
              <w:jc w:val="left"/>
              <w:rPr>
                <w:color w:val="0000FF"/>
              </w:rPr>
            </w:pPr>
          </w:p>
        </w:tc>
        <w:tc>
          <w:tcPr>
            <w:tcW w:w="3140" w:type="dxa"/>
          </w:tcPr>
          <w:p w:rsidR="004B7B5B" w:rsidRPr="00372F73" w:rsidRDefault="004B06DD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0,031 für besonnte Blätter</w:t>
            </w:r>
          </w:p>
          <w:p w:rsidR="004B06DD" w:rsidRPr="00372F73" w:rsidRDefault="004B06DD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0,0176 für beschattete Blätter</w:t>
            </w:r>
          </w:p>
          <w:p w:rsidR="004B06DD" w:rsidRPr="00EA4952" w:rsidRDefault="004B06DD" w:rsidP="00F625BF">
            <w:pPr>
              <w:spacing w:before="120" w:after="120"/>
              <w:rPr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Aus: Schrader (2006)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EA4952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Pr="00EA4952" w:rsidRDefault="004B7B5B">
            <w:pPr>
              <w:spacing w:before="120" w:after="120" w:line="360" w:lineRule="auto"/>
              <w:jc w:val="center"/>
            </w:pPr>
            <w:r w:rsidRPr="00EA4952">
              <w:t>pnc</w:t>
            </w:r>
          </w:p>
        </w:tc>
        <w:tc>
          <w:tcPr>
            <w:tcW w:w="1260" w:type="dxa"/>
          </w:tcPr>
          <w:p w:rsidR="004B7B5B" w:rsidRPr="00EA4952" w:rsidRDefault="00AC48FB">
            <w:pPr>
              <w:spacing w:before="120" w:after="120" w:line="360" w:lineRule="auto"/>
              <w:jc w:val="center"/>
              <w:rPr>
                <w:color w:val="000000"/>
              </w:rPr>
            </w:pPr>
            <w:r w:rsidRPr="00EA4952">
              <w:rPr>
                <w:color w:val="000000"/>
              </w:rPr>
              <w:t>mg g</w:t>
            </w:r>
            <w:r w:rsidRPr="00EA4952">
              <w:rPr>
                <w:color w:val="000000"/>
                <w:vertAlign w:val="superscript"/>
              </w:rPr>
              <w:t>-1</w:t>
            </w:r>
          </w:p>
        </w:tc>
        <w:tc>
          <w:tcPr>
            <w:tcW w:w="1634" w:type="dxa"/>
            <w:shd w:val="clear" w:color="auto" w:fill="E6E6E6"/>
          </w:tcPr>
          <w:p w:rsidR="004B7B5B" w:rsidRPr="00EA4952" w:rsidRDefault="00AC48F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EA4952">
              <w:rPr>
                <w:color w:val="0000FF"/>
              </w:rPr>
              <w:t>33.623</w:t>
            </w:r>
          </w:p>
        </w:tc>
        <w:tc>
          <w:tcPr>
            <w:tcW w:w="3401" w:type="dxa"/>
          </w:tcPr>
          <w:p w:rsidR="004B7B5B" w:rsidRPr="00EA4952" w:rsidRDefault="00967B17" w:rsidP="00F625BF">
            <w:pPr>
              <w:spacing w:before="120" w:after="120" w:line="360" w:lineRule="auto"/>
            </w:pPr>
            <w:r w:rsidRPr="00EA4952">
              <w:t>N content (to be replaced by plant N model!)</w:t>
            </w:r>
            <w:r w:rsidRPr="00EA4952">
              <w:br/>
            </w:r>
            <w:r w:rsidR="004B7B5B" w:rsidRPr="00EA4952">
              <w:t>noch nicht benutzt, Blatt C/N Verhältnis</w:t>
            </w:r>
          </w:p>
        </w:tc>
        <w:tc>
          <w:tcPr>
            <w:tcW w:w="2520" w:type="dxa"/>
          </w:tcPr>
          <w:p w:rsidR="00952AD6" w:rsidRPr="008016C3" w:rsidRDefault="00AC48FB" w:rsidP="00F625BF">
            <w:pPr>
              <w:spacing w:before="120" w:after="120" w:line="360" w:lineRule="auto"/>
              <w:rPr>
                <w:lang w:val="de-DE"/>
              </w:rPr>
            </w:pPr>
            <w:r w:rsidRPr="008016C3">
              <w:rPr>
                <w:lang w:val="de-DE"/>
              </w:rPr>
              <w:t>Siehe ncon_fo</w:t>
            </w:r>
          </w:p>
          <w:p w:rsidR="004B7B5B" w:rsidRPr="00952AD6" w:rsidRDefault="00952AD6" w:rsidP="00F625BF">
            <w:pPr>
              <w:spacing w:before="120" w:after="120" w:line="360" w:lineRule="auto"/>
              <w:rPr>
                <w:color w:val="FF0000"/>
                <w:lang w:val="de-DE"/>
              </w:rPr>
            </w:pPr>
            <w:r w:rsidRPr="008016C3">
              <w:rPr>
                <w:lang w:val="de-DE"/>
              </w:rPr>
              <w:t xml:space="preserve"> </w:t>
            </w:r>
            <w:r w:rsidRPr="008016C3">
              <w:rPr>
                <w:color w:val="FF0000"/>
                <w:lang w:val="de-DE"/>
              </w:rPr>
              <w:t xml:space="preserve">Kann </w:t>
            </w:r>
            <w:r w:rsidRPr="00952AD6">
              <w:rPr>
                <w:color w:val="FF0000"/>
                <w:lang w:val="de-DE"/>
              </w:rPr>
              <w:t>weg</w:t>
            </w:r>
            <w:r>
              <w:rPr>
                <w:color w:val="FF0000"/>
                <w:lang w:val="de-DE"/>
              </w:rPr>
              <w:t xml:space="preserve"> wird nicht mehr benutzt</w:t>
            </w:r>
          </w:p>
        </w:tc>
        <w:tc>
          <w:tcPr>
            <w:tcW w:w="2340" w:type="dxa"/>
          </w:tcPr>
          <w:p w:rsidR="004B7B5B" w:rsidRPr="00747E00" w:rsidRDefault="004B7B5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/>
              <w:rPr>
                <w:color w:val="008000"/>
              </w:rPr>
            </w:pPr>
            <w:r>
              <w:rPr>
                <w:color w:val="008000"/>
              </w:rPr>
              <w:t>?</w:t>
            </w:r>
          </w:p>
        </w:tc>
      </w:tr>
      <w:tr w:rsidR="004B7B5B" w:rsidRPr="00747E00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kco2_25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[Pa]</w:t>
            </w:r>
          </w:p>
        </w:tc>
        <w:tc>
          <w:tcPr>
            <w:tcW w:w="1634" w:type="dxa"/>
            <w:shd w:val="clear" w:color="auto" w:fill="E6E6E6"/>
          </w:tcPr>
          <w:p w:rsidR="004B7B5B" w:rsidRDefault="00EA4952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30.</w:t>
            </w: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Michaelis-Temperaturkonstante (bei 25°C)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747E00">
              <w:rPr>
                <w:lang w:val="de-DE"/>
              </w:rPr>
              <w:t>Siehe Beschreibung, versch. Quellen und Werte</w:t>
            </w:r>
          </w:p>
          <w:p w:rsidR="00EA4952" w:rsidRPr="00EA4952" w:rsidRDefault="00EA4952" w:rsidP="00F625BF">
            <w:pPr>
              <w:spacing w:before="120" w:after="120" w:line="360" w:lineRule="auto"/>
              <w:rPr>
                <w:color w:val="FF0000"/>
                <w:lang w:val="de-DE"/>
              </w:rPr>
            </w:pPr>
            <w:bookmarkStart w:id="6" w:name="OLE_LINK4"/>
            <w:bookmarkStart w:id="7" w:name="OLE_LINK5"/>
            <w:r w:rsidRPr="00EA4952">
              <w:rPr>
                <w:color w:val="FF0000"/>
                <w:lang w:val="de-DE"/>
              </w:rPr>
              <w:t>Übernahme Buche</w:t>
            </w:r>
            <w:bookmarkEnd w:id="6"/>
            <w:bookmarkEnd w:id="7"/>
          </w:p>
        </w:tc>
        <w:tc>
          <w:tcPr>
            <w:tcW w:w="2340" w:type="dxa"/>
          </w:tcPr>
          <w:p w:rsidR="004B7B5B" w:rsidRDefault="004B7B5B" w:rsidP="00F625BF">
            <w:pPr>
              <w:pStyle w:val="Textkrper2"/>
              <w:spacing w:before="120" w:after="120"/>
              <w:jc w:val="left"/>
            </w:pPr>
          </w:p>
        </w:tc>
        <w:tc>
          <w:tcPr>
            <w:tcW w:w="3140" w:type="dxa"/>
          </w:tcPr>
          <w:p w:rsidR="004B7B5B" w:rsidRPr="00747E00" w:rsidRDefault="00686D11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RPr="00BA2356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747E00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ko2_25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[kPa]</w:t>
            </w:r>
          </w:p>
        </w:tc>
        <w:tc>
          <w:tcPr>
            <w:tcW w:w="1634" w:type="dxa"/>
            <w:shd w:val="clear" w:color="auto" w:fill="E6E6E6"/>
          </w:tcPr>
          <w:p w:rsidR="004B7B5B" w:rsidRDefault="00EA4952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30</w:t>
            </w:r>
          </w:p>
        </w:tc>
        <w:tc>
          <w:tcPr>
            <w:tcW w:w="3401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Inhibitionskonstante für O2 (Gleichung 20 in Beschreibung)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 xml:space="preserve">Siehe Beschreibung, versch. Quellen und </w:t>
            </w:r>
            <w:r w:rsidRPr="00BA2356">
              <w:rPr>
                <w:lang w:val="de-DE"/>
              </w:rPr>
              <w:lastRenderedPageBreak/>
              <w:t>Werte</w:t>
            </w:r>
          </w:p>
          <w:p w:rsidR="00EA4952" w:rsidRPr="00BA2356" w:rsidRDefault="00EA4952" w:rsidP="00F625BF">
            <w:pPr>
              <w:spacing w:before="120" w:after="120" w:line="360" w:lineRule="auto"/>
              <w:rPr>
                <w:lang w:val="de-DE"/>
              </w:rPr>
            </w:pPr>
            <w:r w:rsidRPr="00EA4952">
              <w:rPr>
                <w:color w:val="FF0000"/>
                <w:lang w:val="de-DE"/>
              </w:rPr>
              <w:t>Übernahme Buche</w:t>
            </w:r>
          </w:p>
        </w:tc>
        <w:tc>
          <w:tcPr>
            <w:tcW w:w="2340" w:type="dxa"/>
          </w:tcPr>
          <w:p w:rsidR="004B7B5B" w:rsidRDefault="004B7B5B" w:rsidP="00F625BF">
            <w:pPr>
              <w:pStyle w:val="Textkrper2"/>
              <w:spacing w:before="120" w:after="120"/>
              <w:jc w:val="left"/>
            </w:pPr>
          </w:p>
        </w:tc>
        <w:tc>
          <w:tcPr>
            <w:tcW w:w="3140" w:type="dxa"/>
          </w:tcPr>
          <w:p w:rsidR="004B7B5B" w:rsidRPr="00BA2356" w:rsidRDefault="00686D11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RPr="00BA2356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BA2356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pc_25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4" w:type="dxa"/>
            <w:shd w:val="clear" w:color="auto" w:fill="E6E6E6"/>
          </w:tcPr>
          <w:p w:rsidR="004B7B5B" w:rsidRDefault="00EA4952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3400</w:t>
            </w:r>
          </w:p>
        </w:tc>
        <w:tc>
          <w:tcPr>
            <w:tcW w:w="3401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CO2/O2 – Spezitivitätswert (25°C)</w:t>
            </w:r>
            <w:r w:rsidR="00967B17" w:rsidRPr="00BA2356">
              <w:rPr>
                <w:lang w:val="de-DE"/>
              </w:rPr>
              <w:br/>
            </w:r>
            <w:r w:rsidR="00967B17" w:rsidRPr="00BA2356">
              <w:rPr>
                <w:color w:val="FF0000"/>
                <w:lang w:val="de-DE"/>
              </w:rPr>
              <w:t>sensitiv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Siehe Beschreibung, versch. Quellen und Werte</w:t>
            </w:r>
          </w:p>
          <w:p w:rsidR="00EA4952" w:rsidRPr="00BA2356" w:rsidRDefault="00EA4952" w:rsidP="00F625BF">
            <w:pPr>
              <w:spacing w:before="120" w:after="120" w:line="360" w:lineRule="auto"/>
              <w:rPr>
                <w:lang w:val="de-DE"/>
              </w:rPr>
            </w:pPr>
            <w:r w:rsidRPr="00EA4952">
              <w:rPr>
                <w:color w:val="FF0000"/>
                <w:lang w:val="de-DE"/>
              </w:rPr>
              <w:t>Übernahme Buche</w:t>
            </w:r>
          </w:p>
        </w:tc>
        <w:tc>
          <w:tcPr>
            <w:tcW w:w="2340" w:type="dxa"/>
          </w:tcPr>
          <w:p w:rsidR="004B7B5B" w:rsidRDefault="004B7B5B" w:rsidP="00F625BF">
            <w:pPr>
              <w:pStyle w:val="Textkrper2"/>
              <w:spacing w:before="120" w:after="120"/>
              <w:jc w:val="left"/>
            </w:pPr>
          </w:p>
        </w:tc>
        <w:tc>
          <w:tcPr>
            <w:tcW w:w="3140" w:type="dxa"/>
          </w:tcPr>
          <w:p w:rsidR="004B7B5B" w:rsidRPr="00BA2356" w:rsidRDefault="00686D11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BA2356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Q10_kco2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EA4952" w:rsidRDefault="00EA4952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2.1</w:t>
            </w: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Q10-Werte (für 25°C ??)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Siehe Beschreibung, versch. Quellen und Werte</w:t>
            </w:r>
          </w:p>
          <w:p w:rsidR="00EA4952" w:rsidRPr="00BA2356" w:rsidRDefault="00EA4952" w:rsidP="00F625BF">
            <w:pPr>
              <w:spacing w:before="120" w:after="120" w:line="360" w:lineRule="auto"/>
              <w:rPr>
                <w:lang w:val="de-DE"/>
              </w:rPr>
            </w:pPr>
            <w:r w:rsidRPr="00EA4952">
              <w:rPr>
                <w:color w:val="FF0000"/>
                <w:lang w:val="de-DE"/>
              </w:rPr>
              <w:t>Übernahme Buche</w:t>
            </w:r>
          </w:p>
        </w:tc>
        <w:tc>
          <w:tcPr>
            <w:tcW w:w="2340" w:type="dxa"/>
          </w:tcPr>
          <w:p w:rsidR="004B7B5B" w:rsidRDefault="004B7B5B" w:rsidP="00F625BF">
            <w:pPr>
              <w:pStyle w:val="Textkrper2"/>
              <w:spacing w:before="120" w:after="120"/>
              <w:jc w:val="left"/>
            </w:pP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/>
            </w:pPr>
            <w:r>
              <w:rPr>
                <w:highlight w:val="yellow"/>
              </w:rPr>
              <w:t>WOHER?</w:t>
            </w:r>
          </w:p>
        </w:tc>
      </w:tr>
      <w:tr w:rsidR="004B7B5B" w:rsidRPr="00BA2356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Q10_ko2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EA4952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1.2</w:t>
            </w:r>
          </w:p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 xml:space="preserve">Siehe Beschreibung, versch. Quellen und </w:t>
            </w:r>
            <w:r w:rsidRPr="00BA2356">
              <w:rPr>
                <w:lang w:val="de-DE"/>
              </w:rPr>
              <w:lastRenderedPageBreak/>
              <w:t>Werte</w:t>
            </w:r>
          </w:p>
          <w:p w:rsidR="00EA4952" w:rsidRPr="00BA2356" w:rsidRDefault="00EA4952" w:rsidP="00F625BF">
            <w:pPr>
              <w:spacing w:before="120" w:after="120" w:line="360" w:lineRule="auto"/>
              <w:rPr>
                <w:lang w:val="de-DE"/>
              </w:rPr>
            </w:pPr>
            <w:r w:rsidRPr="00EA4952">
              <w:rPr>
                <w:color w:val="FF0000"/>
                <w:lang w:val="de-DE"/>
              </w:rPr>
              <w:t>Übernahme Buche</w:t>
            </w:r>
          </w:p>
        </w:tc>
        <w:tc>
          <w:tcPr>
            <w:tcW w:w="2340" w:type="dxa"/>
          </w:tcPr>
          <w:p w:rsidR="004B7B5B" w:rsidRDefault="004B7B5B" w:rsidP="00F625BF">
            <w:pPr>
              <w:pStyle w:val="Textkrper2"/>
              <w:spacing w:before="120" w:after="120"/>
              <w:jc w:val="left"/>
            </w:pPr>
          </w:p>
        </w:tc>
        <w:tc>
          <w:tcPr>
            <w:tcW w:w="3140" w:type="dxa"/>
          </w:tcPr>
          <w:p w:rsidR="004B7B5B" w:rsidRPr="00BA2356" w:rsidRDefault="00D61FB7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RPr="00BA2356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bottom w:val="single" w:sz="6" w:space="0" w:color="000000"/>
            </w:tcBorders>
          </w:tcPr>
          <w:p w:rsidR="004B7B5B" w:rsidRPr="00BA2356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Q10_pc</w:t>
            </w: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Default="00EA4952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0.57</w:t>
            </w:r>
          </w:p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4B7B5B" w:rsidRDefault="00967B17" w:rsidP="00F625BF">
            <w:pPr>
              <w:spacing w:before="120" w:after="120" w:line="360" w:lineRule="auto"/>
            </w:pPr>
            <w:r w:rsidRPr="00967B17">
              <w:rPr>
                <w:color w:val="FF0000"/>
              </w:rPr>
              <w:t>sensitiv</w:t>
            </w:r>
          </w:p>
        </w:tc>
        <w:tc>
          <w:tcPr>
            <w:tcW w:w="252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Siehe Beschreibung, versch. Quellen und Werte</w:t>
            </w:r>
          </w:p>
          <w:p w:rsidR="00EA4952" w:rsidRPr="00BA2356" w:rsidRDefault="00EA4952" w:rsidP="00F625BF">
            <w:pPr>
              <w:spacing w:before="120" w:after="120" w:line="360" w:lineRule="auto"/>
              <w:rPr>
                <w:lang w:val="de-DE"/>
              </w:rPr>
            </w:pPr>
            <w:r w:rsidRPr="00EA4952">
              <w:rPr>
                <w:color w:val="FF0000"/>
                <w:lang w:val="de-DE"/>
              </w:rPr>
              <w:t>Übernahme Buche</w:t>
            </w:r>
          </w:p>
        </w:tc>
        <w:tc>
          <w:tcPr>
            <w:tcW w:w="2340" w:type="dxa"/>
            <w:tcBorders>
              <w:bottom w:val="single" w:sz="6" w:space="0" w:color="000000"/>
            </w:tcBorders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  <w:tcBorders>
              <w:bottom w:val="single" w:sz="6" w:space="0" w:color="000000"/>
            </w:tcBorders>
          </w:tcPr>
          <w:p w:rsidR="004B7B5B" w:rsidRPr="00BA2356" w:rsidRDefault="00D61FB7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FFFF99"/>
          </w:tcPr>
          <w:p w:rsidR="004B7B5B" w:rsidRPr="00BA2356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pb</w:t>
            </w:r>
          </w:p>
        </w:tc>
        <w:tc>
          <w:tcPr>
            <w:tcW w:w="1260" w:type="dxa"/>
            <w:shd w:val="clear" w:color="auto" w:fill="FFFF99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[-]</w:t>
            </w:r>
          </w:p>
        </w:tc>
        <w:tc>
          <w:tcPr>
            <w:tcW w:w="1634" w:type="dxa"/>
            <w:shd w:val="clear" w:color="auto" w:fill="FFFF99"/>
          </w:tcPr>
          <w:p w:rsidR="004B7B5B" w:rsidRPr="00C466D7" w:rsidRDefault="00C466D7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C466D7">
              <w:rPr>
                <w:color w:val="0000FF"/>
              </w:rPr>
              <w:t>0.01</w:t>
            </w:r>
          </w:p>
        </w:tc>
        <w:tc>
          <w:tcPr>
            <w:tcW w:w="3401" w:type="dxa"/>
            <w:shd w:val="clear" w:color="auto" w:fill="FFFF99"/>
          </w:tcPr>
          <w:p w:rsidR="004B7B5B" w:rsidRPr="008016C3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8016C3">
              <w:rPr>
                <w:lang w:val="de-DE"/>
              </w:rPr>
              <w:t>mitochondriale Atmungsrate (Rd</w:t>
            </w:r>
            <w:r w:rsidR="00EC3076" w:rsidRPr="008016C3">
              <w:rPr>
                <w:lang w:val="de-DE"/>
              </w:rPr>
              <w:t>-dark respiration</w:t>
            </w:r>
            <w:r w:rsidRPr="008016C3">
              <w:rPr>
                <w:lang w:val="de-DE"/>
              </w:rPr>
              <w:t>) / maximaler Carboxylierungsrate (Vm)</w:t>
            </w:r>
            <w:r w:rsidR="00967B17" w:rsidRPr="008016C3">
              <w:rPr>
                <w:lang w:val="de-DE"/>
              </w:rPr>
              <w:t xml:space="preserve"> - Rd to Vm ratio</w:t>
            </w:r>
          </w:p>
        </w:tc>
        <w:tc>
          <w:tcPr>
            <w:tcW w:w="2520" w:type="dxa"/>
            <w:shd w:val="clear" w:color="auto" w:fill="FFFF99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Nach Mabrahtu: Vm ~ 1,09 * Rd</w:t>
            </w:r>
          </w:p>
          <w:p w:rsidR="00EC3076" w:rsidRPr="008016C3" w:rsidRDefault="00C466D7" w:rsidP="00F625BF">
            <w:pPr>
              <w:spacing w:before="120" w:after="120" w:line="360" w:lineRule="auto"/>
              <w:rPr>
                <w:lang w:val="de-DE"/>
              </w:rPr>
            </w:pPr>
            <w:r w:rsidRPr="008016C3">
              <w:rPr>
                <w:highlight w:val="yellow"/>
                <w:lang w:val="de-DE"/>
              </w:rPr>
              <w:t>0,91</w:t>
            </w:r>
            <w:r w:rsidRPr="008016C3">
              <w:rPr>
                <w:lang w:val="de-DE"/>
              </w:rPr>
              <w:t xml:space="preserve"> ????</w:t>
            </w:r>
          </w:p>
          <w:p w:rsidR="00C466D7" w:rsidRPr="00C466D7" w:rsidRDefault="00C466D7" w:rsidP="00F625BF">
            <w:pPr>
              <w:spacing w:before="120" w:after="120" w:line="360" w:lineRule="auto"/>
              <w:rPr>
                <w:color w:val="FF0000"/>
                <w:lang w:val="de-DE"/>
              </w:rPr>
            </w:pPr>
            <w:r w:rsidRPr="008016C3">
              <w:rPr>
                <w:color w:val="FF0000"/>
                <w:lang w:val="de-DE"/>
              </w:rPr>
              <w:t>0.01 übernommen von Birke</w:t>
            </w:r>
          </w:p>
          <w:p w:rsidR="00EC3076" w:rsidRPr="00EC3076" w:rsidRDefault="00EC3076" w:rsidP="00F625BF">
            <w:pPr>
              <w:spacing w:before="120" w:after="120" w:line="360" w:lineRule="auto"/>
              <w:rPr>
                <w:color w:val="FF0000"/>
                <w:lang w:val="de-DE"/>
              </w:rPr>
            </w:pPr>
            <w:r w:rsidRPr="00EC3076">
              <w:rPr>
                <w:color w:val="FF0000"/>
                <w:lang w:val="de-DE"/>
              </w:rPr>
              <w:t xml:space="preserve">Eventuell </w:t>
            </w:r>
            <w:r>
              <w:rPr>
                <w:color w:val="FF0000"/>
                <w:lang w:val="de-DE"/>
              </w:rPr>
              <w:t>Übernahme von anderer B</w:t>
            </w:r>
            <w:r w:rsidRPr="00EC3076">
              <w:rPr>
                <w:color w:val="FF0000"/>
                <w:lang w:val="de-DE"/>
              </w:rPr>
              <w:t>aum</w:t>
            </w:r>
            <w:r>
              <w:rPr>
                <w:color w:val="FF0000"/>
                <w:lang w:val="de-DE"/>
              </w:rPr>
              <w:t>art</w:t>
            </w:r>
            <w:r w:rsidR="00EF057C">
              <w:rPr>
                <w:color w:val="FF0000"/>
                <w:lang w:val="de-DE"/>
              </w:rPr>
              <w:t xml:space="preserve"> </w:t>
            </w:r>
            <w:r w:rsidR="00EF057C">
              <w:rPr>
                <w:color w:val="FF0000"/>
                <w:lang w:val="de-DE"/>
              </w:rPr>
              <w:lastRenderedPageBreak/>
              <w:t>(Buche, Birke), diese Werte sind wesentlich kleiner</w:t>
            </w:r>
          </w:p>
        </w:tc>
        <w:tc>
          <w:tcPr>
            <w:tcW w:w="2340" w:type="dxa"/>
            <w:shd w:val="clear" w:color="auto" w:fill="FFFF99"/>
          </w:tcPr>
          <w:p w:rsidR="004B7B5B" w:rsidRPr="008016C3" w:rsidRDefault="004B7B5B" w:rsidP="00F625BF">
            <w:pPr>
              <w:spacing w:before="120" w:after="120"/>
            </w:pPr>
            <w:r w:rsidRPr="008016C3">
              <w:rPr>
                <w:color w:val="0000FF"/>
              </w:rPr>
              <w:lastRenderedPageBreak/>
              <w:t xml:space="preserve">Rd=1,2 </w:t>
            </w:r>
            <w:r>
              <w:rPr>
                <w:color w:val="0000FF"/>
              </w:rPr>
              <w:t>μ</w:t>
            </w:r>
            <w:r w:rsidRPr="008016C3">
              <w:rPr>
                <w:color w:val="0000FF"/>
              </w:rPr>
              <w:t>mol CO2 / m2*s aus Reich, P.B./Walters, M.B./Ellsworth, D.S./... (1998 Art.7)</w:t>
            </w:r>
          </w:p>
          <w:p w:rsidR="004B7B5B" w:rsidRPr="008016C3" w:rsidRDefault="004B7B5B" w:rsidP="00F625BF">
            <w:pPr>
              <w:pStyle w:val="Textkrper3"/>
              <w:spacing w:line="240" w:lineRule="auto"/>
              <w:jc w:val="left"/>
              <w:rPr>
                <w:sz w:val="24"/>
                <w:lang w:val="en-US"/>
              </w:rPr>
            </w:pPr>
            <w:r w:rsidRPr="008016C3">
              <w:rPr>
                <w:sz w:val="24"/>
                <w:lang w:val="en-US"/>
              </w:rPr>
              <w:t>Carboxylation efficiency 0,08-0,1 aus Mebrahtu, T./Layne, D.R./Hanover, J.W./Flore, J.A. (1993 Art. 4)</w:t>
            </w:r>
          </w:p>
          <w:p w:rsidR="004B7B5B" w:rsidRDefault="00D61FB7" w:rsidP="00F625BF">
            <w:pPr>
              <w:pStyle w:val="Textkrper3"/>
              <w:spacing w:line="240" w:lineRule="auto"/>
              <w:jc w:val="left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lastRenderedPageBreak/>
              <w:t>P</w:t>
            </w:r>
            <w:r w:rsidR="004B7B5B">
              <w:rPr>
                <w:i/>
                <w:iCs/>
                <w:sz w:val="24"/>
              </w:rPr>
              <w:t>arametersammlung</w:t>
            </w:r>
            <w:r>
              <w:rPr>
                <w:i/>
                <w:iCs/>
                <w:sz w:val="24"/>
              </w:rPr>
              <w:t>_Okt2011</w:t>
            </w:r>
            <w:r w:rsidR="004B7B5B">
              <w:rPr>
                <w:i/>
                <w:iCs/>
                <w:sz w:val="24"/>
              </w:rPr>
              <w:t>.xls</w:t>
            </w:r>
          </w:p>
          <w:p w:rsidR="004B7B5B" w:rsidRDefault="004B7B5B" w:rsidP="00F625BF">
            <w:pPr>
              <w:pStyle w:val="Textkrper3"/>
              <w:spacing w:line="240" w:lineRule="auto"/>
              <w:jc w:val="left"/>
              <w:rPr>
                <w:sz w:val="24"/>
              </w:rPr>
            </w:pPr>
            <w:r>
              <w:rPr>
                <w:i/>
                <w:iCs/>
                <w:sz w:val="24"/>
              </w:rPr>
              <w:t>Blatt: Photosyn_werte</w:t>
            </w:r>
          </w:p>
        </w:tc>
        <w:tc>
          <w:tcPr>
            <w:tcW w:w="3140" w:type="dxa"/>
            <w:shd w:val="clear" w:color="auto" w:fill="FFFF99"/>
          </w:tcPr>
          <w:p w:rsidR="004B7B5B" w:rsidRDefault="004B7B5B" w:rsidP="00F625BF">
            <w:pPr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lastRenderedPageBreak/>
              <w:t>Rd=0,51 μmol CO2 / m2*s als MW aus Mitchell, K.A./Bolstad, P.V./Vose, J.M. (1999 Art.34)</w:t>
            </w:r>
          </w:p>
          <w:p w:rsidR="004B7B5B" w:rsidRDefault="004B7B5B" w:rsidP="00F625BF">
            <w:pPr>
              <w:spacing w:before="120" w:after="120"/>
              <w:rPr>
                <w:color w:val="0000FF"/>
              </w:rPr>
            </w:pPr>
          </w:p>
          <w:p w:rsidR="004B7B5B" w:rsidRPr="008016C3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 w:rsidRPr="008016C3">
              <w:rPr>
                <w:color w:val="0000FF"/>
                <w:lang w:val="de-DE"/>
              </w:rPr>
              <w:t xml:space="preserve">Rd=1,33 </w:t>
            </w:r>
            <w:r>
              <w:rPr>
                <w:color w:val="0000FF"/>
              </w:rPr>
              <w:t>μ</w:t>
            </w:r>
            <w:r w:rsidRPr="008016C3">
              <w:rPr>
                <w:color w:val="0000FF"/>
                <w:lang w:val="de-DE"/>
              </w:rPr>
              <w:t>mol CO2 / m2*s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als MW aus Mebrahtu, T. (1992 Art. 49)</w:t>
            </w:r>
          </w:p>
          <w:p w:rsidR="00963E94" w:rsidRPr="00372F73" w:rsidRDefault="00963E94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kein Wert zur max. Carboxilierungsrate gefunden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Nresp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0.0068</w:t>
            </w:r>
          </w:p>
        </w:tc>
        <w:tc>
          <w:tcPr>
            <w:tcW w:w="3401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Beeinflussung der Photosyntheserate durch Stickstoff-Limitierungen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Analog zu Aspe</w:t>
            </w:r>
          </w:p>
        </w:tc>
        <w:tc>
          <w:tcPr>
            <w:tcW w:w="2340" w:type="dxa"/>
          </w:tcPr>
          <w:p w:rsidR="004B7B5B" w:rsidRPr="00372F73" w:rsidRDefault="004B7B5B" w:rsidP="00F625BF">
            <w:pPr>
              <w:pStyle w:val="Textkrper3"/>
              <w:spacing w:line="240" w:lineRule="auto"/>
              <w:jc w:val="left"/>
              <w:rPr>
                <w:color w:val="7030A0"/>
              </w:rPr>
            </w:pPr>
            <w:r w:rsidRPr="00372F73">
              <w:rPr>
                <w:color w:val="7030A0"/>
              </w:rPr>
              <w:t>sollte keine Beeinflussung geben, da Rob. Luft-N binden kann</w:t>
            </w: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  <w:rPr>
                <w:b/>
              </w:rPr>
            </w:pPr>
            <w:r>
              <w:rPr>
                <w:b/>
              </w:rPr>
              <w:t>phänologische Parameter</w:t>
            </w:r>
          </w:p>
        </w:tc>
        <w:tc>
          <w:tcPr>
            <w:tcW w:w="252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234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/>
            </w:pPr>
          </w:p>
        </w:tc>
      </w:tr>
      <w:tr w:rsidR="00FA3B05" w:rsidRPr="00BA2356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FFCC99"/>
          </w:tcPr>
          <w:p w:rsidR="00FA3B05" w:rsidRDefault="00FA3B05" w:rsidP="00EB7447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  <w:shd w:val="clear" w:color="auto" w:fill="FFCC99"/>
          </w:tcPr>
          <w:p w:rsidR="00FA3B05" w:rsidRDefault="00FA3B05" w:rsidP="00EB7447">
            <w:pPr>
              <w:spacing w:before="120" w:after="120" w:line="360" w:lineRule="auto"/>
              <w:jc w:val="center"/>
            </w:pPr>
          </w:p>
        </w:tc>
        <w:tc>
          <w:tcPr>
            <w:tcW w:w="1260" w:type="dxa"/>
            <w:shd w:val="clear" w:color="auto" w:fill="FFCC99"/>
          </w:tcPr>
          <w:p w:rsidR="00FA3B05" w:rsidRDefault="00FA3B05" w:rsidP="00EB7447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pct35" w:color="C0C0C0" w:fill="FFCC99"/>
          </w:tcPr>
          <w:p w:rsidR="00FA3B05" w:rsidRDefault="00FA3B05" w:rsidP="00EB7447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5921" w:type="dxa"/>
            <w:gridSpan w:val="2"/>
            <w:shd w:val="clear" w:color="auto" w:fill="FFCC99"/>
          </w:tcPr>
          <w:p w:rsidR="00FA3B05" w:rsidRPr="00BA2356" w:rsidRDefault="00FA3B05" w:rsidP="00EB7447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farbig gekennzeichente Parameter werden nicht mehr in species.par eingelesen</w:t>
            </w:r>
          </w:p>
        </w:tc>
        <w:tc>
          <w:tcPr>
            <w:tcW w:w="2340" w:type="dxa"/>
            <w:shd w:val="clear" w:color="auto" w:fill="FFCC99"/>
          </w:tcPr>
          <w:p w:rsidR="00FA3B05" w:rsidRPr="00BA2356" w:rsidRDefault="00FA3B05" w:rsidP="00EB7447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  <w:shd w:val="clear" w:color="auto" w:fill="FFCC99"/>
          </w:tcPr>
          <w:p w:rsidR="00FA3B05" w:rsidRPr="00BA2356" w:rsidRDefault="00FA3B05" w:rsidP="00EB7447">
            <w:pPr>
              <w:spacing w:before="120" w:after="120"/>
              <w:rPr>
                <w:lang w:val="de-DE"/>
              </w:rPr>
            </w:pPr>
          </w:p>
        </w:tc>
      </w:tr>
      <w:tr w:rsidR="004B7B5B" w:rsidRPr="00BA2356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FFCC99"/>
          </w:tcPr>
          <w:p w:rsidR="004B7B5B" w:rsidRPr="00BA2356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zw</w:t>
            </w:r>
          </w:p>
        </w:tc>
        <w:tc>
          <w:tcPr>
            <w:tcW w:w="126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pct35" w:color="C0C0C0" w:fill="FFCC99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  <w:shd w:val="clear" w:color="auto" w:fill="FFCC99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Schwellwert der Temperatursumme bei Blattaustrieb</w:t>
            </w:r>
          </w:p>
        </w:tc>
        <w:tc>
          <w:tcPr>
            <w:tcW w:w="2520" w:type="dxa"/>
            <w:shd w:val="clear" w:color="auto" w:fill="FFCC99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40" w:type="dxa"/>
            <w:shd w:val="clear" w:color="auto" w:fill="FFCC99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  <w:shd w:val="clear" w:color="auto" w:fill="FFCC99"/>
          </w:tcPr>
          <w:p w:rsidR="004B7B5B" w:rsidRPr="00BA2356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FFCC99"/>
          </w:tcPr>
          <w:p w:rsidR="004B7B5B" w:rsidRPr="00BA2356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m_bb</w:t>
            </w:r>
          </w:p>
        </w:tc>
        <w:tc>
          <w:tcPr>
            <w:tcW w:w="126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pct35" w:color="C0C0C0" w:fill="FFCC99"/>
          </w:tcPr>
          <w:p w:rsidR="004B7B5B" w:rsidRDefault="004B7B5B" w:rsidP="00C466D7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  <w:shd w:val="clear" w:color="auto" w:fill="FFCC99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AF38B1">
              <w:rPr>
                <w:lang w:val="de-DE"/>
              </w:rPr>
              <w:t xml:space="preserve">für die Bestimmung der Parameter m_bb und n_bb werden grosse Datensätze mit Beobachtung des Battaustriebs und zuordnenbare Wetterinformationen (Temperatur) gebraucht. </w:t>
            </w:r>
            <w:r w:rsidRPr="00BA2356">
              <w:rPr>
                <w:lang w:val="de-DE"/>
              </w:rPr>
              <w:t>Es ist nützlich auch Informationen zu jeglichem angepassten Phänologiemodell (Parameter, wo gefittet mit welchem Datensatz) zu sammeln.</w:t>
            </w:r>
          </w:p>
        </w:tc>
        <w:tc>
          <w:tcPr>
            <w:tcW w:w="2520" w:type="dxa"/>
            <w:shd w:val="clear" w:color="auto" w:fill="FFCC99"/>
          </w:tcPr>
          <w:p w:rsidR="004B7B5B" w:rsidRDefault="004B7B5B" w:rsidP="00F625BF">
            <w:pPr>
              <w:spacing w:before="120" w:after="120" w:line="360" w:lineRule="auto"/>
            </w:pPr>
            <w:r>
              <w:t>Wetterdienst</w:t>
            </w:r>
          </w:p>
        </w:tc>
        <w:tc>
          <w:tcPr>
            <w:tcW w:w="2340" w:type="dxa"/>
            <w:shd w:val="clear" w:color="auto" w:fill="FFCC99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  <w:shd w:val="clear" w:color="auto" w:fill="FFCC99"/>
          </w:tcPr>
          <w:p w:rsidR="004B7B5B" w:rsidRDefault="004B7B5B" w:rsidP="00F625BF">
            <w:pPr>
              <w:spacing w:before="120" w:after="120"/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n_bb</w:t>
            </w:r>
          </w:p>
        </w:tc>
        <w:tc>
          <w:tcPr>
            <w:tcW w:w="126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bottom w:val="single" w:sz="6" w:space="0" w:color="000000"/>
            </w:tcBorders>
            <w:shd w:val="pct35" w:color="C0C0C0" w:fill="FFCC99"/>
          </w:tcPr>
          <w:p w:rsidR="004B7B5B" w:rsidRDefault="004B7B5B" w:rsidP="00C466D7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  <w:shd w:val="clear" w:color="auto" w:fill="FFCC99"/>
          </w:tcPr>
          <w:p w:rsidR="004B7B5B" w:rsidRDefault="004B7B5B" w:rsidP="00F625BF">
            <w:pPr>
              <w:spacing w:before="120" w:after="120" w:line="360" w:lineRule="auto"/>
            </w:pPr>
            <w:r>
              <w:t>"</w:t>
            </w:r>
          </w:p>
        </w:tc>
        <w:tc>
          <w:tcPr>
            <w:tcW w:w="2520" w:type="dxa"/>
            <w:shd w:val="clear" w:color="auto" w:fill="FFCC99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2340" w:type="dxa"/>
            <w:shd w:val="clear" w:color="auto" w:fill="FFCC99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  <w:shd w:val="clear" w:color="auto" w:fill="FFCC99"/>
          </w:tcPr>
          <w:p w:rsidR="004B7B5B" w:rsidRDefault="004B7B5B" w:rsidP="00F625BF">
            <w:pPr>
              <w:spacing w:before="120" w:after="120"/>
            </w:pPr>
          </w:p>
        </w:tc>
      </w:tr>
      <w:tr w:rsidR="004B7B5B" w:rsidRPr="00BA2356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anf_bb</w:t>
            </w:r>
          </w:p>
        </w:tc>
        <w:tc>
          <w:tcPr>
            <w:tcW w:w="1260" w:type="dxa"/>
            <w:shd w:val="clear" w:color="auto" w:fill="FFCC99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pct35" w:color="C0C0C0" w:fill="FFCC99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  <w:shd w:val="clear" w:color="auto" w:fill="FFCC99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 xml:space="preserve">durchschnittlicher Tag an dem chilling(Kälte)-Bedarf erfüllt ist, soweit bekannt oder auch Tag mit </w:t>
            </w:r>
            <w:r w:rsidRPr="00BA2356">
              <w:rPr>
                <w:lang w:val="de-DE"/>
              </w:rPr>
              <w:lastRenderedPageBreak/>
              <w:t xml:space="preserve">minimaler Tageslänge, ab der erst der Blatt-Austrieb erfolgen kann  </w:t>
            </w:r>
          </w:p>
        </w:tc>
        <w:tc>
          <w:tcPr>
            <w:tcW w:w="2520" w:type="dxa"/>
            <w:shd w:val="clear" w:color="auto" w:fill="FFCC99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40" w:type="dxa"/>
            <w:shd w:val="clear" w:color="auto" w:fill="FFCC99"/>
          </w:tcPr>
          <w:p w:rsidR="004B7B5B" w:rsidRPr="00BA2356" w:rsidRDefault="004B7B5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  <w:p w:rsidR="004B7B5B" w:rsidRPr="00BA2356" w:rsidRDefault="004B7B5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  <w:p w:rsidR="004B7B5B" w:rsidRPr="00BA2356" w:rsidRDefault="004B7B5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3140" w:type="dxa"/>
            <w:shd w:val="clear" w:color="auto" w:fill="FFCC99"/>
          </w:tcPr>
          <w:p w:rsidR="004B7B5B" w:rsidRDefault="004B7B5B" w:rsidP="00F625BF">
            <w:pPr>
              <w:pStyle w:val="Fuzeile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BA2356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Pitmin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 w:rsidRPr="00F05D45">
              <w:t>PIM: Inhibitor min temp.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PItopt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>
              <w:t>PIM: Inhibitor opt</w:t>
            </w:r>
            <w:r w:rsidRPr="00F05D45">
              <w:t xml:space="preserve"> temp.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PItmax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 w:rsidRPr="00F05D45">
              <w:t xml:space="preserve">PIM: Inhibitor </w:t>
            </w:r>
            <w:r>
              <w:t>max</w:t>
            </w:r>
            <w:r w:rsidRPr="00F05D45">
              <w:t xml:space="preserve"> temp.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PIa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 w:rsidRPr="00F05D45">
              <w:t>PIM: Inhibitor scaling factor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PPtmin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 w:rsidRPr="00F05D45">
              <w:t>PIM: Promotor min temp.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PPtopt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 w:rsidRPr="00F05D45">
              <w:t xml:space="preserve">PIM: Promotor </w:t>
            </w:r>
            <w:r>
              <w:t>opt</w:t>
            </w:r>
            <w:r w:rsidRPr="00F05D45">
              <w:t xml:space="preserve"> temp.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Pptmax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>
              <w:t>PIM: Promotor max</w:t>
            </w:r>
            <w:r w:rsidRPr="00F05D45">
              <w:t xml:space="preserve"> temp.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Ppa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 w:rsidRPr="00F05D45">
              <w:t>PIM: Promotor scaling factor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05D45" w:rsidRPr="00F05D45" w:rsidRDefault="00F05D45" w:rsidP="00F05D45">
            <w:pPr>
              <w:spacing w:before="120" w:after="120" w:line="360" w:lineRule="auto"/>
              <w:jc w:val="center"/>
            </w:pPr>
            <w:r w:rsidRPr="00F05D45">
              <w:t>PP</w:t>
            </w:r>
            <w:r>
              <w:t>b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 w:rsidRPr="00F05D45">
              <w:t>PIM: Promotor scaling factor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CSTbC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 w:rsidRPr="00F05D45">
              <w:t>CSM: chilling base temp.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A3B0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A3B05" w:rsidRPr="008016C3" w:rsidRDefault="00FA3B0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A3B05" w:rsidRPr="00F05D45" w:rsidRDefault="00F05D45">
            <w:pPr>
              <w:spacing w:before="120" w:after="120" w:line="360" w:lineRule="auto"/>
              <w:jc w:val="center"/>
            </w:pPr>
            <w:r w:rsidRPr="00F05D45">
              <w:t>CSTbT</w:t>
            </w:r>
          </w:p>
        </w:tc>
        <w:tc>
          <w:tcPr>
            <w:tcW w:w="1260" w:type="dxa"/>
          </w:tcPr>
          <w:p w:rsidR="00FA3B05" w:rsidRDefault="00FA3B0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A3B05" w:rsidRDefault="00FA3B0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A3B05" w:rsidRPr="00F05D45" w:rsidRDefault="00F05D45" w:rsidP="00F625BF">
            <w:pPr>
              <w:spacing w:before="120" w:after="120" w:line="360" w:lineRule="auto"/>
            </w:pPr>
            <w:r w:rsidRPr="00F05D45">
              <w:t>CSM: base temp.</w:t>
            </w:r>
          </w:p>
        </w:tc>
        <w:tc>
          <w:tcPr>
            <w:tcW w:w="2520" w:type="dxa"/>
          </w:tcPr>
          <w:p w:rsidR="00FA3B05" w:rsidRDefault="00FA3B0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A3B05" w:rsidRDefault="00FA3B0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A3B0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05D4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05D45" w:rsidRPr="008016C3" w:rsidRDefault="00F05D4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05D45" w:rsidRPr="00F05D45" w:rsidRDefault="00F05D45">
            <w:pPr>
              <w:spacing w:before="120" w:after="120" w:line="360" w:lineRule="auto"/>
              <w:jc w:val="center"/>
            </w:pPr>
            <w:r w:rsidRPr="00F05D45">
              <w:t>Csa</w:t>
            </w:r>
          </w:p>
        </w:tc>
        <w:tc>
          <w:tcPr>
            <w:tcW w:w="1260" w:type="dxa"/>
          </w:tcPr>
          <w:p w:rsidR="00F05D45" w:rsidRDefault="00F05D4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05D45" w:rsidRDefault="00F05D4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05D45" w:rsidRPr="00F05D45" w:rsidRDefault="00F05D45" w:rsidP="00F625BF">
            <w:pPr>
              <w:spacing w:before="120" w:after="120" w:line="360" w:lineRule="auto"/>
            </w:pPr>
            <w:r w:rsidRPr="00F05D45">
              <w:t>CSM: scaling factor</w:t>
            </w:r>
          </w:p>
        </w:tc>
        <w:tc>
          <w:tcPr>
            <w:tcW w:w="2520" w:type="dxa"/>
          </w:tcPr>
          <w:p w:rsidR="00F05D45" w:rsidRDefault="00F05D4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05D45" w:rsidRDefault="00F05D4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05D4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05D4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05D45" w:rsidRPr="008016C3" w:rsidRDefault="00F05D4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05D45" w:rsidRPr="00F05D45" w:rsidRDefault="00F05D45">
            <w:pPr>
              <w:spacing w:before="120" w:after="120" w:line="360" w:lineRule="auto"/>
              <w:jc w:val="center"/>
            </w:pPr>
            <w:r w:rsidRPr="00F05D45">
              <w:t>Csa</w:t>
            </w:r>
          </w:p>
        </w:tc>
        <w:tc>
          <w:tcPr>
            <w:tcW w:w="1260" w:type="dxa"/>
          </w:tcPr>
          <w:p w:rsidR="00F05D45" w:rsidRDefault="00F05D4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05D45" w:rsidRDefault="00F05D45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F05D45" w:rsidRPr="00F05D45" w:rsidRDefault="00F05D45" w:rsidP="00F625BF">
            <w:pPr>
              <w:spacing w:before="120" w:after="120" w:line="360" w:lineRule="auto"/>
            </w:pPr>
            <w:r w:rsidRPr="00F05D45">
              <w:t>CSM: scaling factor</w:t>
            </w:r>
          </w:p>
        </w:tc>
        <w:tc>
          <w:tcPr>
            <w:tcW w:w="2520" w:type="dxa"/>
          </w:tcPr>
          <w:p w:rsidR="00F05D45" w:rsidRDefault="00F05D4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05D45" w:rsidRDefault="00F05D4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05D45" w:rsidRPr="008016C3" w:rsidRDefault="00AB2BE8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F05D45" w:rsidRPr="00275479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05D45" w:rsidRPr="008016C3" w:rsidRDefault="00F05D4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05D45" w:rsidRPr="00F05D45" w:rsidRDefault="00F05D45">
            <w:pPr>
              <w:spacing w:before="120" w:after="120" w:line="360" w:lineRule="auto"/>
              <w:jc w:val="center"/>
            </w:pPr>
            <w:r w:rsidRPr="00F05D45">
              <w:t>LTbT</w:t>
            </w:r>
          </w:p>
        </w:tc>
        <w:tc>
          <w:tcPr>
            <w:tcW w:w="1260" w:type="dxa"/>
          </w:tcPr>
          <w:p w:rsidR="00F05D45" w:rsidRDefault="00F05D4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05D45" w:rsidRDefault="00275479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11.5</w:t>
            </w:r>
          </w:p>
        </w:tc>
        <w:tc>
          <w:tcPr>
            <w:tcW w:w="3401" w:type="dxa"/>
          </w:tcPr>
          <w:p w:rsidR="00F05D45" w:rsidRPr="00F05D45" w:rsidRDefault="00F05D45" w:rsidP="00F625BF">
            <w:pPr>
              <w:spacing w:before="120" w:after="120" w:line="360" w:lineRule="auto"/>
            </w:pPr>
            <w:r w:rsidRPr="00F05D45">
              <w:t>TSM: base temp.</w:t>
            </w:r>
          </w:p>
        </w:tc>
        <w:tc>
          <w:tcPr>
            <w:tcW w:w="2520" w:type="dxa"/>
          </w:tcPr>
          <w:p w:rsidR="00F05D45" w:rsidRDefault="00F05D4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05D45" w:rsidRPr="00275479" w:rsidRDefault="001C5F78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Fit mit Phänologiedaten H</w:t>
            </w:r>
            <w:r w:rsidR="00275479" w:rsidRPr="00275479">
              <w:rPr>
                <w:color w:val="0000FF"/>
                <w:lang w:val="de-DE"/>
              </w:rPr>
              <w:t>artha und Klimadaten 22149basz</w:t>
            </w:r>
            <w:r>
              <w:rPr>
                <w:color w:val="0000FF"/>
                <w:lang w:val="de-DE"/>
              </w:rPr>
              <w:t>.da. methode: fittsummod.f (Phänologiemodell 3)t</w:t>
            </w:r>
          </w:p>
        </w:tc>
        <w:tc>
          <w:tcPr>
            <w:tcW w:w="3140" w:type="dxa"/>
          </w:tcPr>
          <w:p w:rsidR="00F05D45" w:rsidRPr="00275479" w:rsidRDefault="00F05D45" w:rsidP="00F625BF">
            <w:pPr>
              <w:spacing w:before="120" w:after="120"/>
              <w:rPr>
                <w:lang w:val="de-DE"/>
              </w:rPr>
            </w:pPr>
          </w:p>
        </w:tc>
      </w:tr>
      <w:tr w:rsidR="00F05D45" w:rsidRPr="00EF057C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05D45" w:rsidRPr="00275479" w:rsidRDefault="00F05D4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05D45" w:rsidRPr="00F05D45" w:rsidRDefault="00F05D45">
            <w:pPr>
              <w:spacing w:before="120" w:after="120" w:line="360" w:lineRule="auto"/>
              <w:jc w:val="center"/>
            </w:pPr>
            <w:r w:rsidRPr="00F05D45">
              <w:t>LTcrit</w:t>
            </w:r>
          </w:p>
        </w:tc>
        <w:tc>
          <w:tcPr>
            <w:tcW w:w="1260" w:type="dxa"/>
          </w:tcPr>
          <w:p w:rsidR="00F05D45" w:rsidRDefault="00F05D4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05D45" w:rsidRDefault="00275479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350.9</w:t>
            </w:r>
          </w:p>
        </w:tc>
        <w:tc>
          <w:tcPr>
            <w:tcW w:w="3401" w:type="dxa"/>
          </w:tcPr>
          <w:p w:rsidR="00F05D45" w:rsidRPr="00F05D45" w:rsidRDefault="00F05D45" w:rsidP="00F625BF">
            <w:pPr>
              <w:spacing w:before="120" w:after="120" w:line="360" w:lineRule="auto"/>
            </w:pPr>
            <w:r w:rsidRPr="00F05D45">
              <w:t>TSM: critical temperature sum</w:t>
            </w:r>
          </w:p>
        </w:tc>
        <w:tc>
          <w:tcPr>
            <w:tcW w:w="2520" w:type="dxa"/>
          </w:tcPr>
          <w:p w:rsidR="00F05D45" w:rsidRDefault="00F05D4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05D45" w:rsidRPr="00EF057C" w:rsidRDefault="00EF057C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Fit mit Phänologiedaten </w:t>
            </w:r>
            <w:r>
              <w:rPr>
                <w:color w:val="0000FF"/>
                <w:lang w:val="de-DE"/>
              </w:rPr>
              <w:lastRenderedPageBreak/>
              <w:t>H</w:t>
            </w:r>
            <w:r w:rsidRPr="00275479">
              <w:rPr>
                <w:color w:val="0000FF"/>
                <w:lang w:val="de-DE"/>
              </w:rPr>
              <w:t>artha und Klimadaten 22149basz</w:t>
            </w:r>
            <w:r>
              <w:rPr>
                <w:color w:val="0000FF"/>
                <w:lang w:val="de-DE"/>
              </w:rPr>
              <w:t>.da. methode: fittsummod.f (Phänologiemodell 3)</w:t>
            </w:r>
          </w:p>
        </w:tc>
        <w:tc>
          <w:tcPr>
            <w:tcW w:w="3140" w:type="dxa"/>
          </w:tcPr>
          <w:p w:rsidR="00F05D45" w:rsidRPr="00EF057C" w:rsidRDefault="00F05D45" w:rsidP="00F625BF">
            <w:pPr>
              <w:spacing w:before="120" w:after="120"/>
              <w:rPr>
                <w:lang w:val="de-DE"/>
              </w:rPr>
            </w:pPr>
          </w:p>
        </w:tc>
      </w:tr>
      <w:tr w:rsidR="00F05D45" w:rsidRPr="00EF057C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05D45" w:rsidRPr="00EF057C" w:rsidRDefault="00F05D4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05D45" w:rsidRPr="00F05D45" w:rsidRDefault="00F05D45">
            <w:pPr>
              <w:spacing w:before="120" w:after="120" w:line="360" w:lineRule="auto"/>
              <w:jc w:val="center"/>
            </w:pPr>
            <w:r w:rsidRPr="00F05D45">
              <w:t>Lstart</w:t>
            </w:r>
          </w:p>
        </w:tc>
        <w:tc>
          <w:tcPr>
            <w:tcW w:w="1260" w:type="dxa"/>
          </w:tcPr>
          <w:p w:rsidR="00F05D45" w:rsidRDefault="00F05D4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05D45" w:rsidRDefault="00275479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70</w:t>
            </w:r>
          </w:p>
        </w:tc>
        <w:tc>
          <w:tcPr>
            <w:tcW w:w="3401" w:type="dxa"/>
          </w:tcPr>
          <w:p w:rsidR="00F05D45" w:rsidRPr="00F05D45" w:rsidRDefault="00F05D45" w:rsidP="00F625BF">
            <w:pPr>
              <w:spacing w:before="120" w:after="120" w:line="360" w:lineRule="auto"/>
            </w:pPr>
            <w:r w:rsidRPr="00F05D45">
              <w:t>TSM: start day after 1.11.</w:t>
            </w:r>
          </w:p>
        </w:tc>
        <w:tc>
          <w:tcPr>
            <w:tcW w:w="2520" w:type="dxa"/>
          </w:tcPr>
          <w:p w:rsidR="00F05D45" w:rsidRDefault="00F05D4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05D45" w:rsidRPr="00EF057C" w:rsidRDefault="00EF057C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Fit mit Phänologiedaten H</w:t>
            </w:r>
            <w:r w:rsidRPr="00275479">
              <w:rPr>
                <w:color w:val="0000FF"/>
                <w:lang w:val="de-DE"/>
              </w:rPr>
              <w:t>artha und Klimadaten 22149basz</w:t>
            </w:r>
            <w:r>
              <w:rPr>
                <w:color w:val="0000FF"/>
                <w:lang w:val="de-DE"/>
              </w:rPr>
              <w:t>.da. methode: fittsummod.f (Phänologiemodell 3)</w:t>
            </w:r>
          </w:p>
        </w:tc>
        <w:tc>
          <w:tcPr>
            <w:tcW w:w="3140" w:type="dxa"/>
          </w:tcPr>
          <w:p w:rsidR="00F05D45" w:rsidRPr="00EF057C" w:rsidRDefault="00F05D45" w:rsidP="00F625BF">
            <w:pPr>
              <w:spacing w:before="120" w:after="120"/>
              <w:rPr>
                <w:lang w:val="de-DE"/>
              </w:rPr>
            </w:pPr>
          </w:p>
        </w:tc>
      </w:tr>
      <w:tr w:rsidR="00F05D4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05D45" w:rsidRPr="00EF057C" w:rsidRDefault="00F05D4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05D45" w:rsidRPr="00F05D45" w:rsidRDefault="00F05D45">
            <w:pPr>
              <w:spacing w:before="120" w:after="120" w:line="360" w:lineRule="auto"/>
              <w:jc w:val="center"/>
            </w:pPr>
            <w:r w:rsidRPr="00F05D45">
              <w:t>Phmodel</w:t>
            </w:r>
          </w:p>
        </w:tc>
        <w:tc>
          <w:tcPr>
            <w:tcW w:w="1260" w:type="dxa"/>
          </w:tcPr>
          <w:p w:rsidR="00F05D45" w:rsidRDefault="00F05D4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05D45" w:rsidRDefault="00EF057C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3401" w:type="dxa"/>
          </w:tcPr>
          <w:p w:rsidR="00F05D45" w:rsidRPr="00F05D45" w:rsidRDefault="00F05D45" w:rsidP="00F625BF">
            <w:pPr>
              <w:spacing w:before="120" w:after="120" w:line="360" w:lineRule="auto"/>
            </w:pPr>
            <w:r w:rsidRPr="00F05D45">
              <w:t>used pheno model 0: no model, 1: PIM, 2: CSM, 3: TSM</w:t>
            </w:r>
          </w:p>
        </w:tc>
        <w:tc>
          <w:tcPr>
            <w:tcW w:w="2520" w:type="dxa"/>
          </w:tcPr>
          <w:p w:rsidR="00F05D45" w:rsidRDefault="00F05D45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F05D45" w:rsidRDefault="00F05D45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</w:tcPr>
          <w:p w:rsidR="00F05D45" w:rsidRPr="008016C3" w:rsidRDefault="00D61FB7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RPr="00BA2356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t>end_bb</w:t>
            </w: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EF057C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282</w:t>
            </w:r>
          </w:p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</w:p>
        </w:tc>
        <w:tc>
          <w:tcPr>
            <w:tcW w:w="3401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 xml:space="preserve">durchschnittlicher Tag des Blattfalls, für immergrüne Bäume </w:t>
            </w:r>
            <w:r w:rsidRPr="00BA2356">
              <w:rPr>
                <w:lang w:val="de-DE"/>
              </w:rPr>
              <w:lastRenderedPageBreak/>
              <w:t>= 366</w:t>
            </w:r>
          </w:p>
        </w:tc>
        <w:tc>
          <w:tcPr>
            <w:tcW w:w="2520" w:type="dxa"/>
          </w:tcPr>
          <w:p w:rsidR="004B7B5B" w:rsidRPr="00EF057C" w:rsidRDefault="00EF057C" w:rsidP="00F625BF">
            <w:pPr>
              <w:spacing w:before="120" w:after="120" w:line="360" w:lineRule="auto"/>
              <w:rPr>
                <w:color w:val="FF0000"/>
                <w:lang w:val="de-DE"/>
              </w:rPr>
            </w:pPr>
            <w:r w:rsidRPr="00EF057C">
              <w:rPr>
                <w:color w:val="FF0000"/>
                <w:lang w:val="de-DE"/>
              </w:rPr>
              <w:lastRenderedPageBreak/>
              <w:t>Übernahme von Buche</w:t>
            </w:r>
          </w:p>
        </w:tc>
        <w:tc>
          <w:tcPr>
            <w:tcW w:w="2340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B7B5B" w:rsidRPr="00372F73" w:rsidRDefault="00AB2BE8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309,25 Tage 50% der Blätter sind gefallen</w:t>
            </w:r>
          </w:p>
          <w:p w:rsidR="00AB2BE8" w:rsidRPr="00372F73" w:rsidRDefault="00AB2BE8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Parametersammlung_Okt2011</w:t>
            </w:r>
            <w:r w:rsidR="00372F73">
              <w:rPr>
                <w:color w:val="7030A0"/>
                <w:sz w:val="20"/>
                <w:szCs w:val="20"/>
                <w:lang w:val="de-DE"/>
              </w:rPr>
              <w:t>.xls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Blatt: end_bb / Phänologie Spalte G</w:t>
            </w:r>
          </w:p>
          <w:p w:rsidR="004B7B5B" w:rsidRPr="00BA2356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F05D45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F05D45" w:rsidRPr="00BA2356" w:rsidRDefault="00F05D4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F05D45" w:rsidRPr="00F05D45" w:rsidRDefault="00F05D45">
            <w:pPr>
              <w:spacing w:before="120" w:after="120" w:line="360" w:lineRule="auto"/>
              <w:jc w:val="center"/>
            </w:pPr>
            <w:r w:rsidRPr="00F05D45">
              <w:t>fpar_mod</w:t>
            </w:r>
          </w:p>
        </w:tc>
        <w:tc>
          <w:tcPr>
            <w:tcW w:w="1260" w:type="dxa"/>
          </w:tcPr>
          <w:p w:rsidR="00F05D45" w:rsidRDefault="00F05D45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F05D45" w:rsidRPr="00F05D45" w:rsidRDefault="00EF057C" w:rsidP="00F625BF">
            <w:pPr>
              <w:spacing w:before="120" w:after="120" w:line="360" w:lineRule="auto"/>
              <w:jc w:val="center"/>
            </w:pPr>
            <w:r>
              <w:t>0</w:t>
            </w:r>
          </w:p>
        </w:tc>
        <w:tc>
          <w:tcPr>
            <w:tcW w:w="3401" w:type="dxa"/>
          </w:tcPr>
          <w:p w:rsidR="00F05D45" w:rsidRPr="00F05D45" w:rsidRDefault="00F05D45" w:rsidP="00F625BF">
            <w:pPr>
              <w:spacing w:before="120" w:after="120" w:line="360" w:lineRule="auto"/>
            </w:pPr>
            <w:r w:rsidRPr="00F05D45">
              <w:t>modifying parameter in canopy_geometry</w:t>
            </w:r>
          </w:p>
        </w:tc>
        <w:tc>
          <w:tcPr>
            <w:tcW w:w="2520" w:type="dxa"/>
          </w:tcPr>
          <w:p w:rsidR="00F05D45" w:rsidRDefault="00314723" w:rsidP="00F625BF">
            <w:pPr>
              <w:spacing w:before="120" w:after="120" w:line="360" w:lineRule="auto"/>
            </w:pPr>
            <w:r>
              <w:t>Standardwert = 0</w:t>
            </w:r>
          </w:p>
        </w:tc>
        <w:tc>
          <w:tcPr>
            <w:tcW w:w="2340" w:type="dxa"/>
          </w:tcPr>
          <w:p w:rsidR="00F05D45" w:rsidRDefault="00F05D45" w:rsidP="00F625BF">
            <w:pPr>
              <w:spacing w:before="120" w:after="120" w:line="360" w:lineRule="auto"/>
            </w:pPr>
          </w:p>
        </w:tc>
        <w:tc>
          <w:tcPr>
            <w:tcW w:w="3140" w:type="dxa"/>
          </w:tcPr>
          <w:p w:rsidR="00F05D45" w:rsidRPr="008016C3" w:rsidRDefault="00D61FB7" w:rsidP="00F625BF">
            <w:pPr>
              <w:spacing w:before="120" w:after="120"/>
              <w:rPr>
                <w:lang w:val="de-DE"/>
              </w:rPr>
            </w:pPr>
            <w:r w:rsidRPr="00EB51A5">
              <w:rPr>
                <w:b/>
                <w:color w:val="FF0000"/>
                <w:lang w:val="de-DE"/>
              </w:rPr>
              <w:t>Wie setzt der sich zusammen?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260" w:type="dxa"/>
          </w:tcPr>
          <w:p w:rsidR="004B7B5B" w:rsidRPr="008016C3" w:rsidRDefault="004B7B5B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Pr="008016C3" w:rsidRDefault="004B7B5B" w:rsidP="00F625BF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  <w:rPr>
                <w:b/>
              </w:rPr>
            </w:pPr>
            <w:r>
              <w:rPr>
                <w:b/>
              </w:rPr>
              <w:t>Interzeption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/>
            </w:pPr>
          </w:p>
        </w:tc>
      </w:tr>
      <w:tr w:rsidR="00603E38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603E38" w:rsidRDefault="00603E38" w:rsidP="004B7B5B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</w:tcPr>
          <w:p w:rsidR="00603E38" w:rsidRDefault="00603E38" w:rsidP="004B7B5B">
            <w:pPr>
              <w:spacing w:before="120" w:after="120" w:line="360" w:lineRule="auto"/>
              <w:jc w:val="center"/>
            </w:pPr>
            <w:r>
              <w:t>ceppot_spec</w:t>
            </w:r>
          </w:p>
        </w:tc>
        <w:tc>
          <w:tcPr>
            <w:tcW w:w="1260" w:type="dxa"/>
          </w:tcPr>
          <w:p w:rsidR="00603E38" w:rsidRDefault="00603E38" w:rsidP="004B7B5B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[mm m</w:t>
            </w:r>
            <w:r>
              <w:rPr>
                <w:color w:val="000000"/>
                <w:vertAlign w:val="superscript"/>
              </w:rPr>
              <w:t>-2</w:t>
            </w:r>
            <w:r>
              <w:rPr>
                <w:color w:val="000000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603E38" w:rsidRPr="00C466D7" w:rsidRDefault="00C466D7" w:rsidP="00C466D7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C466D7">
              <w:rPr>
                <w:color w:val="0000FF"/>
              </w:rPr>
              <w:t>0.5</w:t>
            </w:r>
          </w:p>
        </w:tc>
        <w:tc>
          <w:tcPr>
            <w:tcW w:w="3401" w:type="dxa"/>
          </w:tcPr>
          <w:p w:rsidR="00603E38" w:rsidRPr="00603E38" w:rsidRDefault="00603E38" w:rsidP="00F625BF">
            <w:pPr>
              <w:spacing w:before="120" w:after="120" w:line="360" w:lineRule="auto"/>
              <w:rPr>
                <w:lang w:val="de-DE"/>
              </w:rPr>
            </w:pPr>
            <w:r w:rsidRPr="00603E38">
              <w:rPr>
                <w:lang w:val="de-DE"/>
              </w:rPr>
              <w:t>Interzeptionskapazität der Blätter in mm Wasser pro Quadratmeter Blattfläche</w:t>
            </w:r>
          </w:p>
        </w:tc>
        <w:tc>
          <w:tcPr>
            <w:tcW w:w="2520" w:type="dxa"/>
          </w:tcPr>
          <w:p w:rsidR="00C466D7" w:rsidRPr="00C466D7" w:rsidRDefault="00C466D7" w:rsidP="00314723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 w:rsidRPr="00C466D7">
              <w:rPr>
                <w:color w:val="0000FF"/>
                <w:lang w:val="de-DE"/>
              </w:rPr>
              <w:t>0.5 geschätzt von F. Suckow</w:t>
            </w:r>
          </w:p>
          <w:p w:rsidR="00314723" w:rsidRPr="00C466D7" w:rsidRDefault="00314723" w:rsidP="00314723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 w:rsidRPr="00C466D7">
              <w:rPr>
                <w:color w:val="0000FF"/>
                <w:lang w:val="de-DE"/>
              </w:rPr>
              <w:t>Unklar:</w:t>
            </w:r>
          </w:p>
          <w:p w:rsidR="00314723" w:rsidRPr="00C466D7" w:rsidRDefault="00314723" w:rsidP="00314723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 w:rsidRPr="00C466D7">
              <w:rPr>
                <w:color w:val="0000FF"/>
                <w:lang w:val="de-DE"/>
              </w:rPr>
              <w:t>0,013</w:t>
            </w:r>
          </w:p>
          <w:p w:rsidR="00603E38" w:rsidRPr="00C466D7" w:rsidRDefault="00314723" w:rsidP="00314723">
            <w:pPr>
              <w:spacing w:before="120" w:after="120" w:line="360" w:lineRule="auto"/>
              <w:rPr>
                <w:color w:val="0000FF"/>
                <w:sz w:val="18"/>
                <w:lang w:val="de-DE"/>
              </w:rPr>
            </w:pPr>
            <w:r w:rsidRPr="00C466D7">
              <w:rPr>
                <w:color w:val="0000FF"/>
                <w:sz w:val="18"/>
                <w:lang w:val="de-DE"/>
              </w:rPr>
              <w:t>(0,134/10,68)</w:t>
            </w:r>
          </w:p>
          <w:p w:rsidR="00C466D7" w:rsidRPr="00C466D7" w:rsidRDefault="00C466D7" w:rsidP="00C466D7">
            <w:pPr>
              <w:spacing w:before="120" w:after="120" w:line="360" w:lineRule="auto"/>
              <w:jc w:val="center"/>
              <w:rPr>
                <w:color w:val="0000FF"/>
                <w:lang w:val="de-DE"/>
              </w:rPr>
            </w:pPr>
            <w:r w:rsidRPr="00C466D7">
              <w:rPr>
                <w:color w:val="0000FF"/>
                <w:lang w:val="de-DE"/>
              </w:rPr>
              <w:t>0,15</w:t>
            </w:r>
          </w:p>
          <w:p w:rsidR="00C466D7" w:rsidRPr="00C466D7" w:rsidRDefault="00C466D7" w:rsidP="00C466D7">
            <w:pPr>
              <w:spacing w:before="120" w:after="120" w:line="360" w:lineRule="auto"/>
              <w:jc w:val="center"/>
              <w:rPr>
                <w:color w:val="0000FF"/>
                <w:sz w:val="18"/>
                <w:lang w:val="de-DE"/>
              </w:rPr>
            </w:pPr>
            <w:r w:rsidRPr="00C466D7">
              <w:rPr>
                <w:color w:val="0000FF"/>
                <w:sz w:val="18"/>
                <w:lang w:val="de-DE"/>
              </w:rPr>
              <w:t>(0,134/0,892)</w:t>
            </w:r>
          </w:p>
          <w:p w:rsidR="00C466D7" w:rsidRPr="00603E38" w:rsidRDefault="00C466D7" w:rsidP="00314723">
            <w:pPr>
              <w:spacing w:before="120" w:after="120" w:line="360" w:lineRule="auto"/>
              <w:rPr>
                <w:color w:val="0000FF"/>
                <w:lang w:val="de-DE"/>
              </w:rPr>
            </w:pPr>
          </w:p>
        </w:tc>
        <w:tc>
          <w:tcPr>
            <w:tcW w:w="2340" w:type="dxa"/>
          </w:tcPr>
          <w:p w:rsidR="00603E38" w:rsidRDefault="00603E38" w:rsidP="00F625BF">
            <w:pPr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 xml:space="preserve">Canopy interception: 97,73 mm/2a </w:t>
            </w:r>
            <w:r>
              <w:rPr>
                <w:color w:val="0000FF"/>
              </w:rPr>
              <w:sym w:font="Wingdings" w:char="F0E0"/>
            </w:r>
            <w:r>
              <w:rPr>
                <w:color w:val="0000FF"/>
              </w:rPr>
              <w:t xml:space="preserve"> 48,87 mm/a = 0,134 mm/d  aus Shihai, L./Xinxiao, Y. (2005, Art. 86)</w:t>
            </w:r>
          </w:p>
          <w:p w:rsidR="00603E38" w:rsidRDefault="00603E38" w:rsidP="00F625BF">
            <w:pPr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Mean leaf area = 0,892m² aus Mebrahtu/Hanover (1991, Art. 41)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Bäume sehr jung</w:t>
            </w:r>
          </w:p>
          <w:p w:rsidR="00603E38" w:rsidRP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 w:rsidRPr="00603E38">
              <w:rPr>
                <w:color w:val="0000FF"/>
                <w:lang w:val="de-DE"/>
              </w:rPr>
              <w:t>Mean Leaf area = 10,68m²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Aus Dickmann, </w:t>
            </w:r>
            <w:r>
              <w:rPr>
                <w:color w:val="0000FF"/>
                <w:lang w:val="de-DE"/>
              </w:rPr>
              <w:lastRenderedPageBreak/>
              <w:t>D.I./Steinbeck, K./Skinner, T. (1985, Art. 29)</w:t>
            </w:r>
          </w:p>
          <w:p w:rsidR="00603E38" w:rsidRPr="00603E38" w:rsidRDefault="00603E38" w:rsidP="00F625BF">
            <w:pPr>
              <w:pStyle w:val="berschrift5"/>
              <w:spacing w:line="240" w:lineRule="auto"/>
              <w:jc w:val="left"/>
              <w:rPr>
                <w:lang w:val="de-DE"/>
              </w:rPr>
            </w:pPr>
            <w:r w:rsidRPr="00603E38">
              <w:rPr>
                <w:lang w:val="de-DE"/>
              </w:rPr>
              <w:t>Parametersammlung.xls</w:t>
            </w:r>
          </w:p>
          <w:p w:rsidR="00603E38" w:rsidRDefault="00603E38" w:rsidP="00F625BF">
            <w:pPr>
              <w:pStyle w:val="berschrift4"/>
            </w:pPr>
            <w:r>
              <w:t>Blatt: PSLAmin,PSLAaa</w:t>
            </w:r>
          </w:p>
          <w:p w:rsidR="00603E38" w:rsidRDefault="00603E38" w:rsidP="00F625BF">
            <w:pPr>
              <w:spacing w:before="120" w:after="120"/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! Werte aus unterschiedl. Klimaten</w:t>
            </w:r>
          </w:p>
        </w:tc>
        <w:tc>
          <w:tcPr>
            <w:tcW w:w="3140" w:type="dxa"/>
          </w:tcPr>
          <w:p w:rsidR="00603E38" w:rsidRPr="00372F73" w:rsidRDefault="00A26449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lastRenderedPageBreak/>
              <w:t>0,66 mm/dm² geschätzte und berechnete Werte (unsicher!)</w:t>
            </w:r>
          </w:p>
          <w:p w:rsidR="00A26449" w:rsidRPr="00372F73" w:rsidRDefault="00A26449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1,81 mm/m² geschätzt und berechnet (unsicher) siehe beide Werte in</w:t>
            </w:r>
          </w:p>
          <w:p w:rsidR="00A26449" w:rsidRPr="00372F73" w:rsidRDefault="00A26449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Parametersammlung_Okt2011</w:t>
            </w:r>
            <w:r w:rsidR="00372F73">
              <w:rPr>
                <w:color w:val="7030A0"/>
                <w:sz w:val="20"/>
                <w:szCs w:val="20"/>
                <w:lang w:val="de-DE"/>
              </w:rPr>
              <w:t>.xls</w:t>
            </w:r>
          </w:p>
          <w:p w:rsidR="00A26449" w:rsidRPr="00372F73" w:rsidRDefault="00A26449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Blatt: ceppot</w:t>
            </w:r>
          </w:p>
          <w:p w:rsidR="00D37111" w:rsidRPr="00372F73" w:rsidRDefault="00D37111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0,8 mm nicht berechnet, aus Literatur recherchiert </w:t>
            </w:r>
            <w:r w:rsidRPr="00372F73">
              <w:rPr>
                <w:color w:val="7030A0"/>
                <w:sz w:val="20"/>
                <w:szCs w:val="20"/>
                <w:lang w:val="de-DE"/>
              </w:rPr>
              <w:sym w:font="Wingdings" w:char="F0E0"/>
            </w:r>
            <w:r w:rsidRPr="00372F73">
              <w:rPr>
                <w:color w:val="7030A0"/>
                <w:sz w:val="20"/>
                <w:szCs w:val="20"/>
                <w:lang w:val="de-DE"/>
              </w:rPr>
              <w:t xml:space="preserve"> sicherer</w:t>
            </w:r>
          </w:p>
          <w:p w:rsidR="00D37111" w:rsidRDefault="00D37111" w:rsidP="00F625BF">
            <w:pPr>
              <w:spacing w:before="120" w:after="120"/>
              <w:rPr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Siehe Blatt: ceppot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bottom w:val="single" w:sz="6" w:space="0" w:color="000000"/>
            </w:tcBorders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tcBorders>
              <w:bottom w:val="single" w:sz="6" w:space="0" w:color="000000"/>
            </w:tcBorders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  <w:rPr>
                <w:b/>
              </w:rPr>
            </w:pPr>
            <w:r>
              <w:rPr>
                <w:b/>
              </w:rPr>
              <w:t>Regenerations und Seedlingsparameter</w:t>
            </w:r>
          </w:p>
        </w:tc>
        <w:tc>
          <w:tcPr>
            <w:tcW w:w="252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</w:pPr>
          </w:p>
        </w:tc>
        <w:tc>
          <w:tcPr>
            <w:tcW w:w="234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3140" w:type="dxa"/>
            <w:tcBorders>
              <w:bottom w:val="single" w:sz="6" w:space="0" w:color="000000"/>
            </w:tcBorders>
          </w:tcPr>
          <w:p w:rsidR="004B7B5B" w:rsidRDefault="004B7B5B" w:rsidP="00F625BF">
            <w:pPr>
              <w:spacing w:before="120" w:after="120"/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</w:pPr>
            <w:r>
              <w:rPr>
                <w:color w:val="FF0000"/>
              </w:rPr>
              <w:t>W</w:t>
            </w:r>
            <w:r>
              <w:rPr>
                <w:color w:val="FF0000"/>
                <w:vertAlign w:val="subscript"/>
              </w:rPr>
              <w:t>seed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080" w:type="dxa"/>
          </w:tcPr>
          <w:p w:rsidR="004B7B5B" w:rsidRDefault="00460553">
            <w:pPr>
              <w:spacing w:before="120" w:after="120" w:line="360" w:lineRule="auto"/>
              <w:jc w:val="center"/>
            </w:pPr>
            <w:r>
              <w:t>seedmass</w:t>
            </w:r>
          </w:p>
        </w:tc>
        <w:tc>
          <w:tcPr>
            <w:tcW w:w="1260" w:type="dxa"/>
          </w:tcPr>
          <w:p w:rsidR="004B7B5B" w:rsidRDefault="00460553">
            <w:pPr>
              <w:spacing w:before="120" w:after="12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[g]</w:t>
            </w: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0,0228</w:t>
            </w:r>
          </w:p>
          <w:p w:rsidR="00123E1A" w:rsidRDefault="00123E1A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MW:0,022</w:t>
            </w: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Masse eines einzelnen Samens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color w:val="0000FF"/>
              </w:rPr>
            </w:pP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Mean seed mass aus Grotkopp, E./Rejmanek, M. (2007 Art.2)</w:t>
            </w:r>
          </w:p>
          <w:p w:rsidR="004B7B5B" w:rsidRDefault="007450F1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</w:t>
            </w:r>
            <w:r w:rsidR="004B7B5B">
              <w:rPr>
                <w:i/>
                <w:iCs/>
                <w:color w:val="0000FF"/>
                <w:lang w:val="de-DE"/>
              </w:rPr>
              <w:t>arametersammlung</w:t>
            </w:r>
            <w:r>
              <w:rPr>
                <w:i/>
                <w:iCs/>
                <w:color w:val="0000FF"/>
                <w:lang w:val="de-DE"/>
              </w:rPr>
              <w:t>_Okt2011</w:t>
            </w:r>
            <w:r w:rsidR="004B7B5B">
              <w:rPr>
                <w:i/>
                <w:iCs/>
                <w:color w:val="0000FF"/>
                <w:lang w:val="de-DE"/>
              </w:rPr>
              <w:t>.xls</w:t>
            </w:r>
          </w:p>
          <w:p w:rsidR="004B7B5B" w:rsidRPr="008016C3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 w:rsidRPr="008016C3">
              <w:rPr>
                <w:i/>
                <w:iCs/>
                <w:color w:val="0000FF"/>
                <w:lang w:val="de-DE"/>
              </w:rPr>
              <w:t>Blatt: Wseed,NS,max</w:t>
            </w: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0,02-0,023 aus Redei, K./Osvath-Bujtas, Z. (2005 Art. 12b)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0,0073-0,034 aus Göhre 1952</w:t>
            </w:r>
          </w:p>
          <w:p w:rsidR="004B7B5B" w:rsidRPr="00372F73" w:rsidRDefault="007450F1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0,0212 aus Hine, S. et al</w:t>
            </w:r>
          </w:p>
        </w:tc>
      </w:tr>
      <w:tr w:rsidR="004B7B5B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lang w:val="de-DE"/>
              </w:rPr>
            </w:pPr>
            <w:r>
              <w:rPr>
                <w:color w:val="FF0000"/>
                <w:lang w:val="de-DE"/>
              </w:rPr>
              <w:lastRenderedPageBreak/>
              <w:t>N</w:t>
            </w:r>
            <w:r>
              <w:rPr>
                <w:color w:val="FF0000"/>
                <w:vertAlign w:val="subscript"/>
                <w:lang w:val="de-DE"/>
              </w:rPr>
              <w:t>s,max</w:t>
            </w:r>
            <w:r>
              <w:rPr>
                <w:vertAlign w:val="subscript"/>
                <w:lang w:val="de-DE"/>
              </w:rPr>
              <w:t xml:space="preserve"> </w:t>
            </w:r>
          </w:p>
        </w:tc>
        <w:tc>
          <w:tcPr>
            <w:tcW w:w="1080" w:type="dxa"/>
          </w:tcPr>
          <w:p w:rsidR="004B7B5B" w:rsidRDefault="00AC48FB">
            <w:pPr>
              <w:spacing w:before="120" w:after="120" w:line="360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seedrate</w:t>
            </w:r>
          </w:p>
        </w:tc>
        <w:tc>
          <w:tcPr>
            <w:tcW w:w="1260" w:type="dxa"/>
          </w:tcPr>
          <w:p w:rsidR="004B7B5B" w:rsidRDefault="00AC48FB">
            <w:pPr>
              <w:spacing w:before="120" w:after="120" w:line="360" w:lineRule="auto"/>
              <w:jc w:val="center"/>
              <w:rPr>
                <w:color w:val="000000"/>
                <w:lang w:val="de-DE"/>
              </w:rPr>
            </w:pPr>
            <w:r>
              <w:rPr>
                <w:lang w:val="de-DE"/>
              </w:rPr>
              <w:t>[m</w:t>
            </w:r>
            <w:r>
              <w:rPr>
                <w:vertAlign w:val="superscript"/>
                <w:lang w:val="de-DE"/>
              </w:rPr>
              <w:t>-2</w:t>
            </w:r>
            <w:r>
              <w:rPr>
                <w:lang w:val="de-DE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4B7B5B" w:rsidRPr="00372F73" w:rsidRDefault="00123E1A" w:rsidP="00F625BF">
            <w:pPr>
              <w:spacing w:before="120" w:after="120" w:line="360" w:lineRule="auto"/>
              <w:jc w:val="center"/>
              <w:rPr>
                <w:color w:val="7030A0"/>
                <w:sz w:val="20"/>
                <w:szCs w:val="20"/>
              </w:rPr>
            </w:pPr>
            <w:r w:rsidRPr="00372F73">
              <w:rPr>
                <w:color w:val="7030A0"/>
                <w:sz w:val="20"/>
                <w:szCs w:val="20"/>
              </w:rPr>
              <w:t>Zw. 546-3500</w:t>
            </w:r>
          </w:p>
          <w:p w:rsidR="00123E1A" w:rsidRDefault="00123E1A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 w:rsidRPr="00372F73">
              <w:rPr>
                <w:color w:val="7030A0"/>
                <w:sz w:val="20"/>
                <w:szCs w:val="20"/>
              </w:rPr>
              <w:t>Stk/m²</w:t>
            </w: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>Samendichte</w:t>
            </w:r>
          </w:p>
          <w:p w:rsidR="004B7B5B" w:rsidRDefault="004B7B5B" w:rsidP="00F625BF">
            <w:pPr>
              <w:spacing w:before="120" w:after="120" w:line="360" w:lineRule="auto"/>
              <w:rPr>
                <w:color w:val="FF00FF"/>
              </w:rPr>
            </w:pP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wird vom Nutzer nach Wunsch eingestellt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ca. 770 kg / ha aus Keresztesi 1988 ergibt ca. 3</w:t>
            </w:r>
            <w:r w:rsidR="00123E1A">
              <w:rPr>
                <w:color w:val="0000FF"/>
                <w:lang w:val="de-DE"/>
              </w:rPr>
              <w:t>500</w:t>
            </w:r>
            <w:r>
              <w:rPr>
                <w:color w:val="0000FF"/>
                <w:lang w:val="de-DE"/>
              </w:rPr>
              <w:t xml:space="preserve"> Stk/m²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120-150 kg/ha aus Redei, K./Osvath-Bujtas, Z. (2005 Art. 12b)</w:t>
            </w:r>
          </w:p>
          <w:p w:rsidR="004B7B5B" w:rsidRDefault="004B7B5B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 xml:space="preserve">bei </w:t>
            </w:r>
            <w:r w:rsidR="00123E1A">
              <w:rPr>
                <w:color w:val="0000FF"/>
                <w:lang w:val="de-DE"/>
              </w:rPr>
              <w:t>0,022 Wseed</w:t>
            </w:r>
            <w:r>
              <w:rPr>
                <w:color w:val="0000FF"/>
                <w:lang w:val="de-DE"/>
              </w:rPr>
              <w:t xml:space="preserve"> sind das </w:t>
            </w:r>
            <w:r w:rsidR="00123E1A">
              <w:rPr>
                <w:color w:val="0000FF"/>
                <w:lang w:val="de-DE"/>
              </w:rPr>
              <w:t xml:space="preserve">546-682 </w:t>
            </w:r>
            <w:r>
              <w:rPr>
                <w:color w:val="0000FF"/>
                <w:lang w:val="de-DE"/>
              </w:rPr>
              <w:t>Stk/m²</w:t>
            </w:r>
          </w:p>
          <w:p w:rsidR="004B7B5B" w:rsidRDefault="004B7B5B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parametersammlung</w:t>
            </w:r>
            <w:r w:rsidR="00123E1A">
              <w:rPr>
                <w:i/>
                <w:iCs/>
                <w:color w:val="0000FF"/>
                <w:lang w:val="de-DE"/>
              </w:rPr>
              <w:t>_Okt2011</w:t>
            </w:r>
            <w:r>
              <w:rPr>
                <w:i/>
                <w:iCs/>
                <w:color w:val="0000FF"/>
                <w:lang w:val="de-DE"/>
              </w:rPr>
              <w:t>.xls</w:t>
            </w:r>
          </w:p>
          <w:p w:rsidR="004B7B5B" w:rsidRPr="008016C3" w:rsidRDefault="004B7B5B" w:rsidP="00F625BF">
            <w:pPr>
              <w:spacing w:before="120" w:after="120"/>
              <w:rPr>
                <w:lang w:val="de-DE"/>
              </w:rPr>
            </w:pPr>
            <w:r w:rsidRPr="008016C3">
              <w:rPr>
                <w:i/>
                <w:iCs/>
                <w:color w:val="0000FF"/>
                <w:lang w:val="de-DE"/>
              </w:rPr>
              <w:t>Blatt: Wseed,NS,max</w:t>
            </w:r>
          </w:p>
        </w:tc>
        <w:tc>
          <w:tcPr>
            <w:tcW w:w="3140" w:type="dxa"/>
          </w:tcPr>
          <w:p w:rsidR="004B7B5B" w:rsidRPr="008016C3" w:rsidRDefault="004B7B5B" w:rsidP="00F625BF">
            <w:pPr>
              <w:spacing w:before="120" w:after="120"/>
              <w:rPr>
                <w:color w:val="008000"/>
                <w:lang w:val="de-DE"/>
              </w:rPr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</w:t>
            </w:r>
            <w:r>
              <w:rPr>
                <w:color w:val="FF0000"/>
                <w:vertAlign w:val="subscript"/>
              </w:rPr>
              <w:t>sa</w:t>
            </w: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0.778</w:t>
            </w:r>
          </w:p>
        </w:tc>
        <w:tc>
          <w:tcPr>
            <w:tcW w:w="3401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 xml:space="preserve">Parameter der allometrischen Beziehung zwischen Sprossmasse und Blattmasse eines Sämlings 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Datensatz von Dyckmans persönlich und Artikel (Mebrahtu and Hanover 1991)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B7B5B" w:rsidRPr="00372F73" w:rsidRDefault="00915C84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0,47 aus Mebrahtu/Hanover (1991)</w:t>
            </w:r>
          </w:p>
          <w:p w:rsidR="00915C84" w:rsidRPr="00372F73" w:rsidRDefault="00915C84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0,415 aus Schrader et al (2006)</w:t>
            </w:r>
          </w:p>
          <w:p w:rsidR="00915C84" w:rsidRPr="00372F73" w:rsidRDefault="00915C84" w:rsidP="00F625BF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0,61 aus Burner et al (2006)</w:t>
            </w:r>
          </w:p>
          <w:p w:rsidR="00915C84" w:rsidRDefault="00915C84" w:rsidP="00F625BF">
            <w:pPr>
              <w:spacing w:before="120" w:after="120"/>
              <w:rPr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Siehe parametersammlung_Okt2011.xls  Blatt Psa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p</w:t>
            </w:r>
            <w:r>
              <w:rPr>
                <w:color w:val="FF0000"/>
                <w:vertAlign w:val="subscript"/>
              </w:rPr>
              <w:t>sb</w:t>
            </w: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0.9645</w:t>
            </w: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 xml:space="preserve">siehe </w:t>
            </w:r>
            <w:r>
              <w:rPr>
                <w:color w:val="FF0000"/>
              </w:rPr>
              <w:t>p</w:t>
            </w:r>
            <w:r>
              <w:rPr>
                <w:color w:val="FF0000"/>
                <w:vertAlign w:val="subscript"/>
              </w:rPr>
              <w:t>sa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Datensatz von Dyckmans persönlich und Artikel (Mebrahtu and Hanover 1991)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37EE9" w:rsidRDefault="00437EE9" w:rsidP="00F625BF">
            <w:pPr>
              <w:spacing w:before="120" w:after="120"/>
              <w:rPr>
                <w:lang w:val="de-DE"/>
              </w:rPr>
            </w:pP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</w:t>
            </w:r>
            <w:r>
              <w:rPr>
                <w:color w:val="FF0000"/>
                <w:vertAlign w:val="subscript"/>
              </w:rPr>
              <w:t>h1</w:t>
            </w: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0.118272</w:t>
            </w:r>
          </w:p>
        </w:tc>
        <w:tc>
          <w:tcPr>
            <w:tcW w:w="3401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Parameter einer allometrischen Beziehung zwischen Höhe und Sprossmasse eines Sämlings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Datensatz von Dyckmans persönlich und Artikel (Mebrahtu and Hanover 1991)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37EE9" w:rsidRPr="00372F73" w:rsidRDefault="00437EE9" w:rsidP="00437EE9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0,34 / 0,8 aus Mebrahtu (1992)</w:t>
            </w:r>
          </w:p>
          <w:p w:rsidR="004B7B5B" w:rsidRPr="00372F73" w:rsidRDefault="00437EE9" w:rsidP="00437EE9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0,17 aus Mebrahtu/Hanover (1991)</w:t>
            </w:r>
          </w:p>
          <w:p w:rsidR="00437EE9" w:rsidRPr="00372F73" w:rsidRDefault="00437EE9" w:rsidP="00437EE9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Berechnet aus MW einzelner Familien</w:t>
            </w:r>
          </w:p>
          <w:p w:rsidR="00437EE9" w:rsidRDefault="00437EE9" w:rsidP="00437EE9">
            <w:pPr>
              <w:spacing w:before="120" w:after="120"/>
              <w:rPr>
                <w:lang w:val="de-DE"/>
              </w:rPr>
            </w:pPr>
            <w:r w:rsidRPr="00372F73">
              <w:rPr>
                <w:color w:val="7030A0"/>
                <w:sz w:val="20"/>
                <w:szCs w:val="20"/>
                <w:lang w:val="de-DE"/>
              </w:rPr>
              <w:t>Siehe parametersammlung_Okt2011.xls  Blatt  ph1</w:t>
            </w:r>
          </w:p>
        </w:tc>
      </w:tr>
      <w:tr w:rsidR="004B7B5B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</w:t>
            </w:r>
            <w:r>
              <w:rPr>
                <w:color w:val="FF0000"/>
                <w:vertAlign w:val="subscript"/>
              </w:rPr>
              <w:t>h2</w:t>
            </w: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0.757755</w:t>
            </w:r>
          </w:p>
        </w:tc>
        <w:tc>
          <w:tcPr>
            <w:tcW w:w="3401" w:type="dxa"/>
          </w:tcPr>
          <w:p w:rsidR="004B7B5B" w:rsidRDefault="004B7B5B" w:rsidP="00F625BF">
            <w:pPr>
              <w:spacing w:before="120" w:after="120" w:line="360" w:lineRule="auto"/>
            </w:pPr>
            <w:r>
              <w:t xml:space="preserve">siehe </w:t>
            </w:r>
            <w:r>
              <w:rPr>
                <w:color w:val="FF0000"/>
              </w:rPr>
              <w:t>p</w:t>
            </w:r>
            <w:r>
              <w:rPr>
                <w:color w:val="FF0000"/>
                <w:vertAlign w:val="subscript"/>
              </w:rPr>
              <w:t>h1</w:t>
            </w:r>
          </w:p>
        </w:tc>
        <w:tc>
          <w:tcPr>
            <w:tcW w:w="252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  <w:r>
              <w:rPr>
                <w:lang w:val="de-DE"/>
              </w:rPr>
              <w:t>Datensatz von Dyckmans persönlich und Artikel (Mebrahtu and Hanover 1991)</w:t>
            </w:r>
          </w:p>
        </w:tc>
        <w:tc>
          <w:tcPr>
            <w:tcW w:w="2340" w:type="dxa"/>
          </w:tcPr>
          <w:p w:rsidR="004B7B5B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B7B5B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4B7B5B" w:rsidRPr="00BA2356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</w:t>
            </w:r>
            <w:r>
              <w:rPr>
                <w:color w:val="FF0000"/>
                <w:vertAlign w:val="subscript"/>
              </w:rPr>
              <w:t>h3</w:t>
            </w:r>
          </w:p>
        </w:tc>
        <w:tc>
          <w:tcPr>
            <w:tcW w:w="108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</w:tcPr>
          <w:p w:rsidR="004B7B5B" w:rsidRDefault="004B7B5B">
            <w:pPr>
              <w:spacing w:before="120"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1634" w:type="dxa"/>
            <w:shd w:val="clear" w:color="auto" w:fill="E6E6E6"/>
          </w:tcPr>
          <w:p w:rsidR="004B7B5B" w:rsidRDefault="004B7B5B" w:rsidP="00F625BF">
            <w:pPr>
              <w:spacing w:before="120" w:after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/</w:t>
            </w:r>
          </w:p>
        </w:tc>
        <w:tc>
          <w:tcPr>
            <w:tcW w:w="3401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  <w:r w:rsidRPr="00BA2356">
              <w:rPr>
                <w:lang w:val="de-DE"/>
              </w:rPr>
              <w:t>nur für Fichte momentan nötig</w:t>
            </w:r>
          </w:p>
        </w:tc>
        <w:tc>
          <w:tcPr>
            <w:tcW w:w="2520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2340" w:type="dxa"/>
          </w:tcPr>
          <w:p w:rsidR="004B7B5B" w:rsidRPr="00BA2356" w:rsidRDefault="004B7B5B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4B7B5B" w:rsidRPr="00BA2356" w:rsidRDefault="004B7B5B" w:rsidP="00F625BF">
            <w:pPr>
              <w:spacing w:before="120" w:after="120"/>
              <w:rPr>
                <w:lang w:val="de-DE"/>
              </w:rPr>
            </w:pPr>
          </w:p>
        </w:tc>
      </w:tr>
      <w:tr w:rsidR="00603E38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603E38" w:rsidRPr="008016C3" w:rsidRDefault="00603E38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k_opm_fol</w:t>
            </w:r>
          </w:p>
        </w:tc>
        <w:tc>
          <w:tcPr>
            <w:tcW w:w="126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603E38" w:rsidRDefault="00603E38" w:rsidP="00F625BF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</w:t>
            </w:r>
            <w:r w:rsidR="00E2026B">
              <w:rPr>
                <w:color w:val="0000FF"/>
                <w:lang w:val="en-GB"/>
              </w:rPr>
              <w:t>3</w:t>
            </w:r>
          </w:p>
        </w:tc>
        <w:tc>
          <w:tcPr>
            <w:tcW w:w="3401" w:type="dxa"/>
          </w:tcPr>
          <w:p w:rsidR="00603E38" w:rsidRPr="00BA2356" w:rsidRDefault="00603E38" w:rsidP="00F625BF">
            <w:pPr>
              <w:spacing w:before="120" w:after="120" w:line="360" w:lineRule="auto"/>
              <w:rPr>
                <w:lang w:val="de-DE"/>
              </w:rPr>
            </w:pPr>
            <w:r w:rsidRPr="00603E38">
              <w:rPr>
                <w:lang w:val="de-DE"/>
              </w:rPr>
              <w:t xml:space="preserve">für die Bestimmung aller k_opm und k_syn parameter werden Resultate von Inkubationsversuchen oder Zersetzungsversuchen mit der 'litter bag' Methode benötigt. </w:t>
            </w:r>
            <w:r w:rsidRPr="00BA2356">
              <w:rPr>
                <w:color w:val="0000FF"/>
                <w:lang w:val="de-DE"/>
              </w:rPr>
              <w:t>Gewichständerungen über Zeit aus Versuchen interessant, auch N-Gehalte, da Rückschlüsse auf C über C/N-Verhältnis möglich</w:t>
            </w:r>
            <w:r w:rsidRPr="00BA2356">
              <w:rPr>
                <w:lang w:val="de-DE"/>
              </w:rPr>
              <w:t xml:space="preserve"> Parametrisierung erfolgt später</w:t>
            </w:r>
          </w:p>
          <w:p w:rsidR="00603E38" w:rsidRDefault="00603E38" w:rsidP="00F625BF">
            <w:pPr>
              <w:spacing w:before="120" w:after="120" w:line="360" w:lineRule="auto"/>
            </w:pPr>
            <w:r>
              <w:t>mineralization constant of foliage litter</w:t>
            </w:r>
          </w:p>
        </w:tc>
        <w:tc>
          <w:tcPr>
            <w:tcW w:w="2520" w:type="dxa"/>
          </w:tcPr>
          <w:p w:rsidR="00603E38" w:rsidRPr="00680E13" w:rsidRDefault="00E2026B" w:rsidP="00F625BF">
            <w:pPr>
              <w:spacing w:before="120" w:after="120" w:line="360" w:lineRule="auto"/>
              <w:rPr>
                <w:color w:val="0000FF"/>
                <w:lang w:val="de-DE"/>
              </w:rPr>
            </w:pPr>
            <w:r w:rsidRPr="00E2026B">
              <w:rPr>
                <w:lang w:val="de-DE"/>
              </w:rPr>
              <w:t>Mulch-Versuch von Bross et al., 19</w:t>
            </w:r>
            <w:r w:rsidRPr="00680E13">
              <w:rPr>
                <w:lang w:val="de-DE"/>
              </w:rPr>
              <w:t>95</w:t>
            </w:r>
          </w:p>
        </w:tc>
        <w:tc>
          <w:tcPr>
            <w:tcW w:w="2340" w:type="dxa"/>
          </w:tcPr>
          <w:p w:rsidR="00603E38" w:rsidRPr="00680E13" w:rsidRDefault="00603E38" w:rsidP="00F625BF">
            <w:pPr>
              <w:spacing w:before="120" w:after="120"/>
              <w:rPr>
                <w:lang w:val="de-DE"/>
              </w:rPr>
            </w:pPr>
          </w:p>
        </w:tc>
        <w:tc>
          <w:tcPr>
            <w:tcW w:w="3140" w:type="dxa"/>
          </w:tcPr>
          <w:p w:rsidR="00603E38" w:rsidRPr="008016C3" w:rsidRDefault="00603E38" w:rsidP="00F625BF">
            <w:pPr>
              <w:spacing w:before="120" w:after="120"/>
              <w:rPr>
                <w:color w:val="0000FF"/>
              </w:rPr>
            </w:pPr>
            <w:r w:rsidRPr="008016C3">
              <w:rPr>
                <w:color w:val="0000FF"/>
              </w:rPr>
              <w:t>Initial N conc. (mg N/g): 22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Nach 863 Tagen: 17,82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Initial C/N Verh.: 23</w:t>
            </w:r>
          </w:p>
          <w:p w:rsidR="00603E38" w:rsidRP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 w:rsidRPr="00603E38">
              <w:rPr>
                <w:color w:val="0000FF"/>
                <w:lang w:val="de-DE"/>
              </w:rPr>
              <w:t>Initial Masse: 3g</w:t>
            </w:r>
          </w:p>
          <w:p w:rsidR="00603E38" w:rsidRP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 w:rsidRPr="00603E38">
              <w:rPr>
                <w:color w:val="0000FF"/>
                <w:lang w:val="de-DE"/>
              </w:rPr>
              <w:t>Masse nach 863 Tagen: ca. 1,75g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Abbau: ca. 0,0015 g/Tag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z. T geschätzte Werte aus Abbildung und Tabellen aus White, D.L./Haines, B.L./Boring, L.R. (1988 Art.58)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Decomposition rate (k) in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Day</w:t>
            </w:r>
            <w:r>
              <w:rPr>
                <w:color w:val="0000FF"/>
                <w:vertAlign w:val="superscript"/>
                <w:lang w:val="en-GB"/>
              </w:rPr>
              <w:t>-1</w:t>
            </w:r>
            <w:r>
              <w:rPr>
                <w:color w:val="0000FF"/>
                <w:lang w:val="en-GB"/>
              </w:rPr>
              <w:t>,x 10³: 1.44 aus</w:t>
            </w:r>
          </w:p>
          <w:p w:rsidR="00603E38" w:rsidRPr="008016C3" w:rsidRDefault="00603E38" w:rsidP="00F625BF">
            <w:pPr>
              <w:spacing w:before="120" w:after="120"/>
              <w:rPr>
                <w:color w:val="0000FF"/>
                <w:lang w:val="en-GB"/>
              </w:rPr>
            </w:pPr>
            <w:r w:rsidRPr="008016C3">
              <w:rPr>
                <w:color w:val="0000FF"/>
                <w:lang w:val="en-GB"/>
              </w:rPr>
              <w:t>Hirschfeld et. al (1984, Art. 94)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De</w:t>
            </w:r>
            <w:r w:rsidR="00A918CD">
              <w:rPr>
                <w:color w:val="0000FF"/>
                <w:lang w:val="en-GB"/>
              </w:rPr>
              <w:t xml:space="preserve">composition rate (k): 0,47/year, C/N Ratio der Blätter initial 34,7 </w:t>
            </w:r>
            <w:r w:rsidR="00A918CD" w:rsidRPr="00A918CD">
              <w:rPr>
                <w:color w:val="0000FF"/>
                <w:lang w:val="en-GB"/>
              </w:rPr>
              <w:sym w:font="Wingdings" w:char="F0E0"/>
            </w:r>
            <w:r w:rsidR="00A918CD">
              <w:rPr>
                <w:color w:val="0000FF"/>
                <w:lang w:val="en-GB"/>
              </w:rPr>
              <w:t xml:space="preserve"> 29,7 aus</w:t>
            </w:r>
            <w:r>
              <w:rPr>
                <w:color w:val="0000FF"/>
                <w:lang w:val="en-GB"/>
              </w:rPr>
              <w:t xml:space="preserve"> Tateno et al (2007, Art. 92)</w:t>
            </w:r>
          </w:p>
          <w:p w:rsidR="008C0244" w:rsidRPr="00372F73" w:rsidRDefault="008C0244" w:rsidP="008C0244">
            <w:pPr>
              <w:spacing w:before="120" w:after="120"/>
              <w:rPr>
                <w:color w:val="7030A0"/>
                <w:sz w:val="20"/>
                <w:szCs w:val="20"/>
                <w:lang w:val="en-GB"/>
              </w:rPr>
            </w:pPr>
            <w:r w:rsidRPr="00372F73">
              <w:rPr>
                <w:color w:val="7030A0"/>
                <w:sz w:val="20"/>
                <w:szCs w:val="20"/>
                <w:lang w:val="en-GB"/>
              </w:rPr>
              <w:lastRenderedPageBreak/>
              <w:t>Decay constant of leaf litter k=1,213 aus Lee et al 2011 study area in Korea</w:t>
            </w:r>
          </w:p>
          <w:p w:rsidR="008C0244" w:rsidRPr="008016C3" w:rsidRDefault="008C0244" w:rsidP="008C0244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 xml:space="preserve">8g Anfangsgewicht –nach 92 Tagen Masseverlust von 11,15% </w:t>
            </w:r>
            <w:r w:rsidRPr="00372F73">
              <w:rPr>
                <w:color w:val="7030A0"/>
                <w:sz w:val="20"/>
                <w:szCs w:val="20"/>
                <w:lang w:val="en-GB"/>
              </w:rPr>
              <w:sym w:font="Wingdings" w:char="F0E0"/>
            </w:r>
            <w:r w:rsidRPr="008016C3">
              <w:rPr>
                <w:color w:val="7030A0"/>
                <w:sz w:val="20"/>
                <w:szCs w:val="20"/>
                <w:lang w:val="de-DE"/>
              </w:rPr>
              <w:t>7,108g</w:t>
            </w:r>
          </w:p>
          <w:p w:rsidR="002C2321" w:rsidRPr="008016C3" w:rsidRDefault="002C2321" w:rsidP="008C0244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 xml:space="preserve">Average C/N ratio </w:t>
            </w:r>
            <w:r w:rsidRPr="00372F73">
              <w:rPr>
                <w:color w:val="7030A0"/>
                <w:sz w:val="20"/>
                <w:szCs w:val="20"/>
                <w:lang w:val="en-GB"/>
              </w:rPr>
              <w:sym w:font="Wingdings" w:char="F0E0"/>
            </w:r>
          </w:p>
          <w:p w:rsidR="002C2321" w:rsidRPr="008016C3" w:rsidRDefault="002C2321" w:rsidP="008C0244">
            <w:pPr>
              <w:spacing w:before="120" w:after="120"/>
              <w:rPr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24,2 (0 Tage) -&gt; 17,9 (179 Tage) -&gt; 18,3 (343 Tage aus Hirschfeld et al (1983)</w:t>
            </w:r>
          </w:p>
        </w:tc>
      </w:tr>
      <w:tr w:rsidR="00603E38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603E38" w:rsidRPr="008016C3" w:rsidRDefault="00603E38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k_syn_fol</w:t>
            </w:r>
          </w:p>
        </w:tc>
        <w:tc>
          <w:tcPr>
            <w:tcW w:w="126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shd w:val="clear" w:color="auto" w:fill="E6E6E6"/>
          </w:tcPr>
          <w:p w:rsidR="00E2026B" w:rsidRDefault="00E2026B" w:rsidP="00E2026B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0.2</w:t>
            </w:r>
          </w:p>
        </w:tc>
        <w:tc>
          <w:tcPr>
            <w:tcW w:w="3401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foliage litter</w:t>
            </w:r>
          </w:p>
        </w:tc>
        <w:tc>
          <w:tcPr>
            <w:tcW w:w="2520" w:type="dxa"/>
          </w:tcPr>
          <w:p w:rsidR="00603E38" w:rsidRPr="00E2026B" w:rsidRDefault="00FD4C1E" w:rsidP="00F625BF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geschätzt,  </w:t>
            </w:r>
            <w:r w:rsidR="00E2026B" w:rsidRPr="00E2026B">
              <w:rPr>
                <w:lang w:val="en-GB"/>
              </w:rPr>
              <w:t>Analogieschluss</w:t>
            </w:r>
          </w:p>
        </w:tc>
        <w:tc>
          <w:tcPr>
            <w:tcW w:w="2340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40" w:type="dxa"/>
          </w:tcPr>
          <w:p w:rsidR="00603E38" w:rsidRDefault="00603E38" w:rsidP="00F625BF">
            <w:pPr>
              <w:spacing w:before="120" w:after="120"/>
              <w:rPr>
                <w:lang w:val="en-GB"/>
              </w:rPr>
            </w:pPr>
          </w:p>
        </w:tc>
      </w:tr>
      <w:tr w:rsidR="00603E38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k_opm_frt</w:t>
            </w:r>
          </w:p>
        </w:tc>
        <w:tc>
          <w:tcPr>
            <w:tcW w:w="126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603E38" w:rsidRDefault="00E2026B" w:rsidP="00F625BF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0.008</w:t>
            </w:r>
          </w:p>
        </w:tc>
        <w:tc>
          <w:tcPr>
            <w:tcW w:w="3401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mineralization constant of fine root litter</w:t>
            </w:r>
          </w:p>
        </w:tc>
        <w:tc>
          <w:tcPr>
            <w:tcW w:w="2520" w:type="dxa"/>
          </w:tcPr>
          <w:p w:rsidR="00603E38" w:rsidRPr="00680E13" w:rsidRDefault="00E2026B" w:rsidP="00F625BF">
            <w:pPr>
              <w:spacing w:before="120" w:after="120" w:line="360" w:lineRule="auto"/>
              <w:rPr>
                <w:lang w:val="de-DE"/>
              </w:rPr>
            </w:pPr>
            <w:r w:rsidRPr="00680E13">
              <w:rPr>
                <w:lang w:val="de-DE"/>
              </w:rPr>
              <w:t>aus N-Konzentrations-Messungen von Zhai et al., 2006</w:t>
            </w:r>
          </w:p>
        </w:tc>
        <w:tc>
          <w:tcPr>
            <w:tcW w:w="2340" w:type="dxa"/>
          </w:tcPr>
          <w:p w:rsidR="00603E38" w:rsidRPr="00680E13" w:rsidRDefault="00603E38" w:rsidP="00F625BF">
            <w:pPr>
              <w:spacing w:before="120" w:after="120" w:line="360" w:lineRule="auto"/>
              <w:rPr>
                <w:lang w:val="de-DE"/>
              </w:rPr>
            </w:pPr>
          </w:p>
        </w:tc>
        <w:tc>
          <w:tcPr>
            <w:tcW w:w="3140" w:type="dxa"/>
          </w:tcPr>
          <w:p w:rsidR="00603E38" w:rsidRPr="00BA2356" w:rsidRDefault="00603E38" w:rsidP="00F625BF">
            <w:pPr>
              <w:spacing w:before="120" w:after="120"/>
              <w:rPr>
                <w:color w:val="0000FF"/>
              </w:rPr>
            </w:pPr>
            <w:r>
              <w:rPr>
                <w:color w:val="0000FF"/>
                <w:lang w:val="en-GB"/>
              </w:rPr>
              <w:t xml:space="preserve">Initial N conc. </w:t>
            </w:r>
            <w:r w:rsidRPr="00BA2356">
              <w:rPr>
                <w:color w:val="0000FF"/>
              </w:rPr>
              <w:t xml:space="preserve">(g/kg): </w:t>
            </w:r>
            <w:r w:rsidR="00A073A2">
              <w:rPr>
                <w:color w:val="0000FF"/>
              </w:rPr>
              <w:t>2,973</w:t>
            </w:r>
          </w:p>
          <w:p w:rsidR="00603E38" w:rsidRPr="008016C3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 w:rsidRPr="008016C3">
              <w:rPr>
                <w:color w:val="0000FF"/>
                <w:lang w:val="de-DE"/>
              </w:rPr>
              <w:t>Nach 300 Tagen: ca. 1,84</w:t>
            </w:r>
          </w:p>
          <w:p w:rsidR="00603E38" w:rsidRPr="008016C3" w:rsidRDefault="00A073A2" w:rsidP="00F625BF">
            <w:pPr>
              <w:spacing w:before="120" w:after="120"/>
              <w:rPr>
                <w:color w:val="0000FF"/>
                <w:lang w:val="de-DE"/>
              </w:rPr>
            </w:pPr>
            <w:r w:rsidRPr="008016C3">
              <w:rPr>
                <w:color w:val="0000FF"/>
                <w:lang w:val="de-DE"/>
              </w:rPr>
              <w:t>Abbau N: ca. 0,0038</w:t>
            </w:r>
            <w:r w:rsidR="00603E38" w:rsidRPr="008016C3">
              <w:rPr>
                <w:color w:val="0000FF"/>
                <w:lang w:val="de-DE"/>
              </w:rPr>
              <w:t xml:space="preserve"> g/kg*Tag </w:t>
            </w:r>
          </w:p>
          <w:p w:rsidR="00603E38" w:rsidRDefault="00603E38" w:rsidP="00F625BF">
            <w:pPr>
              <w:spacing w:before="120" w:after="120"/>
              <w:rPr>
                <w:color w:val="0000FF"/>
                <w:lang w:val="de-DE"/>
              </w:rPr>
            </w:pPr>
            <w:r>
              <w:rPr>
                <w:color w:val="0000FF"/>
                <w:lang w:val="de-DE"/>
              </w:rPr>
              <w:t>Werte aus Mingpu, Z./Sannai, J./Liming, J. (2006 Art. 36)</w:t>
            </w:r>
          </w:p>
          <w:p w:rsidR="00603E38" w:rsidRDefault="00A073A2" w:rsidP="00F625BF">
            <w:pPr>
              <w:spacing w:before="120" w:after="120"/>
              <w:rPr>
                <w:i/>
                <w:iCs/>
                <w:color w:val="0000FF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P</w:t>
            </w:r>
            <w:r w:rsidR="00603E38">
              <w:rPr>
                <w:i/>
                <w:iCs/>
                <w:color w:val="0000FF"/>
                <w:lang w:val="de-DE"/>
              </w:rPr>
              <w:t>arametersammlung</w:t>
            </w:r>
            <w:r>
              <w:rPr>
                <w:i/>
                <w:iCs/>
                <w:color w:val="0000FF"/>
                <w:lang w:val="de-DE"/>
              </w:rPr>
              <w:t>_Okt2011</w:t>
            </w:r>
            <w:r w:rsidR="00603E38">
              <w:rPr>
                <w:i/>
                <w:iCs/>
                <w:color w:val="0000FF"/>
                <w:lang w:val="de-DE"/>
              </w:rPr>
              <w:t>.xls</w:t>
            </w:r>
          </w:p>
          <w:p w:rsidR="00603E38" w:rsidRDefault="00603E38" w:rsidP="00F625BF">
            <w:pPr>
              <w:spacing w:before="120" w:after="120"/>
              <w:rPr>
                <w:color w:val="008000"/>
                <w:lang w:val="de-DE"/>
              </w:rPr>
            </w:pPr>
            <w:r>
              <w:rPr>
                <w:i/>
                <w:iCs/>
                <w:color w:val="0000FF"/>
                <w:lang w:val="de-DE"/>
              </w:rPr>
              <w:t>Blatt: Litter</w:t>
            </w:r>
          </w:p>
        </w:tc>
      </w:tr>
      <w:tr w:rsidR="00603E38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k_syn_frt</w:t>
            </w:r>
          </w:p>
        </w:tc>
        <w:tc>
          <w:tcPr>
            <w:tcW w:w="126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shd w:val="clear" w:color="auto" w:fill="E6E6E6"/>
          </w:tcPr>
          <w:p w:rsidR="00603E38" w:rsidRDefault="00E2026B" w:rsidP="00F625BF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0.3</w:t>
            </w:r>
          </w:p>
        </w:tc>
        <w:tc>
          <w:tcPr>
            <w:tcW w:w="3401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fine root litter</w:t>
            </w:r>
          </w:p>
        </w:tc>
        <w:tc>
          <w:tcPr>
            <w:tcW w:w="2520" w:type="dxa"/>
          </w:tcPr>
          <w:p w:rsidR="00603E38" w:rsidRPr="00E2026B" w:rsidRDefault="00FD4C1E" w:rsidP="00F625BF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geschätzt,  </w:t>
            </w:r>
            <w:r w:rsidRPr="00E2026B">
              <w:rPr>
                <w:lang w:val="en-GB"/>
              </w:rPr>
              <w:t>Analogieschluss</w:t>
            </w:r>
          </w:p>
        </w:tc>
        <w:tc>
          <w:tcPr>
            <w:tcW w:w="2340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40" w:type="dxa"/>
          </w:tcPr>
          <w:p w:rsidR="00603E38" w:rsidRDefault="00603E38" w:rsidP="00F625BF">
            <w:pPr>
              <w:spacing w:before="120" w:after="120"/>
              <w:rPr>
                <w:lang w:val="en-GB"/>
              </w:rPr>
            </w:pPr>
          </w:p>
        </w:tc>
      </w:tr>
      <w:tr w:rsidR="00603E38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k_opm_stem</w:t>
            </w:r>
          </w:p>
        </w:tc>
        <w:tc>
          <w:tcPr>
            <w:tcW w:w="126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603E38" w:rsidRDefault="003A6318" w:rsidP="00F625BF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0.0005</w:t>
            </w:r>
          </w:p>
        </w:tc>
        <w:tc>
          <w:tcPr>
            <w:tcW w:w="3401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mineralization constant of stem wood litter</w:t>
            </w:r>
          </w:p>
        </w:tc>
        <w:tc>
          <w:tcPr>
            <w:tcW w:w="2520" w:type="dxa"/>
          </w:tcPr>
          <w:p w:rsidR="00603E38" w:rsidRPr="003A6318" w:rsidRDefault="003A6318" w:rsidP="00F625BF">
            <w:pPr>
              <w:spacing w:before="120" w:after="120" w:line="360" w:lineRule="auto"/>
              <w:rPr>
                <w:color w:val="FF0000"/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Pr="003A6318">
              <w:rPr>
                <w:color w:val="FF0000"/>
                <w:lang w:val="en-GB"/>
              </w:rPr>
              <w:t>Birke</w:t>
            </w:r>
          </w:p>
        </w:tc>
        <w:tc>
          <w:tcPr>
            <w:tcW w:w="2340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40" w:type="dxa"/>
          </w:tcPr>
          <w:p w:rsidR="00603E38" w:rsidRDefault="00603E38" w:rsidP="00F625BF">
            <w:pPr>
              <w:spacing w:before="120" w:after="120"/>
              <w:rPr>
                <w:color w:val="008000"/>
                <w:lang w:val="en-GB"/>
              </w:rPr>
            </w:pPr>
          </w:p>
        </w:tc>
      </w:tr>
      <w:tr w:rsidR="00603E38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k_syn_stem</w:t>
            </w:r>
          </w:p>
        </w:tc>
        <w:tc>
          <w:tcPr>
            <w:tcW w:w="126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shd w:val="clear" w:color="auto" w:fill="E6E6E6"/>
          </w:tcPr>
          <w:p w:rsidR="00603E38" w:rsidRDefault="003A6318" w:rsidP="00F625BF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0.1</w:t>
            </w:r>
          </w:p>
        </w:tc>
        <w:tc>
          <w:tcPr>
            <w:tcW w:w="3401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stem wood litter</w:t>
            </w:r>
          </w:p>
        </w:tc>
        <w:tc>
          <w:tcPr>
            <w:tcW w:w="2520" w:type="dxa"/>
          </w:tcPr>
          <w:p w:rsidR="00603E38" w:rsidRPr="00E2026B" w:rsidRDefault="003A6318" w:rsidP="00F625BF">
            <w:pPr>
              <w:spacing w:before="120" w:after="120" w:line="360" w:lineRule="auto"/>
              <w:rPr>
                <w:lang w:val="en-GB"/>
              </w:rPr>
            </w:pPr>
            <w:r w:rsidRPr="003A6318">
              <w:rPr>
                <w:color w:val="FF0000"/>
                <w:lang w:val="en-GB"/>
              </w:rPr>
              <w:t>Birke</w:t>
            </w:r>
          </w:p>
        </w:tc>
        <w:tc>
          <w:tcPr>
            <w:tcW w:w="2340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40" w:type="dxa"/>
          </w:tcPr>
          <w:p w:rsidR="00603E38" w:rsidRDefault="00603E38" w:rsidP="00F625BF">
            <w:pPr>
              <w:spacing w:before="120" w:after="120"/>
              <w:rPr>
                <w:lang w:val="en-GB"/>
              </w:rPr>
            </w:pPr>
          </w:p>
        </w:tc>
      </w:tr>
      <w:tr w:rsidR="003A6318" w:rsidRPr="008016C3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3A6318" w:rsidRDefault="003A6318" w:rsidP="00B51065">
            <w:pPr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</w:tcPr>
          <w:p w:rsidR="003A6318" w:rsidRDefault="003A6318" w:rsidP="00B51065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k_opm_crt</w:t>
            </w:r>
          </w:p>
        </w:tc>
        <w:tc>
          <w:tcPr>
            <w:tcW w:w="1260" w:type="dxa"/>
          </w:tcPr>
          <w:p w:rsidR="003A6318" w:rsidRDefault="003A6318" w:rsidP="00B51065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3A6318" w:rsidRDefault="003A6318" w:rsidP="00B51065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0.0009</w:t>
            </w:r>
          </w:p>
        </w:tc>
        <w:tc>
          <w:tcPr>
            <w:tcW w:w="3401" w:type="dxa"/>
          </w:tcPr>
          <w:p w:rsidR="003A6318" w:rsidRDefault="003A6318" w:rsidP="00B51065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mineralization constant of twigs, branches and coarse root litter</w:t>
            </w:r>
          </w:p>
        </w:tc>
        <w:tc>
          <w:tcPr>
            <w:tcW w:w="2520" w:type="dxa"/>
          </w:tcPr>
          <w:p w:rsidR="003A6318" w:rsidRPr="00E2026B" w:rsidRDefault="003A6318" w:rsidP="00B51065">
            <w:pPr>
              <w:spacing w:before="120" w:after="120" w:line="360" w:lineRule="auto"/>
            </w:pPr>
            <w:r w:rsidRPr="003A6318">
              <w:rPr>
                <w:color w:val="FF0000"/>
                <w:lang w:val="en-GB"/>
              </w:rPr>
              <w:t>Birke</w:t>
            </w:r>
          </w:p>
        </w:tc>
        <w:tc>
          <w:tcPr>
            <w:tcW w:w="2340" w:type="dxa"/>
          </w:tcPr>
          <w:p w:rsidR="003A6318" w:rsidRDefault="003A6318" w:rsidP="00B51065">
            <w:pPr>
              <w:spacing w:before="120" w:after="120" w:line="360" w:lineRule="auto"/>
            </w:pPr>
          </w:p>
        </w:tc>
        <w:tc>
          <w:tcPr>
            <w:tcW w:w="3140" w:type="dxa"/>
          </w:tcPr>
          <w:p w:rsidR="003A6318" w:rsidRPr="008016C3" w:rsidRDefault="006B12B4" w:rsidP="00B51065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Werte (Trockengewicht, C/N (für den Abbau von Robinienmulch (Blätter und Zweige bis 1 cm) aus Bross et al (1995, Art.93)</w:t>
            </w:r>
          </w:p>
          <w:p w:rsidR="006B12B4" w:rsidRPr="008016C3" w:rsidRDefault="006B12B4" w:rsidP="00B51065">
            <w:pPr>
              <w:spacing w:before="120" w:after="120"/>
              <w:rPr>
                <w:color w:val="7030A0"/>
                <w:sz w:val="20"/>
                <w:szCs w:val="20"/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Siehe parametersammlung_Okt2011</w:t>
            </w:r>
            <w:r w:rsidR="00372F73" w:rsidRPr="008016C3">
              <w:rPr>
                <w:color w:val="7030A0"/>
                <w:sz w:val="20"/>
                <w:szCs w:val="20"/>
                <w:lang w:val="de-DE"/>
              </w:rPr>
              <w:t>.xls</w:t>
            </w:r>
          </w:p>
          <w:p w:rsidR="006B12B4" w:rsidRPr="008016C3" w:rsidRDefault="006B12B4" w:rsidP="00B51065">
            <w:pPr>
              <w:spacing w:before="120" w:after="120"/>
              <w:rPr>
                <w:lang w:val="de-DE"/>
              </w:rPr>
            </w:pPr>
            <w:r w:rsidRPr="008016C3">
              <w:rPr>
                <w:color w:val="7030A0"/>
                <w:sz w:val="20"/>
                <w:szCs w:val="20"/>
                <w:lang w:val="de-DE"/>
              </w:rPr>
              <w:t>Blatt: litter</w:t>
            </w:r>
          </w:p>
        </w:tc>
      </w:tr>
      <w:tr w:rsidR="003A6318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3A6318" w:rsidRPr="008016C3" w:rsidRDefault="003A6318" w:rsidP="00B51065">
            <w:pPr>
              <w:spacing w:before="120" w:after="120" w:line="360" w:lineRule="auto"/>
              <w:jc w:val="center"/>
              <w:rPr>
                <w:lang w:val="de-DE"/>
              </w:rPr>
            </w:pPr>
          </w:p>
        </w:tc>
        <w:tc>
          <w:tcPr>
            <w:tcW w:w="1080" w:type="dxa"/>
          </w:tcPr>
          <w:p w:rsidR="003A6318" w:rsidRDefault="003A6318" w:rsidP="00B51065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k_syn_crt</w:t>
            </w:r>
          </w:p>
        </w:tc>
        <w:tc>
          <w:tcPr>
            <w:tcW w:w="1260" w:type="dxa"/>
          </w:tcPr>
          <w:p w:rsidR="003A6318" w:rsidRDefault="003A6318" w:rsidP="00B51065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shd w:val="clear" w:color="auto" w:fill="E6E6E6"/>
          </w:tcPr>
          <w:p w:rsidR="003A6318" w:rsidRDefault="003A6318" w:rsidP="00B51065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0.1</w:t>
            </w:r>
          </w:p>
        </w:tc>
        <w:tc>
          <w:tcPr>
            <w:tcW w:w="3401" w:type="dxa"/>
          </w:tcPr>
          <w:p w:rsidR="003A6318" w:rsidRDefault="003A6318" w:rsidP="00B51065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stem wood litter</w:t>
            </w:r>
          </w:p>
        </w:tc>
        <w:tc>
          <w:tcPr>
            <w:tcW w:w="2520" w:type="dxa"/>
          </w:tcPr>
          <w:p w:rsidR="003A6318" w:rsidRPr="00E2026B" w:rsidRDefault="003A6318" w:rsidP="00B51065">
            <w:pPr>
              <w:spacing w:before="120" w:after="120" w:line="360" w:lineRule="auto"/>
              <w:rPr>
                <w:lang w:val="en-GB"/>
              </w:rPr>
            </w:pPr>
            <w:r w:rsidRPr="003A6318">
              <w:rPr>
                <w:color w:val="FF0000"/>
                <w:lang w:val="en-GB"/>
              </w:rPr>
              <w:t>Birke</w:t>
            </w:r>
          </w:p>
        </w:tc>
        <w:tc>
          <w:tcPr>
            <w:tcW w:w="2340" w:type="dxa"/>
          </w:tcPr>
          <w:p w:rsidR="003A6318" w:rsidRDefault="003A6318" w:rsidP="00B51065">
            <w:pPr>
              <w:spacing w:before="120" w:after="120" w:line="360" w:lineRule="auto"/>
              <w:rPr>
                <w:lang w:val="en-GB"/>
              </w:rPr>
            </w:pPr>
          </w:p>
        </w:tc>
        <w:tc>
          <w:tcPr>
            <w:tcW w:w="3140" w:type="dxa"/>
          </w:tcPr>
          <w:p w:rsidR="003A6318" w:rsidRDefault="003A6318" w:rsidP="00B51065">
            <w:pPr>
              <w:spacing w:before="120" w:after="120"/>
              <w:rPr>
                <w:lang w:val="en-GB"/>
              </w:rPr>
            </w:pPr>
          </w:p>
        </w:tc>
      </w:tr>
      <w:tr w:rsidR="00603E38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</w:p>
        </w:tc>
        <w:tc>
          <w:tcPr>
            <w:tcW w:w="108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k_opm_tbc</w:t>
            </w:r>
          </w:p>
        </w:tc>
        <w:tc>
          <w:tcPr>
            <w:tcW w:w="126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[d</w:t>
            </w:r>
            <w:r>
              <w:rPr>
                <w:color w:val="000000"/>
                <w:vertAlign w:val="superscript"/>
                <w:lang w:val="en-GB"/>
              </w:rPr>
              <w:t>-1</w:t>
            </w:r>
            <w:r>
              <w:rPr>
                <w:color w:val="000000"/>
                <w:lang w:val="en-GB"/>
              </w:rPr>
              <w:t>]</w:t>
            </w:r>
          </w:p>
        </w:tc>
        <w:tc>
          <w:tcPr>
            <w:tcW w:w="1634" w:type="dxa"/>
            <w:shd w:val="clear" w:color="auto" w:fill="E6E6E6"/>
          </w:tcPr>
          <w:p w:rsidR="00603E38" w:rsidRDefault="003A6318" w:rsidP="00F625BF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0.0009</w:t>
            </w:r>
          </w:p>
        </w:tc>
        <w:tc>
          <w:tcPr>
            <w:tcW w:w="3401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mineralization constant of twigs, branches and coarse root litter</w:t>
            </w:r>
          </w:p>
        </w:tc>
        <w:tc>
          <w:tcPr>
            <w:tcW w:w="2520" w:type="dxa"/>
          </w:tcPr>
          <w:p w:rsidR="00603E38" w:rsidRPr="00E2026B" w:rsidRDefault="003A6318" w:rsidP="00F625BF">
            <w:pPr>
              <w:spacing w:before="120" w:after="120" w:line="360" w:lineRule="auto"/>
            </w:pPr>
            <w:r w:rsidRPr="003A6318">
              <w:rPr>
                <w:color w:val="FF0000"/>
                <w:lang w:val="en-GB"/>
              </w:rPr>
              <w:t>Birke</w:t>
            </w:r>
          </w:p>
        </w:tc>
        <w:tc>
          <w:tcPr>
            <w:tcW w:w="2340" w:type="dxa"/>
          </w:tcPr>
          <w:p w:rsidR="00603E38" w:rsidRDefault="00603E38" w:rsidP="00F625BF">
            <w:pPr>
              <w:spacing w:before="120" w:after="120" w:line="360" w:lineRule="auto"/>
            </w:pPr>
          </w:p>
        </w:tc>
        <w:tc>
          <w:tcPr>
            <w:tcW w:w="3140" w:type="dxa"/>
          </w:tcPr>
          <w:p w:rsidR="00603E38" w:rsidRDefault="00603E38" w:rsidP="00F625BF">
            <w:pPr>
              <w:spacing w:before="120" w:after="120"/>
            </w:pPr>
          </w:p>
        </w:tc>
      </w:tr>
      <w:tr w:rsidR="00603E38" w:rsidTr="00486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900" w:type="dxa"/>
          </w:tcPr>
          <w:p w:rsidR="00603E38" w:rsidRDefault="00603E38">
            <w:pPr>
              <w:spacing w:before="120" w:after="120" w:line="360" w:lineRule="auto"/>
              <w:jc w:val="center"/>
            </w:pPr>
          </w:p>
        </w:tc>
        <w:tc>
          <w:tcPr>
            <w:tcW w:w="108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k_syn_tbc</w:t>
            </w:r>
          </w:p>
        </w:tc>
        <w:tc>
          <w:tcPr>
            <w:tcW w:w="1260" w:type="dxa"/>
          </w:tcPr>
          <w:p w:rsidR="00603E38" w:rsidRDefault="00603E38">
            <w:pPr>
              <w:spacing w:before="120" w:after="120" w:line="360" w:lineRule="auto"/>
              <w:jc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[-]</w:t>
            </w:r>
          </w:p>
        </w:tc>
        <w:tc>
          <w:tcPr>
            <w:tcW w:w="1634" w:type="dxa"/>
            <w:shd w:val="clear" w:color="auto" w:fill="E6E6E6"/>
          </w:tcPr>
          <w:p w:rsidR="00603E38" w:rsidRDefault="003A6318" w:rsidP="00F625BF">
            <w:pPr>
              <w:spacing w:before="120" w:after="120" w:line="360" w:lineRule="auto"/>
              <w:jc w:val="center"/>
              <w:rPr>
                <w:color w:val="0000FF"/>
                <w:lang w:val="en-GB"/>
              </w:rPr>
            </w:pPr>
            <w:r>
              <w:rPr>
                <w:color w:val="0000FF"/>
                <w:lang w:val="en-GB"/>
              </w:rPr>
              <w:t>0.8</w:t>
            </w:r>
          </w:p>
        </w:tc>
        <w:tc>
          <w:tcPr>
            <w:tcW w:w="3401" w:type="dxa"/>
          </w:tcPr>
          <w:p w:rsidR="00603E38" w:rsidRDefault="00603E38" w:rsidP="00F625BF">
            <w:pPr>
              <w:spacing w:before="120" w:after="120" w:line="360" w:lineRule="auto"/>
              <w:rPr>
                <w:lang w:val="en-GB"/>
              </w:rPr>
            </w:pPr>
            <w:r>
              <w:rPr>
                <w:lang w:val="en-GB"/>
              </w:rPr>
              <w:t>synthesis coefficient of humus from twigs, branches and coarse root litter</w:t>
            </w:r>
          </w:p>
        </w:tc>
        <w:tc>
          <w:tcPr>
            <w:tcW w:w="2520" w:type="dxa"/>
          </w:tcPr>
          <w:p w:rsidR="00603E38" w:rsidRPr="00E2026B" w:rsidRDefault="003A6318" w:rsidP="00F625BF">
            <w:pPr>
              <w:spacing w:before="120" w:after="120" w:line="360" w:lineRule="auto"/>
            </w:pPr>
            <w:r w:rsidRPr="003A6318">
              <w:rPr>
                <w:color w:val="FF0000"/>
                <w:lang w:val="en-GB"/>
              </w:rPr>
              <w:t>Birke</w:t>
            </w:r>
          </w:p>
        </w:tc>
        <w:tc>
          <w:tcPr>
            <w:tcW w:w="2340" w:type="dxa"/>
          </w:tcPr>
          <w:p w:rsidR="00603E38" w:rsidRDefault="00603E38" w:rsidP="00F625BF">
            <w:pPr>
              <w:spacing w:before="120" w:after="120" w:line="360" w:lineRule="auto"/>
            </w:pPr>
          </w:p>
        </w:tc>
        <w:tc>
          <w:tcPr>
            <w:tcW w:w="3140" w:type="dxa"/>
          </w:tcPr>
          <w:p w:rsidR="00603E38" w:rsidRDefault="00603E38" w:rsidP="00F625BF">
            <w:pPr>
              <w:spacing w:before="120" w:after="120"/>
            </w:pPr>
          </w:p>
        </w:tc>
      </w:tr>
    </w:tbl>
    <w:p w:rsidR="004B7B5B" w:rsidRDefault="004B7B5B">
      <w:pPr>
        <w:pStyle w:val="Body"/>
        <w:tabs>
          <w:tab w:val="left" w:pos="547"/>
        </w:tabs>
        <w:spacing w:line="280" w:lineRule="atLeast"/>
        <w:ind w:left="547" w:hanging="547"/>
        <w:rPr>
          <w:noProof/>
          <w:color w:val="000000"/>
          <w:lang w:val="en-GB"/>
        </w:rPr>
      </w:pPr>
    </w:p>
    <w:p w:rsidR="003C041D" w:rsidRPr="00372F73" w:rsidRDefault="003C041D" w:rsidP="00372F73">
      <w:pPr>
        <w:spacing w:before="120" w:line="276" w:lineRule="auto"/>
        <w:rPr>
          <w:i/>
          <w:color w:val="7030A0"/>
          <w:lang w:val="de-DE"/>
        </w:rPr>
      </w:pPr>
      <w:r w:rsidRPr="008016C3">
        <w:rPr>
          <w:i/>
          <w:color w:val="7030A0"/>
        </w:rPr>
        <w:t xml:space="preserve">Berthold, D.(2005): </w:t>
      </w:r>
      <w:r w:rsidRPr="008016C3">
        <w:rPr>
          <w:color w:val="7030A0"/>
        </w:rPr>
        <w:t xml:space="preserve">Soil chemical and biological changes through the N2-fixation of  Black Locust (Robinia pseudoacacia L.) – A contribution to research of tree neophytes. </w:t>
      </w:r>
      <w:r w:rsidRPr="00C40CD4">
        <w:rPr>
          <w:color w:val="7030A0"/>
          <w:lang w:val="de-DE"/>
        </w:rPr>
        <w:t>Diss. Georg-August-Universität Göttingen</w:t>
      </w:r>
    </w:p>
    <w:p w:rsidR="00244D1D" w:rsidRPr="00372F73" w:rsidRDefault="00244D1D" w:rsidP="00372F73">
      <w:pPr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de-DE"/>
        </w:rPr>
        <w:t>Beyse, R.</w:t>
      </w:r>
      <w:r w:rsidRPr="00372F73">
        <w:rPr>
          <w:color w:val="7030A0"/>
          <w:lang w:val="de-DE"/>
        </w:rPr>
        <w:t xml:space="preserve"> (2003): Die Robinie oder Scheinakazie. </w:t>
      </w:r>
      <w:r w:rsidRPr="00B26E5A">
        <w:rPr>
          <w:color w:val="7030A0"/>
        </w:rPr>
        <w:t xml:space="preserve">In: Forstliche Mitteilungen 7. </w:t>
      </w:r>
      <w:r w:rsidRPr="00372F73">
        <w:rPr>
          <w:color w:val="7030A0"/>
          <w:lang w:val="en-GB"/>
        </w:rPr>
        <w:t xml:space="preserve">12-14   </w:t>
      </w:r>
      <w:r w:rsidRPr="00372F73">
        <w:rPr>
          <w:b/>
          <w:bCs/>
          <w:color w:val="7030A0"/>
          <w:lang w:val="en-GB"/>
        </w:rPr>
        <w:t>Art. 75</w:t>
      </w:r>
    </w:p>
    <w:p w:rsidR="00244D1D" w:rsidRPr="008016C3" w:rsidRDefault="00244D1D" w:rsidP="00372F73">
      <w:pPr>
        <w:spacing w:before="120" w:line="276" w:lineRule="auto"/>
        <w:rPr>
          <w:b/>
          <w:bCs/>
          <w:color w:val="7030A0"/>
        </w:rPr>
      </w:pPr>
      <w:r w:rsidRPr="00372F73">
        <w:rPr>
          <w:i/>
          <w:color w:val="7030A0"/>
          <w:lang w:val="en-GB"/>
        </w:rPr>
        <w:t>Bidini, G. et al.</w:t>
      </w:r>
      <w:r w:rsidRPr="00372F73">
        <w:rPr>
          <w:color w:val="7030A0"/>
          <w:lang w:val="en-GB"/>
        </w:rPr>
        <w:t xml:space="preserve"> (2005): The influence of environmental variables and soil characteristics on productivity and fuel quality of Black Locust plantation in Umbria region (Italy). In: 14</w:t>
      </w:r>
      <w:r w:rsidRPr="00372F73">
        <w:rPr>
          <w:color w:val="7030A0"/>
          <w:vertAlign w:val="superscript"/>
          <w:lang w:val="en-GB"/>
        </w:rPr>
        <w:t>th</w:t>
      </w:r>
      <w:r w:rsidRPr="00372F73">
        <w:rPr>
          <w:color w:val="7030A0"/>
          <w:lang w:val="en-GB"/>
        </w:rPr>
        <w:t xml:space="preserve"> European Biomass Conference and Exhibition. Biomass for Energy, Industry and Climate Protection. </w:t>
      </w:r>
      <w:r w:rsidRPr="008016C3">
        <w:rPr>
          <w:color w:val="7030A0"/>
        </w:rPr>
        <w:t xml:space="preserve">Parigi    </w:t>
      </w:r>
      <w:r w:rsidRPr="008016C3">
        <w:rPr>
          <w:b/>
          <w:bCs/>
          <w:color w:val="7030A0"/>
        </w:rPr>
        <w:t>Art. 60</w:t>
      </w:r>
    </w:p>
    <w:p w:rsidR="0000740A" w:rsidRPr="008016C3" w:rsidRDefault="00AC7B16" w:rsidP="00372F73">
      <w:pPr>
        <w:spacing w:before="120" w:line="276" w:lineRule="auto"/>
        <w:rPr>
          <w:bCs/>
          <w:color w:val="7030A0"/>
        </w:rPr>
      </w:pPr>
      <w:r w:rsidRPr="008016C3">
        <w:rPr>
          <w:bCs/>
          <w:i/>
          <w:color w:val="7030A0"/>
        </w:rPr>
        <w:t>Breuer, L., Eckhardt, K., Frede H.-G.</w:t>
      </w:r>
      <w:r w:rsidRPr="008016C3">
        <w:rPr>
          <w:bCs/>
          <w:color w:val="7030A0"/>
        </w:rPr>
        <w:t xml:space="preserve"> (2003): Plant parameter values for models in temperate climates In: Ecological Modelling 169 pp. 237-293 </w:t>
      </w:r>
    </w:p>
    <w:p w:rsidR="0000740A" w:rsidRPr="008016C3" w:rsidRDefault="0000740A" w:rsidP="00372F73">
      <w:pPr>
        <w:spacing w:line="276" w:lineRule="auto"/>
        <w:rPr>
          <w:bCs/>
          <w:color w:val="7030A0"/>
          <w:lang w:eastAsia="de-DE"/>
        </w:rPr>
      </w:pPr>
      <w:r w:rsidRPr="008016C3">
        <w:rPr>
          <w:bCs/>
          <w:i/>
          <w:color w:val="7030A0"/>
          <w:lang w:eastAsia="de-DE"/>
        </w:rPr>
        <w:t>Bross, E.L., Gold, M.A., Nguyen, P.V.</w:t>
      </w:r>
      <w:r w:rsidRPr="008016C3">
        <w:rPr>
          <w:bCs/>
          <w:color w:val="7030A0"/>
          <w:lang w:eastAsia="de-DE"/>
        </w:rPr>
        <w:t xml:space="preserve"> (1995): Quality and decomposition of black locust (Robinia pseudoacacia) and alfalfa (Medicago sativa) mulch for temperate alley cropping systems In: Agroforestry Systems 29 pp. 255-264</w:t>
      </w:r>
    </w:p>
    <w:p w:rsidR="0000740A" w:rsidRPr="008016C3" w:rsidRDefault="0000740A" w:rsidP="00372F73">
      <w:pPr>
        <w:spacing w:before="120" w:line="276" w:lineRule="auto"/>
        <w:rPr>
          <w:color w:val="7030A0"/>
        </w:rPr>
      </w:pPr>
    </w:p>
    <w:p w:rsidR="00244D1D" w:rsidRPr="00372F73" w:rsidRDefault="00244D1D" w:rsidP="00372F73">
      <w:pPr>
        <w:spacing w:before="120" w:line="276" w:lineRule="auto"/>
        <w:rPr>
          <w:b/>
          <w:bCs/>
          <w:color w:val="7030A0"/>
          <w:lang w:val="en-GB"/>
        </w:rPr>
      </w:pPr>
      <w:r w:rsidRPr="00372F73">
        <w:rPr>
          <w:i/>
          <w:color w:val="7030A0"/>
          <w:lang w:val="en-GB"/>
        </w:rPr>
        <w:t>Burner, D.M. &amp; Pote, D.H. &amp; Ares, A.</w:t>
      </w:r>
      <w:r w:rsidRPr="00372F73">
        <w:rPr>
          <w:color w:val="7030A0"/>
          <w:lang w:val="en-GB"/>
        </w:rPr>
        <w:t xml:space="preserve"> (2006): Foliar and shoot allometry of pollarded Black Locust, </w:t>
      </w:r>
      <w:r w:rsidRPr="00372F73">
        <w:rPr>
          <w:i/>
          <w:iCs/>
          <w:color w:val="7030A0"/>
          <w:lang w:val="en-GB"/>
        </w:rPr>
        <w:t>Robinia pseudoacacia L</w:t>
      </w:r>
      <w:r w:rsidRPr="00372F73">
        <w:rPr>
          <w:color w:val="7030A0"/>
          <w:lang w:val="en-GB"/>
        </w:rPr>
        <w:t xml:space="preserve">. In: Agroforestry Systems 68. 37-42   </w:t>
      </w:r>
      <w:r w:rsidRPr="00372F73">
        <w:rPr>
          <w:b/>
          <w:bCs/>
          <w:color w:val="7030A0"/>
          <w:lang w:val="en-GB"/>
        </w:rPr>
        <w:t>Art. 43</w:t>
      </w:r>
    </w:p>
    <w:p w:rsidR="00C75356" w:rsidRPr="00372F73" w:rsidRDefault="00C75356" w:rsidP="00372F73">
      <w:pPr>
        <w:spacing w:before="120" w:line="276" w:lineRule="auto"/>
        <w:rPr>
          <w:color w:val="7030A0"/>
          <w:lang w:val="en-GB"/>
        </w:rPr>
      </w:pPr>
      <w:r w:rsidRPr="00372F73">
        <w:rPr>
          <w:bCs/>
          <w:i/>
          <w:color w:val="7030A0"/>
          <w:lang w:val="en-GB"/>
        </w:rPr>
        <w:t>Dickmann, D.I., Steinbeck, K., Skinner, T.</w:t>
      </w:r>
      <w:r w:rsidRPr="00372F73">
        <w:rPr>
          <w:bCs/>
          <w:color w:val="7030A0"/>
          <w:lang w:val="en-GB"/>
        </w:rPr>
        <w:t xml:space="preserve"> (1985): Leaf Area and Biomass in Mixed and Pure Plantations of Sycamore and Black Locust in the Georgia Piedmont In: Forest Sci. Vol. 31 No. 2 pp. 509-517   </w:t>
      </w:r>
      <w:r w:rsidRPr="00372F73">
        <w:rPr>
          <w:b/>
          <w:bCs/>
          <w:color w:val="7030A0"/>
          <w:lang w:val="en-GB"/>
        </w:rPr>
        <w:t>Art. 29</w:t>
      </w:r>
    </w:p>
    <w:p w:rsidR="00244D1D" w:rsidRPr="008016C3" w:rsidRDefault="00244D1D" w:rsidP="00372F73">
      <w:pPr>
        <w:autoSpaceDE w:val="0"/>
        <w:autoSpaceDN w:val="0"/>
        <w:adjustRightInd w:val="0"/>
        <w:spacing w:before="120" w:line="276" w:lineRule="auto"/>
        <w:rPr>
          <w:color w:val="7030A0"/>
          <w:lang w:val="de-DE"/>
        </w:rPr>
      </w:pPr>
      <w:r w:rsidRPr="008016C3">
        <w:rPr>
          <w:i/>
          <w:color w:val="7030A0"/>
        </w:rPr>
        <w:t>Dini-Papanastasi, O.</w:t>
      </w:r>
      <w:r w:rsidRPr="008016C3">
        <w:rPr>
          <w:color w:val="7030A0"/>
        </w:rPr>
        <w:t xml:space="preserve"> (2008) Effects of clonal selection on biomass production and quality in Robinia pseudoacacia var.</w:t>
      </w:r>
      <w:r w:rsidRPr="00372F73">
        <w:rPr>
          <w:rFonts w:ascii="Arial" w:hAnsi="Arial" w:cs="Arial"/>
          <w:color w:val="7030A0"/>
          <w:lang w:val="en-GB" w:eastAsia="de-DE"/>
        </w:rPr>
        <w:t xml:space="preserve"> </w:t>
      </w:r>
      <w:r w:rsidRPr="00372F73">
        <w:rPr>
          <w:color w:val="7030A0"/>
          <w:lang w:val="en-GB"/>
        </w:rPr>
        <w:t xml:space="preserve">monophylla Carr. </w:t>
      </w:r>
      <w:r w:rsidRPr="008016C3">
        <w:rPr>
          <w:color w:val="7030A0"/>
          <w:lang w:val="de-DE"/>
        </w:rPr>
        <w:t>Forest Ecology and Management 256(4): 849-854.</w:t>
      </w:r>
    </w:p>
    <w:p w:rsidR="00770BE5" w:rsidRPr="008016C3" w:rsidRDefault="00770BE5" w:rsidP="00372F73">
      <w:pPr>
        <w:autoSpaceDE w:val="0"/>
        <w:autoSpaceDN w:val="0"/>
        <w:adjustRightInd w:val="0"/>
        <w:spacing w:before="120" w:line="276" w:lineRule="auto"/>
        <w:rPr>
          <w:b/>
          <w:color w:val="7030A0"/>
          <w:lang w:val="de-DE"/>
        </w:rPr>
      </w:pPr>
      <w:r w:rsidRPr="008016C3">
        <w:rPr>
          <w:i/>
          <w:color w:val="7030A0"/>
          <w:lang w:val="de-DE"/>
        </w:rPr>
        <w:t>Dyckmans, J.</w:t>
      </w:r>
      <w:r w:rsidRPr="008016C3">
        <w:rPr>
          <w:color w:val="7030A0"/>
          <w:lang w:val="de-DE"/>
        </w:rPr>
        <w:t xml:space="preserve"> (2006): Einfluss erhöhter atmosphärischer CO²-Konzentration auf die Aufnahme- und Speicherdynamik von Stickstoff in Buche und Robinie In: Forstarchiv 77 S. 86-92    </w:t>
      </w:r>
      <w:r w:rsidRPr="008016C3">
        <w:rPr>
          <w:b/>
          <w:color w:val="7030A0"/>
          <w:lang w:val="de-DE"/>
        </w:rPr>
        <w:t>Art. 6</w:t>
      </w:r>
    </w:p>
    <w:p w:rsidR="00AF693C" w:rsidRPr="008016C3" w:rsidRDefault="00AF693C" w:rsidP="00372F73">
      <w:pPr>
        <w:autoSpaceDE w:val="0"/>
        <w:autoSpaceDN w:val="0"/>
        <w:adjustRightInd w:val="0"/>
        <w:spacing w:before="120" w:line="276" w:lineRule="auto"/>
        <w:rPr>
          <w:color w:val="7030A0"/>
          <w:lang w:val="de-DE"/>
        </w:rPr>
      </w:pPr>
      <w:r w:rsidRPr="008016C3">
        <w:rPr>
          <w:i/>
          <w:color w:val="7030A0"/>
          <w:lang w:val="de-DE"/>
        </w:rPr>
        <w:t>Eisenreich, H.</w:t>
      </w:r>
      <w:r w:rsidRPr="008016C3">
        <w:rPr>
          <w:color w:val="7030A0"/>
          <w:lang w:val="de-DE"/>
        </w:rPr>
        <w:t xml:space="preserve"> (1956): Schnellwachsende Holzarten. Deutscher Bauernverlag Berlin</w:t>
      </w:r>
    </w:p>
    <w:p w:rsidR="00244D1D" w:rsidRPr="00372F73" w:rsidRDefault="00244D1D" w:rsidP="00372F73">
      <w:pPr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de-DE"/>
        </w:rPr>
        <w:t>Ellenberg, H.</w:t>
      </w:r>
      <w:r w:rsidRPr="00372F73">
        <w:rPr>
          <w:color w:val="7030A0"/>
          <w:lang w:val="de-DE"/>
        </w:rPr>
        <w:t xml:space="preserve"> (1996):Vegetation Mitteleuropas mit den Alpen. </w:t>
      </w:r>
      <w:r w:rsidRPr="00372F73">
        <w:rPr>
          <w:color w:val="7030A0"/>
          <w:lang w:val="en-GB"/>
        </w:rPr>
        <w:t>5. Auflage UTB/Ulmer Stuttgart</w:t>
      </w:r>
    </w:p>
    <w:p w:rsidR="00770BE5" w:rsidRPr="00372F73" w:rsidRDefault="00770BE5" w:rsidP="00372F73">
      <w:pPr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en-GB"/>
        </w:rPr>
        <w:t>Feng, Z., Dyckmans, J., Flessa, H.</w:t>
      </w:r>
      <w:r w:rsidRPr="00372F73">
        <w:rPr>
          <w:color w:val="7030A0"/>
          <w:lang w:val="en-GB"/>
        </w:rPr>
        <w:t xml:space="preserve"> (</w:t>
      </w:r>
      <w:r w:rsidR="00AF693C" w:rsidRPr="00372F73">
        <w:rPr>
          <w:color w:val="7030A0"/>
          <w:lang w:val="en-GB"/>
        </w:rPr>
        <w:t xml:space="preserve">2004): Effects of elevated carbon dioxide concentration on growth and N² fixation of young Robinia pseudoacacia In: Tree Physiology 24 pp. 323-330    </w:t>
      </w:r>
      <w:r w:rsidR="00AF693C" w:rsidRPr="00372F73">
        <w:rPr>
          <w:b/>
          <w:color w:val="7030A0"/>
          <w:lang w:val="en-GB"/>
        </w:rPr>
        <w:t>Art. 42</w:t>
      </w:r>
    </w:p>
    <w:p w:rsidR="00244D1D" w:rsidRPr="00372F73" w:rsidRDefault="00244D1D" w:rsidP="00372F73">
      <w:pPr>
        <w:autoSpaceDE w:val="0"/>
        <w:autoSpaceDN w:val="0"/>
        <w:adjustRightInd w:val="0"/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en-GB"/>
        </w:rPr>
        <w:t>Fredericksen, T. S. and S. M. Zedaker</w:t>
      </w:r>
      <w:r w:rsidRPr="00372F73">
        <w:rPr>
          <w:color w:val="7030A0"/>
          <w:lang w:val="en-GB"/>
        </w:rPr>
        <w:t xml:space="preserve"> (1995): Fine root biomass, distribution, and production in young pine-hardwood stands. New Forests 10(1): 99-110.</w:t>
      </w:r>
    </w:p>
    <w:p w:rsidR="00806C40" w:rsidRPr="00372F73" w:rsidRDefault="00806C40" w:rsidP="00372F73">
      <w:pPr>
        <w:autoSpaceDE w:val="0"/>
        <w:autoSpaceDN w:val="0"/>
        <w:adjustRightInd w:val="0"/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en-GB"/>
        </w:rPr>
        <w:t>George, K., Norby, R.J., Hamilton, J.G., DeLucia, E.H</w:t>
      </w:r>
      <w:r w:rsidRPr="00372F73">
        <w:rPr>
          <w:color w:val="7030A0"/>
          <w:lang w:val="en-GB"/>
        </w:rPr>
        <w:t>. (2003): Fine-Root respiration in a loblolly pine and sweetgum forest growing in elevated CO² In: New Phytol. 160 pp. 511-522</w:t>
      </w:r>
    </w:p>
    <w:p w:rsidR="003C041D" w:rsidRPr="008016C3" w:rsidRDefault="003C041D" w:rsidP="00372F73">
      <w:pPr>
        <w:autoSpaceDE w:val="0"/>
        <w:autoSpaceDN w:val="0"/>
        <w:adjustRightInd w:val="0"/>
        <w:spacing w:before="120" w:line="276" w:lineRule="auto"/>
        <w:rPr>
          <w:color w:val="7030A0"/>
          <w:lang w:val="de-DE"/>
        </w:rPr>
      </w:pPr>
      <w:r w:rsidRPr="00372F73">
        <w:rPr>
          <w:i/>
          <w:color w:val="7030A0"/>
          <w:lang w:val="en-GB"/>
        </w:rPr>
        <w:t>Gilman, E.F., Watson, D.G</w:t>
      </w:r>
      <w:r w:rsidRPr="00372F73">
        <w:rPr>
          <w:color w:val="7030A0"/>
          <w:lang w:val="en-GB"/>
        </w:rPr>
        <w:t xml:space="preserve">.: Robinia pseudoacacia: Black Locust. </w:t>
      </w:r>
      <w:r w:rsidRPr="008016C3">
        <w:rPr>
          <w:color w:val="7030A0"/>
          <w:lang w:val="de-DE"/>
        </w:rPr>
        <w:t>Internetquelle vom 14.11.2011</w:t>
      </w:r>
    </w:p>
    <w:p w:rsidR="00244D1D" w:rsidRPr="00372F73" w:rsidRDefault="00244D1D" w:rsidP="00372F73">
      <w:pPr>
        <w:autoSpaceDE w:val="0"/>
        <w:autoSpaceDN w:val="0"/>
        <w:adjustRightInd w:val="0"/>
        <w:spacing w:before="120" w:line="276" w:lineRule="auto"/>
        <w:rPr>
          <w:color w:val="7030A0"/>
          <w:lang w:val="en-GB"/>
        </w:rPr>
      </w:pPr>
      <w:r w:rsidRPr="008016C3">
        <w:rPr>
          <w:i/>
          <w:color w:val="7030A0"/>
          <w:lang w:val="de-DE"/>
        </w:rPr>
        <w:t>Göhre, K.</w:t>
      </w:r>
      <w:r w:rsidRPr="008016C3">
        <w:rPr>
          <w:color w:val="7030A0"/>
          <w:lang w:val="de-DE"/>
        </w:rPr>
        <w:t xml:space="preserve"> (1952): Die Robinie und ihr Holz. </w:t>
      </w:r>
      <w:r w:rsidRPr="00372F73">
        <w:rPr>
          <w:color w:val="7030A0"/>
          <w:lang w:val="en-GB"/>
        </w:rPr>
        <w:t>Berlin</w:t>
      </w:r>
    </w:p>
    <w:p w:rsidR="00244D1D" w:rsidRPr="00372F73" w:rsidRDefault="00244D1D" w:rsidP="00372F73">
      <w:pPr>
        <w:spacing w:before="120" w:line="276" w:lineRule="auto"/>
        <w:rPr>
          <w:color w:val="7030A0"/>
          <w:lang w:val="de-DE"/>
        </w:rPr>
      </w:pPr>
      <w:r w:rsidRPr="00372F73">
        <w:rPr>
          <w:i/>
          <w:color w:val="7030A0"/>
          <w:lang w:val="en-GB"/>
        </w:rPr>
        <w:t xml:space="preserve">Groninger, J.W. &amp; Zedaker, S.M. &amp; Fredericksen, T.S. </w:t>
      </w:r>
      <w:r w:rsidRPr="00372F73">
        <w:rPr>
          <w:color w:val="7030A0"/>
          <w:lang w:val="en-GB"/>
        </w:rPr>
        <w:t xml:space="preserve">(1997): Stand characteristics of inter-cropped loblolly pine and black locust. </w:t>
      </w:r>
      <w:r w:rsidRPr="00372F73">
        <w:rPr>
          <w:color w:val="7030A0"/>
          <w:lang w:val="de-DE"/>
        </w:rPr>
        <w:t xml:space="preserve">In: Forest Ecology and Management 91. 221-227    </w:t>
      </w:r>
      <w:r w:rsidRPr="00372F73">
        <w:rPr>
          <w:b/>
          <w:bCs/>
          <w:color w:val="7030A0"/>
          <w:lang w:val="de-DE"/>
        </w:rPr>
        <w:t>Art. 84</w:t>
      </w:r>
    </w:p>
    <w:p w:rsidR="00244D1D" w:rsidRPr="008016C3" w:rsidRDefault="00244D1D" w:rsidP="00372F73">
      <w:pPr>
        <w:spacing w:before="120" w:line="276" w:lineRule="auto"/>
        <w:rPr>
          <w:b/>
          <w:bCs/>
          <w:color w:val="7030A0"/>
          <w:lang w:val="de-DE"/>
        </w:rPr>
      </w:pPr>
      <w:r w:rsidRPr="00372F73">
        <w:rPr>
          <w:i/>
          <w:color w:val="7030A0"/>
          <w:lang w:val="en-GB"/>
        </w:rPr>
        <w:lastRenderedPageBreak/>
        <w:t>Grotkopp, E. &amp; Rejmánek, M.</w:t>
      </w:r>
      <w:r w:rsidRPr="00372F73">
        <w:rPr>
          <w:color w:val="7030A0"/>
          <w:lang w:val="en-GB"/>
        </w:rPr>
        <w:t xml:space="preserve"> (2007): High seedling relative growth rate and specific leaf area are traits of invasive species: Phylogenetically independent contrasts of woody angiosperms. </w:t>
      </w:r>
      <w:r w:rsidRPr="008016C3">
        <w:rPr>
          <w:color w:val="7030A0"/>
          <w:lang w:val="de-DE"/>
        </w:rPr>
        <w:t xml:space="preserve">In: American Journal of Botany 94 (4). 526-532    </w:t>
      </w:r>
      <w:r w:rsidRPr="008016C3">
        <w:rPr>
          <w:b/>
          <w:bCs/>
          <w:color w:val="7030A0"/>
          <w:lang w:val="de-DE"/>
        </w:rPr>
        <w:t>Art. 2</w:t>
      </w:r>
    </w:p>
    <w:p w:rsidR="00AF693C" w:rsidRPr="00372F73" w:rsidRDefault="00AF693C" w:rsidP="00372F73">
      <w:pPr>
        <w:spacing w:before="120" w:line="276" w:lineRule="auto"/>
        <w:rPr>
          <w:b/>
          <w:bCs/>
          <w:color w:val="7030A0"/>
          <w:lang w:val="en-GB"/>
        </w:rPr>
      </w:pPr>
      <w:r w:rsidRPr="008016C3">
        <w:rPr>
          <w:bCs/>
          <w:i/>
          <w:color w:val="7030A0"/>
          <w:lang w:val="de-DE"/>
        </w:rPr>
        <w:t xml:space="preserve">Hecker, U. </w:t>
      </w:r>
      <w:r w:rsidRPr="008016C3">
        <w:rPr>
          <w:bCs/>
          <w:color w:val="7030A0"/>
          <w:lang w:val="de-DE"/>
        </w:rPr>
        <w:t xml:space="preserve">(2001): BLV Handbuch – Bäume und Sträucher. 3. Auflage. </w:t>
      </w:r>
      <w:r w:rsidRPr="00372F73">
        <w:rPr>
          <w:bCs/>
          <w:color w:val="7030A0"/>
          <w:lang w:val="en-GB"/>
        </w:rPr>
        <w:t>München</w:t>
      </w:r>
      <w:r w:rsidRPr="00372F73">
        <w:rPr>
          <w:b/>
          <w:bCs/>
          <w:color w:val="7030A0"/>
          <w:lang w:val="en-GB"/>
        </w:rPr>
        <w:t xml:space="preserve">    Art. 72a</w:t>
      </w:r>
    </w:p>
    <w:p w:rsidR="00C75356" w:rsidRPr="00372F73" w:rsidRDefault="00C75356" w:rsidP="00372F73">
      <w:pPr>
        <w:spacing w:line="276" w:lineRule="auto"/>
        <w:rPr>
          <w:rFonts w:ascii="Arial" w:hAnsi="Arial" w:cs="Arial"/>
          <w:bCs/>
          <w:color w:val="7030A0"/>
          <w:sz w:val="20"/>
          <w:szCs w:val="20"/>
          <w:lang w:val="de-DE" w:eastAsia="de-DE"/>
        </w:rPr>
      </w:pPr>
      <w:r w:rsidRPr="00372F73">
        <w:rPr>
          <w:bCs/>
          <w:i/>
          <w:color w:val="7030A0"/>
          <w:lang w:val="en-GB"/>
        </w:rPr>
        <w:t>Hine, S. et al</w:t>
      </w:r>
      <w:r w:rsidRPr="00372F73">
        <w:rPr>
          <w:bCs/>
          <w:color w:val="7030A0"/>
          <w:lang w:val="en-GB"/>
        </w:rPr>
        <w:t xml:space="preserve">: </w:t>
      </w:r>
      <w:r w:rsidRPr="008016C3">
        <w:rPr>
          <w:bCs/>
          <w:color w:val="7030A0"/>
          <w:lang w:eastAsia="de-DE"/>
        </w:rPr>
        <w:t xml:space="preserve">Seed Scarification Requirements for Robinia neomexicana. </w:t>
      </w:r>
      <w:r w:rsidRPr="00372F73">
        <w:rPr>
          <w:bCs/>
          <w:color w:val="7030A0"/>
          <w:lang w:val="de-DE" w:eastAsia="de-DE"/>
        </w:rPr>
        <w:t>Internetquelle: http://morasc.nmsu.edu/docs/Seed%20Scarification%20Requirements%20for%20Robinia%20neomexicana.pdf vom 14.11.2011</w:t>
      </w:r>
    </w:p>
    <w:p w:rsidR="0000740A" w:rsidRPr="00372F73" w:rsidRDefault="0000740A" w:rsidP="00372F73">
      <w:pPr>
        <w:spacing w:before="120" w:line="276" w:lineRule="auto"/>
        <w:rPr>
          <w:bCs/>
          <w:color w:val="7030A0"/>
          <w:lang w:val="en-GB"/>
        </w:rPr>
      </w:pPr>
      <w:r w:rsidRPr="00372F73">
        <w:rPr>
          <w:bCs/>
          <w:i/>
          <w:color w:val="7030A0"/>
          <w:lang w:val="en-GB"/>
        </w:rPr>
        <w:t>Hirschfeld, J.R., Finn, J.T., Patterson, W.A</w:t>
      </w:r>
      <w:r w:rsidR="005809DA" w:rsidRPr="00372F73">
        <w:rPr>
          <w:bCs/>
          <w:color w:val="7030A0"/>
          <w:lang w:val="en-GB"/>
        </w:rPr>
        <w:t>. (</w:t>
      </w:r>
      <w:r w:rsidRPr="00372F73">
        <w:rPr>
          <w:bCs/>
          <w:color w:val="7030A0"/>
          <w:lang w:val="en-GB"/>
        </w:rPr>
        <w:t xml:space="preserve">1983): Effects of Robinia pseudoacacia on leaf litter decomposition and nitrogen mineralization in a northern hardwood stand In: </w:t>
      </w:r>
      <w:r w:rsidR="005809DA" w:rsidRPr="00372F73">
        <w:rPr>
          <w:bCs/>
          <w:color w:val="7030A0"/>
          <w:lang w:val="en-GB"/>
        </w:rPr>
        <w:t xml:space="preserve">Can. J. For. Res. Vol. 14 pp. 201-206   </w:t>
      </w:r>
      <w:r w:rsidR="005809DA" w:rsidRPr="00372F73">
        <w:rPr>
          <w:b/>
          <w:bCs/>
          <w:color w:val="7030A0"/>
          <w:lang w:val="en-GB"/>
        </w:rPr>
        <w:t>Art. 94</w:t>
      </w:r>
    </w:p>
    <w:p w:rsidR="00244D1D" w:rsidRPr="00372F73" w:rsidRDefault="00244D1D" w:rsidP="00372F73">
      <w:pPr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en-GB"/>
        </w:rPr>
        <w:t>Höll, W. &amp; Lendzian, K</w:t>
      </w:r>
      <w:r w:rsidRPr="00372F73">
        <w:rPr>
          <w:color w:val="7030A0"/>
          <w:lang w:val="en-GB"/>
        </w:rPr>
        <w:t xml:space="preserve">. (1973): Respiration in the sapwood and heartwood of </w:t>
      </w:r>
      <w:r w:rsidRPr="00372F73">
        <w:rPr>
          <w:i/>
          <w:iCs/>
          <w:color w:val="7030A0"/>
          <w:lang w:val="en-GB"/>
        </w:rPr>
        <w:t>Robinia Pseudoacacia</w:t>
      </w:r>
      <w:r w:rsidRPr="00372F73">
        <w:rPr>
          <w:color w:val="7030A0"/>
          <w:lang w:val="en-GB"/>
        </w:rPr>
        <w:t xml:space="preserve">. In: Phytochemistry 12. 975-977    </w:t>
      </w:r>
      <w:r w:rsidRPr="00372F73">
        <w:rPr>
          <w:b/>
          <w:bCs/>
          <w:color w:val="7030A0"/>
          <w:lang w:val="en-GB"/>
        </w:rPr>
        <w:t>Art. 55</w:t>
      </w:r>
    </w:p>
    <w:p w:rsidR="0000740A" w:rsidRPr="00372F73" w:rsidRDefault="00244D1D" w:rsidP="00372F73">
      <w:pPr>
        <w:autoSpaceDE w:val="0"/>
        <w:autoSpaceDN w:val="0"/>
        <w:adjustRightInd w:val="0"/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en-GB"/>
        </w:rPr>
        <w:t>Keresztesi, B.</w:t>
      </w:r>
      <w:r w:rsidRPr="00372F73">
        <w:rPr>
          <w:color w:val="7030A0"/>
          <w:lang w:val="en-GB"/>
        </w:rPr>
        <w:t xml:space="preserve"> (1988): The Black Locust. Budapest</w:t>
      </w:r>
    </w:p>
    <w:p w:rsidR="0000740A" w:rsidRPr="008016C3" w:rsidRDefault="0000740A" w:rsidP="00372F73">
      <w:pPr>
        <w:spacing w:line="276" w:lineRule="auto"/>
        <w:rPr>
          <w:bCs/>
          <w:color w:val="7030A0"/>
          <w:lang w:eastAsia="de-DE"/>
        </w:rPr>
      </w:pPr>
      <w:r w:rsidRPr="008016C3">
        <w:rPr>
          <w:bCs/>
          <w:i/>
          <w:color w:val="7030A0"/>
          <w:lang w:eastAsia="de-DE"/>
        </w:rPr>
        <w:t>Lee, Y. C. et al</w:t>
      </w:r>
      <w:r w:rsidRPr="008016C3">
        <w:rPr>
          <w:bCs/>
          <w:color w:val="7030A0"/>
          <w:lang w:eastAsia="de-DE"/>
        </w:rPr>
        <w:t xml:space="preserve"> (2011): The influence of Black Locust (Robinia pseudoacacia) flower and leaf fall on soil phosphate. In: Plant Soil 341 S. 269-277</w:t>
      </w:r>
    </w:p>
    <w:p w:rsidR="004B7B5B" w:rsidRPr="00372F73" w:rsidRDefault="004B7B5B" w:rsidP="00372F73">
      <w:pPr>
        <w:spacing w:before="120" w:line="276" w:lineRule="auto"/>
        <w:rPr>
          <w:b/>
          <w:bCs/>
          <w:color w:val="7030A0"/>
          <w:lang w:val="en-GB"/>
        </w:rPr>
      </w:pPr>
      <w:r w:rsidRPr="00372F73">
        <w:rPr>
          <w:i/>
          <w:color w:val="7030A0"/>
          <w:lang w:val="en-GB"/>
        </w:rPr>
        <w:t>Mebrahtu, T. &amp; J. W. Hanover</w:t>
      </w:r>
      <w:r w:rsidRPr="00372F73">
        <w:rPr>
          <w:color w:val="7030A0"/>
          <w:lang w:val="en-GB"/>
        </w:rPr>
        <w:t xml:space="preserve"> (1991)</w:t>
      </w:r>
      <w:r w:rsidR="00244D1D" w:rsidRPr="00372F73">
        <w:rPr>
          <w:color w:val="7030A0"/>
          <w:lang w:val="en-GB"/>
        </w:rPr>
        <w:t>:</w:t>
      </w:r>
      <w:r w:rsidRPr="00372F73">
        <w:rPr>
          <w:color w:val="7030A0"/>
          <w:lang w:val="en-GB"/>
        </w:rPr>
        <w:t xml:space="preserve"> Family variation in gas-exchange, growth and leaf traits of Black Locust half-sib families. In: Tree Physiology 8(2). 185-193.   </w:t>
      </w:r>
      <w:r w:rsidRPr="00372F73">
        <w:rPr>
          <w:b/>
          <w:bCs/>
          <w:color w:val="7030A0"/>
          <w:lang w:val="en-GB"/>
        </w:rPr>
        <w:t>Art.41</w:t>
      </w:r>
    </w:p>
    <w:p w:rsidR="00244D1D" w:rsidRPr="00372F73" w:rsidRDefault="00244D1D" w:rsidP="00372F73">
      <w:pPr>
        <w:spacing w:before="120" w:line="276" w:lineRule="auto"/>
        <w:rPr>
          <w:b/>
          <w:bCs/>
          <w:color w:val="7030A0"/>
          <w:lang w:val="en-GB"/>
        </w:rPr>
      </w:pPr>
      <w:r w:rsidRPr="00372F73">
        <w:rPr>
          <w:i/>
          <w:color w:val="7030A0"/>
          <w:lang w:val="en-GB"/>
        </w:rPr>
        <w:t>Mebrahtu, T.</w:t>
      </w:r>
      <w:r w:rsidRPr="00372F73">
        <w:rPr>
          <w:color w:val="7030A0"/>
          <w:lang w:val="en-GB"/>
        </w:rPr>
        <w:t xml:space="preserve"> (1992): Growth and Photosynthesis of Black Locust. In: Proceedings: International Conference on Black Locust: Biology, Culture, &amp; Utilization. East Lansing. Michigan U.S.A. 149-170    </w:t>
      </w:r>
      <w:r w:rsidRPr="00372F73">
        <w:rPr>
          <w:b/>
          <w:bCs/>
          <w:color w:val="7030A0"/>
          <w:lang w:val="en-GB"/>
        </w:rPr>
        <w:t>Art. 49</w:t>
      </w:r>
    </w:p>
    <w:p w:rsidR="004B7B5B" w:rsidRPr="00372F73" w:rsidRDefault="004B7B5B" w:rsidP="00372F73">
      <w:pPr>
        <w:spacing w:before="120" w:line="276" w:lineRule="auto"/>
        <w:rPr>
          <w:b/>
          <w:bCs/>
          <w:color w:val="7030A0"/>
          <w:lang w:val="en-GB"/>
        </w:rPr>
      </w:pPr>
      <w:r w:rsidRPr="00372F73">
        <w:rPr>
          <w:i/>
          <w:color w:val="7030A0"/>
          <w:lang w:val="en-GB"/>
        </w:rPr>
        <w:t>Mebrahtu, T. et al.</w:t>
      </w:r>
      <w:r w:rsidRPr="00372F73">
        <w:rPr>
          <w:color w:val="7030A0"/>
          <w:lang w:val="en-GB"/>
        </w:rPr>
        <w:t xml:space="preserve"> (1993): Net photosynthesis of Black Locust seedlings in response to irradiance, temperature and CO2. In: Photosynthetica 28 (1). 45-54    </w:t>
      </w:r>
      <w:r w:rsidRPr="00372F73">
        <w:rPr>
          <w:b/>
          <w:bCs/>
          <w:color w:val="7030A0"/>
          <w:lang w:val="en-GB"/>
        </w:rPr>
        <w:t>Art. 4</w:t>
      </w:r>
    </w:p>
    <w:p w:rsidR="00244D1D" w:rsidRPr="00372F73" w:rsidRDefault="00244D1D" w:rsidP="00372F73">
      <w:pPr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en-GB"/>
        </w:rPr>
        <w:t>Mingpu, Z. &amp; Sannai, J. &amp; Liming, J.</w:t>
      </w:r>
      <w:r w:rsidRPr="00372F73">
        <w:rPr>
          <w:color w:val="7030A0"/>
          <w:lang w:val="en-GB"/>
        </w:rPr>
        <w:t xml:space="preserve"> (2006) : Nutrient Dynamics of Fine Roots in the Mixed Plantation of Poplar and Black Locust. In: Front. For. China 1. 70-75    </w:t>
      </w:r>
      <w:r w:rsidRPr="00372F73">
        <w:rPr>
          <w:b/>
          <w:bCs/>
          <w:color w:val="7030A0"/>
          <w:lang w:val="en-GB"/>
        </w:rPr>
        <w:t>Art. 36</w:t>
      </w:r>
    </w:p>
    <w:p w:rsidR="00244D1D" w:rsidRPr="008016C3" w:rsidRDefault="00244D1D" w:rsidP="00372F73">
      <w:pPr>
        <w:spacing w:before="120" w:line="276" w:lineRule="auto"/>
        <w:rPr>
          <w:b/>
          <w:bCs/>
          <w:color w:val="7030A0"/>
        </w:rPr>
      </w:pPr>
      <w:r w:rsidRPr="00372F73">
        <w:rPr>
          <w:i/>
          <w:color w:val="7030A0"/>
          <w:lang w:val="en-GB"/>
        </w:rPr>
        <w:t>Mitchell, K.A. &amp; Bolstad, P.V. &amp; Vose, J.M.</w:t>
      </w:r>
      <w:r w:rsidRPr="00372F73">
        <w:rPr>
          <w:color w:val="7030A0"/>
          <w:lang w:val="en-GB"/>
        </w:rPr>
        <w:t xml:space="preserve"> (1999): Interspecific and environmentally induced variation in foliar dark respiration among eighteen southeastern deciduous tree species. In: Tree Physiology 19. </w:t>
      </w:r>
      <w:r w:rsidRPr="008016C3">
        <w:rPr>
          <w:color w:val="7030A0"/>
        </w:rPr>
        <w:t xml:space="preserve">861-870   </w:t>
      </w:r>
      <w:r w:rsidRPr="008016C3">
        <w:rPr>
          <w:b/>
          <w:bCs/>
          <w:color w:val="7030A0"/>
        </w:rPr>
        <w:t>Art. 34</w:t>
      </w:r>
    </w:p>
    <w:p w:rsidR="00BC617F" w:rsidRPr="008016C3" w:rsidRDefault="00BC617F" w:rsidP="00372F73">
      <w:pPr>
        <w:spacing w:before="120" w:line="276" w:lineRule="auto"/>
        <w:rPr>
          <w:b/>
          <w:bCs/>
          <w:color w:val="7030A0"/>
        </w:rPr>
      </w:pPr>
      <w:r w:rsidRPr="008016C3">
        <w:rPr>
          <w:bCs/>
          <w:i/>
          <w:color w:val="7030A0"/>
        </w:rPr>
        <w:lastRenderedPageBreak/>
        <w:t>Olesniewicz, K.S., Thomas, R.B.</w:t>
      </w:r>
      <w:r w:rsidRPr="008016C3">
        <w:rPr>
          <w:bCs/>
          <w:color w:val="7030A0"/>
        </w:rPr>
        <w:t xml:space="preserve"> (1999): Effects of mycorrhizal colonization on biomass production and nitrogen fixation of Black Locust (Robinia pseudoacacia) seedlings grown under elevated atmospheric carbon dioxide In: New Phytol. 142 p. 13</w:t>
      </w:r>
      <w:r w:rsidRPr="008016C3">
        <w:rPr>
          <w:b/>
          <w:bCs/>
          <w:color w:val="7030A0"/>
        </w:rPr>
        <w:t xml:space="preserve">   Art. 82</w:t>
      </w:r>
    </w:p>
    <w:p w:rsidR="00422C1F" w:rsidRPr="00372F73" w:rsidRDefault="00422C1F" w:rsidP="00372F73">
      <w:pPr>
        <w:spacing w:before="120" w:line="276" w:lineRule="auto"/>
        <w:rPr>
          <w:bCs/>
          <w:color w:val="7030A0"/>
          <w:lang w:val="de-DE"/>
        </w:rPr>
      </w:pPr>
      <w:r w:rsidRPr="008016C3">
        <w:rPr>
          <w:bCs/>
          <w:i/>
          <w:color w:val="7030A0"/>
        </w:rPr>
        <w:t>Orlovic, S.S. et al</w:t>
      </w:r>
      <w:r w:rsidRPr="008016C3">
        <w:rPr>
          <w:bCs/>
          <w:color w:val="7030A0"/>
        </w:rPr>
        <w:t xml:space="preserve"> (2004): Variability of Anatomical – Physiological Traits in Black Locust Clones In: Proc. Nat. Sci. </w:t>
      </w:r>
      <w:r w:rsidRPr="00372F73">
        <w:rPr>
          <w:bCs/>
          <w:color w:val="7030A0"/>
          <w:lang w:val="de-DE"/>
        </w:rPr>
        <w:t>Matica Srpska Novi Sad 106 pp. 65-79</w:t>
      </w:r>
    </w:p>
    <w:p w:rsidR="00477FC6" w:rsidRPr="00372F73" w:rsidRDefault="00477FC6" w:rsidP="00372F73">
      <w:pPr>
        <w:spacing w:before="120" w:line="276" w:lineRule="auto"/>
        <w:rPr>
          <w:color w:val="7030A0"/>
          <w:lang w:val="de-DE"/>
        </w:rPr>
      </w:pPr>
      <w:r w:rsidRPr="00372F73">
        <w:rPr>
          <w:bCs/>
          <w:i/>
          <w:color w:val="7030A0"/>
          <w:lang w:val="de-DE"/>
        </w:rPr>
        <w:t>Quinkenstein, A. et al</w:t>
      </w:r>
      <w:r w:rsidRPr="00372F73">
        <w:rPr>
          <w:bCs/>
          <w:color w:val="7030A0"/>
          <w:lang w:val="de-DE"/>
        </w:rPr>
        <w:t xml:space="preserve"> (2008): Landschaftsökologische Aspekte der Dendromasseproduktion – Analyse und Bewertung von Risiken und Vorteilswirkungen S. 317-344 Aus: Murach, D., Knur, L., Schultze, M.: Dendrom-Zukunftsrohstoff Dendromasse. Endbericht. Kessel Verlag. Remagen-Oberwinter </w:t>
      </w:r>
    </w:p>
    <w:p w:rsidR="00244D1D" w:rsidRPr="00372F73" w:rsidRDefault="00244D1D" w:rsidP="00372F73">
      <w:pPr>
        <w:spacing w:before="120" w:line="276" w:lineRule="auto"/>
        <w:rPr>
          <w:b/>
          <w:bCs/>
          <w:color w:val="7030A0"/>
          <w:lang w:val="en-GB"/>
        </w:rPr>
      </w:pPr>
      <w:r w:rsidRPr="008016C3">
        <w:rPr>
          <w:i/>
          <w:color w:val="7030A0"/>
          <w:lang w:val="de-DE"/>
        </w:rPr>
        <w:t>Rédei, K. &amp; Osvath-Bujtás, Z.</w:t>
      </w:r>
      <w:r w:rsidRPr="008016C3">
        <w:rPr>
          <w:color w:val="7030A0"/>
          <w:lang w:val="de-DE"/>
        </w:rPr>
        <w:t xml:space="preserve"> (2005): Züchtung und Vermehrung der Robinie (</w:t>
      </w:r>
      <w:r w:rsidRPr="008016C3">
        <w:rPr>
          <w:i/>
          <w:iCs/>
          <w:color w:val="7030A0"/>
          <w:lang w:val="de-DE"/>
        </w:rPr>
        <w:t>Robinia pseudoacacia L</w:t>
      </w:r>
      <w:r w:rsidRPr="008016C3">
        <w:rPr>
          <w:color w:val="7030A0"/>
          <w:lang w:val="de-DE"/>
        </w:rPr>
        <w:t xml:space="preserve">.). </w:t>
      </w:r>
      <w:r w:rsidRPr="00372F73">
        <w:rPr>
          <w:color w:val="7030A0"/>
          <w:lang w:val="en-GB"/>
        </w:rPr>
        <w:t xml:space="preserve">In: Forst und Holz 60 (11). 466-468    </w:t>
      </w:r>
      <w:r w:rsidRPr="00372F73">
        <w:rPr>
          <w:b/>
          <w:bCs/>
          <w:color w:val="7030A0"/>
          <w:lang w:val="en-GB"/>
        </w:rPr>
        <w:t>Art. 12b</w:t>
      </w:r>
    </w:p>
    <w:p w:rsidR="007A7DA2" w:rsidRPr="00372F73" w:rsidRDefault="007A7DA2" w:rsidP="00372F73">
      <w:pPr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en-GB"/>
        </w:rPr>
        <w:t>Rédei, K.</w:t>
      </w:r>
      <w:r w:rsidR="000D34CF" w:rsidRPr="00372F73">
        <w:rPr>
          <w:i/>
          <w:color w:val="7030A0"/>
          <w:lang w:val="en-GB"/>
        </w:rPr>
        <w:t>,</w:t>
      </w:r>
      <w:r w:rsidRPr="00372F73">
        <w:rPr>
          <w:i/>
          <w:color w:val="7030A0"/>
          <w:lang w:val="en-GB"/>
        </w:rPr>
        <w:t xml:space="preserve"> Osvath-Bujtás, Z.</w:t>
      </w:r>
      <w:r w:rsidR="000D34CF" w:rsidRPr="00372F73">
        <w:rPr>
          <w:i/>
          <w:color w:val="7030A0"/>
          <w:lang w:val="en-GB"/>
        </w:rPr>
        <w:t xml:space="preserve">, Balla, I. </w:t>
      </w:r>
      <w:r w:rsidR="000D34CF" w:rsidRPr="00372F73">
        <w:rPr>
          <w:color w:val="7030A0"/>
          <w:lang w:val="en-GB"/>
        </w:rPr>
        <w:t>(2002): Clonal approaches to growing black locust (Robinia pseudoacacia) in Hungary: a review In: Forestry 75(5) pp. 547-552</w:t>
      </w:r>
    </w:p>
    <w:p w:rsidR="004B7B5B" w:rsidRPr="00372F73" w:rsidRDefault="004B7B5B" w:rsidP="00372F73">
      <w:pPr>
        <w:spacing w:before="120" w:line="276" w:lineRule="auto"/>
        <w:rPr>
          <w:b/>
          <w:bCs/>
          <w:color w:val="7030A0"/>
          <w:lang w:val="en-GB"/>
        </w:rPr>
      </w:pPr>
      <w:r w:rsidRPr="008016C3">
        <w:rPr>
          <w:i/>
          <w:color w:val="7030A0"/>
          <w:lang w:val="de-DE"/>
        </w:rPr>
        <w:t>Reich, P.B. et al.</w:t>
      </w:r>
      <w:r w:rsidRPr="008016C3">
        <w:rPr>
          <w:color w:val="7030A0"/>
          <w:lang w:val="de-DE"/>
        </w:rPr>
        <w:t xml:space="preserve"> </w:t>
      </w:r>
      <w:r w:rsidRPr="00372F73">
        <w:rPr>
          <w:color w:val="7030A0"/>
          <w:lang w:val="en-GB"/>
        </w:rPr>
        <w:t xml:space="preserve">(1998): Relationships of leaf dark respiration to leaf nitrogen, specific leaf area and leaf life-span: a test across biomes and functional groups. In: Oecologia 114. 471-482    </w:t>
      </w:r>
      <w:r w:rsidRPr="00372F73">
        <w:rPr>
          <w:b/>
          <w:bCs/>
          <w:color w:val="7030A0"/>
          <w:lang w:val="en-GB"/>
        </w:rPr>
        <w:t>Art. 7</w:t>
      </w:r>
    </w:p>
    <w:p w:rsidR="005809DA" w:rsidRPr="00372F73" w:rsidRDefault="005809DA" w:rsidP="00372F73">
      <w:pPr>
        <w:spacing w:before="120" w:line="276" w:lineRule="auto"/>
        <w:rPr>
          <w:bCs/>
          <w:color w:val="7030A0"/>
          <w:lang w:val="en-GB"/>
        </w:rPr>
      </w:pPr>
      <w:r w:rsidRPr="00372F73">
        <w:rPr>
          <w:bCs/>
          <w:i/>
          <w:color w:val="7030A0"/>
          <w:lang w:val="en-GB"/>
        </w:rPr>
        <w:t>Schrader, J.A. et al</w:t>
      </w:r>
      <w:r w:rsidRPr="00372F73">
        <w:rPr>
          <w:bCs/>
          <w:color w:val="7030A0"/>
          <w:lang w:val="en-GB"/>
        </w:rPr>
        <w:t xml:space="preserve"> (2006): Differences in Shade Tolerance help explain varying Success of two Sympatric Alnus Species In: Int. J. Plant Sci. 167 (5) pp. 979-989</w:t>
      </w:r>
    </w:p>
    <w:p w:rsidR="007A7DA2" w:rsidRPr="00372F73" w:rsidRDefault="007A7DA2" w:rsidP="00372F73">
      <w:pPr>
        <w:spacing w:before="120" w:line="276" w:lineRule="auto"/>
        <w:rPr>
          <w:bCs/>
          <w:color w:val="7030A0"/>
          <w:lang w:val="en-GB"/>
        </w:rPr>
      </w:pPr>
      <w:r w:rsidRPr="00372F73">
        <w:rPr>
          <w:bCs/>
          <w:i/>
          <w:color w:val="7030A0"/>
          <w:lang w:val="en-GB"/>
        </w:rPr>
        <w:t>Schulte, P.J., Marshall, P.E.</w:t>
      </w:r>
      <w:r w:rsidRPr="00372F73">
        <w:rPr>
          <w:bCs/>
          <w:color w:val="7030A0"/>
          <w:lang w:val="en-GB"/>
        </w:rPr>
        <w:t xml:space="preserve"> (1982): Growth and water relations of black locust and pine seedlings exposed to controlled water stress In: Can. J. For. Res. 13 pp. 334-338</w:t>
      </w:r>
    </w:p>
    <w:p w:rsidR="007A7DA2" w:rsidRPr="00372F73" w:rsidRDefault="007A7DA2" w:rsidP="00372F73">
      <w:pPr>
        <w:spacing w:before="120" w:line="276" w:lineRule="auto"/>
        <w:rPr>
          <w:bCs/>
          <w:color w:val="7030A0"/>
          <w:lang w:val="en-GB"/>
        </w:rPr>
      </w:pPr>
      <w:r w:rsidRPr="008016C3">
        <w:rPr>
          <w:bCs/>
          <w:i/>
          <w:color w:val="7030A0"/>
          <w:lang w:val="de-DE"/>
        </w:rPr>
        <w:t>Schulz, H.-J.</w:t>
      </w:r>
      <w:r w:rsidRPr="008016C3">
        <w:rPr>
          <w:bCs/>
          <w:color w:val="7030A0"/>
          <w:lang w:val="de-DE"/>
        </w:rPr>
        <w:t xml:space="preserve"> (2009): Sachverständigen Gutachten – Zur Verkehrssicherheit und zum Wert von 4 Robinien auf der Narzissen Straße in Erkrath. </w:t>
      </w:r>
      <w:r w:rsidRPr="00372F73">
        <w:rPr>
          <w:bCs/>
          <w:color w:val="7030A0"/>
          <w:lang w:val="en-GB"/>
        </w:rPr>
        <w:t>Internetquelle vom 30.11.2011</w:t>
      </w:r>
    </w:p>
    <w:p w:rsidR="00477FC6" w:rsidRPr="00372F73" w:rsidRDefault="00477FC6" w:rsidP="00372F73">
      <w:pPr>
        <w:spacing w:before="120" w:line="276" w:lineRule="auto"/>
        <w:rPr>
          <w:bCs/>
          <w:color w:val="7030A0"/>
          <w:lang w:val="en-GB"/>
        </w:rPr>
      </w:pPr>
      <w:r w:rsidRPr="00372F73">
        <w:rPr>
          <w:bCs/>
          <w:i/>
          <w:color w:val="7030A0"/>
          <w:lang w:val="en-GB"/>
        </w:rPr>
        <w:t>Shihai, L., Xinxiao, Y.</w:t>
      </w:r>
      <w:r w:rsidRPr="00372F73">
        <w:rPr>
          <w:bCs/>
          <w:color w:val="7030A0"/>
          <w:lang w:val="en-GB"/>
        </w:rPr>
        <w:t xml:space="preserve"> (2005): Hydrological Properties of the Canopy of Water Resource Protection Stands in the Miyun Reservoir Watershed, Beijing</w:t>
      </w:r>
      <w:r w:rsidR="00422C1F" w:rsidRPr="00372F73">
        <w:rPr>
          <w:bCs/>
          <w:color w:val="7030A0"/>
          <w:lang w:val="en-GB"/>
        </w:rPr>
        <w:t xml:space="preserve"> In: Scientia Silvae Sinicae Vol. 41 No. 1 pp. 194-199   </w:t>
      </w:r>
      <w:r w:rsidR="00422C1F" w:rsidRPr="00372F73">
        <w:rPr>
          <w:b/>
          <w:bCs/>
          <w:color w:val="7030A0"/>
          <w:lang w:val="en-GB"/>
        </w:rPr>
        <w:t>Art. 86</w:t>
      </w:r>
    </w:p>
    <w:p w:rsidR="004B7B5B" w:rsidRPr="00372F73" w:rsidRDefault="004B7B5B" w:rsidP="00372F73">
      <w:pPr>
        <w:spacing w:before="120" w:line="276" w:lineRule="auto"/>
        <w:rPr>
          <w:b/>
          <w:bCs/>
          <w:color w:val="7030A0"/>
          <w:lang w:val="en-GB"/>
        </w:rPr>
      </w:pPr>
      <w:r w:rsidRPr="00372F73">
        <w:rPr>
          <w:i/>
          <w:color w:val="7030A0"/>
          <w:lang w:val="en-GB"/>
        </w:rPr>
        <w:lastRenderedPageBreak/>
        <w:t>Stringer, J.W.</w:t>
      </w:r>
      <w:r w:rsidRPr="00372F73">
        <w:rPr>
          <w:color w:val="7030A0"/>
          <w:lang w:val="en-GB"/>
        </w:rPr>
        <w:t xml:space="preserve"> (1992): Wood Properties of Black Locust (</w:t>
      </w:r>
      <w:r w:rsidRPr="00372F73">
        <w:rPr>
          <w:i/>
          <w:iCs/>
          <w:color w:val="7030A0"/>
          <w:lang w:val="en-GB"/>
        </w:rPr>
        <w:t>Robinia pseudoacacia</w:t>
      </w:r>
      <w:r w:rsidRPr="00372F73">
        <w:rPr>
          <w:color w:val="7030A0"/>
          <w:lang w:val="en-GB"/>
        </w:rPr>
        <w:t xml:space="preserve">): Physical, Mechanical, and Quantitative Chemical Variability. In: Proceedings: International Conference on Black Locust: Biology, Culture, &amp; Utilization. East Lansing. Michigan U.S.A. 197-207   </w:t>
      </w:r>
      <w:r w:rsidRPr="00372F73">
        <w:rPr>
          <w:b/>
          <w:bCs/>
          <w:color w:val="7030A0"/>
          <w:lang w:val="en-GB"/>
        </w:rPr>
        <w:t>Art. 46</w:t>
      </w:r>
    </w:p>
    <w:p w:rsidR="005809DA" w:rsidRPr="00372F73" w:rsidRDefault="005809DA" w:rsidP="00372F73">
      <w:pPr>
        <w:spacing w:before="120" w:line="276" w:lineRule="auto"/>
        <w:rPr>
          <w:b/>
          <w:bCs/>
          <w:color w:val="7030A0"/>
          <w:lang w:val="en-GB"/>
        </w:rPr>
      </w:pPr>
      <w:r w:rsidRPr="00372F73">
        <w:rPr>
          <w:bCs/>
          <w:i/>
          <w:color w:val="7030A0"/>
          <w:lang w:val="en-GB"/>
        </w:rPr>
        <w:t>Tateno, R. et al.</w:t>
      </w:r>
      <w:r w:rsidRPr="00372F73">
        <w:rPr>
          <w:bCs/>
          <w:color w:val="7030A0"/>
          <w:lang w:val="en-GB"/>
        </w:rPr>
        <w:t xml:space="preserve"> (2007): Comparison of litterfall production and leaf litter decomposition between an exotic black locust plantation and an indigenous oak forest near Yan’an on the Loess Plateau, China In: For. Ecology and Management241 pp. 84-90    </w:t>
      </w:r>
      <w:r w:rsidRPr="00372F73">
        <w:rPr>
          <w:b/>
          <w:bCs/>
          <w:color w:val="7030A0"/>
          <w:lang w:val="en-GB"/>
        </w:rPr>
        <w:t>Art. 92</w:t>
      </w:r>
    </w:p>
    <w:p w:rsidR="00806C40" w:rsidRPr="008016C3" w:rsidRDefault="00806C40" w:rsidP="00372F73">
      <w:pPr>
        <w:spacing w:before="120" w:line="276" w:lineRule="auto"/>
        <w:rPr>
          <w:bCs/>
          <w:color w:val="7030A0"/>
          <w:lang w:val="de-DE"/>
        </w:rPr>
      </w:pPr>
      <w:r w:rsidRPr="00372F73">
        <w:rPr>
          <w:bCs/>
          <w:i/>
          <w:color w:val="7030A0"/>
          <w:lang w:val="en-GB"/>
        </w:rPr>
        <w:t>Taylor, A.M., Gartner, B.L., Morrell, J.J</w:t>
      </w:r>
      <w:r w:rsidRPr="00372F73">
        <w:rPr>
          <w:bCs/>
          <w:color w:val="7030A0"/>
          <w:lang w:val="en-GB"/>
        </w:rPr>
        <w:t xml:space="preserve">.: Heartwood Formation and natural Durability – A review. </w:t>
      </w:r>
      <w:r w:rsidRPr="008016C3">
        <w:rPr>
          <w:bCs/>
          <w:color w:val="7030A0"/>
          <w:lang w:val="de-DE"/>
        </w:rPr>
        <w:t>Internetquelle vom 24.10.2011</w:t>
      </w:r>
    </w:p>
    <w:p w:rsidR="00244D1D" w:rsidRPr="00372F73" w:rsidRDefault="00244D1D" w:rsidP="00372F73">
      <w:pPr>
        <w:spacing w:before="120" w:line="276" w:lineRule="auto"/>
        <w:rPr>
          <w:color w:val="7030A0"/>
          <w:lang w:val="de-DE"/>
        </w:rPr>
      </w:pPr>
      <w:r w:rsidRPr="00372F73">
        <w:rPr>
          <w:i/>
          <w:color w:val="7030A0"/>
          <w:lang w:val="de-DE"/>
        </w:rPr>
        <w:t>Waitkus, C. &amp; Richter, H.G.</w:t>
      </w:r>
      <w:r w:rsidRPr="00372F73">
        <w:rPr>
          <w:color w:val="7030A0"/>
          <w:lang w:val="de-DE"/>
        </w:rPr>
        <w:t xml:space="preserve"> (2001): Die Robinie und ihr Holz. Bundesforschungsanstalt f. Forst- und Holzwirtschaft     </w:t>
      </w:r>
      <w:r w:rsidRPr="00372F73">
        <w:rPr>
          <w:b/>
          <w:bCs/>
          <w:color w:val="7030A0"/>
          <w:lang w:val="de-DE"/>
        </w:rPr>
        <w:t>Art. 73</w:t>
      </w:r>
    </w:p>
    <w:p w:rsidR="004B7B5B" w:rsidRPr="00372F73" w:rsidRDefault="004B7B5B" w:rsidP="00372F73">
      <w:pPr>
        <w:spacing w:before="120" w:line="276" w:lineRule="auto"/>
        <w:rPr>
          <w:color w:val="7030A0"/>
          <w:lang w:val="en-GB"/>
        </w:rPr>
      </w:pPr>
      <w:r w:rsidRPr="00372F73">
        <w:rPr>
          <w:i/>
          <w:color w:val="7030A0"/>
          <w:lang w:val="en-GB"/>
        </w:rPr>
        <w:t>White, D.L. &amp; Haines, B.L. &amp; Boring, L.R.</w:t>
      </w:r>
      <w:r w:rsidRPr="00372F73">
        <w:rPr>
          <w:color w:val="7030A0"/>
          <w:lang w:val="en-GB"/>
        </w:rPr>
        <w:t xml:space="preserve"> (1988): Litter decomposition in southern Appalachian Black Locust and Pine-hardwood stands: litter quality and nitrogen dynamics. In: Canadian Journal of Forest Research 18 (1). 54-63   </w:t>
      </w:r>
      <w:r w:rsidRPr="00372F73">
        <w:rPr>
          <w:b/>
          <w:bCs/>
          <w:color w:val="7030A0"/>
          <w:lang w:val="en-GB"/>
        </w:rPr>
        <w:t>Art. 58</w:t>
      </w:r>
    </w:p>
    <w:p w:rsidR="004B7B5B" w:rsidRPr="00372F73" w:rsidRDefault="004B7B5B" w:rsidP="00372F73">
      <w:pPr>
        <w:autoSpaceDE w:val="0"/>
        <w:autoSpaceDN w:val="0"/>
        <w:adjustRightInd w:val="0"/>
        <w:spacing w:before="120" w:line="276" w:lineRule="auto"/>
        <w:rPr>
          <w:color w:val="7030A0"/>
          <w:lang w:val="en-GB" w:eastAsia="de-DE"/>
        </w:rPr>
      </w:pPr>
      <w:r w:rsidRPr="00372F73">
        <w:rPr>
          <w:i/>
          <w:color w:val="7030A0"/>
          <w:lang w:val="en-GB" w:eastAsia="de-DE"/>
        </w:rPr>
        <w:t>Unruh Snyder, L.</w:t>
      </w:r>
      <w:r w:rsidRPr="00372F73">
        <w:rPr>
          <w:b/>
          <w:bCs/>
          <w:i/>
          <w:color w:val="7030A0"/>
          <w:lang w:val="en-GB" w:eastAsia="de-DE"/>
        </w:rPr>
        <w:t xml:space="preserve"> </w:t>
      </w:r>
      <w:r w:rsidRPr="00372F73">
        <w:rPr>
          <w:i/>
          <w:color w:val="7030A0"/>
          <w:lang w:val="en-GB" w:eastAsia="de-DE"/>
        </w:rPr>
        <w:t>J.</w:t>
      </w:r>
      <w:r w:rsidRPr="00372F73">
        <w:rPr>
          <w:b/>
          <w:bCs/>
          <w:color w:val="7030A0"/>
          <w:lang w:val="en-GB" w:eastAsia="de-DE"/>
        </w:rPr>
        <w:t xml:space="preserve"> </w:t>
      </w:r>
      <w:r w:rsidRPr="00372F73">
        <w:rPr>
          <w:color w:val="7030A0"/>
          <w:lang w:val="en-GB"/>
        </w:rPr>
        <w:t xml:space="preserve">(2003): </w:t>
      </w:r>
      <w:r w:rsidRPr="00372F73">
        <w:rPr>
          <w:color w:val="7030A0"/>
          <w:lang w:val="en-GB" w:eastAsia="de-DE"/>
        </w:rPr>
        <w:t xml:space="preserve">Evaluation of </w:t>
      </w:r>
      <w:r w:rsidRPr="00372F73">
        <w:rPr>
          <w:i/>
          <w:iCs/>
          <w:color w:val="7030A0"/>
          <w:lang w:val="en-GB" w:eastAsia="de-DE"/>
        </w:rPr>
        <w:t>Robinia Pseudoacacia L.</w:t>
      </w:r>
      <w:r w:rsidRPr="00372F73">
        <w:rPr>
          <w:color w:val="7030A0"/>
          <w:lang w:val="en-GB" w:eastAsia="de-DE"/>
        </w:rPr>
        <w:t xml:space="preserve"> as browse for meat goat production in the southeastern USA. Raleigh     </w:t>
      </w:r>
      <w:r w:rsidRPr="00372F73">
        <w:rPr>
          <w:b/>
          <w:bCs/>
          <w:color w:val="7030A0"/>
          <w:lang w:val="en-GB" w:eastAsia="de-DE"/>
        </w:rPr>
        <w:t>etd.pdf</w:t>
      </w:r>
    </w:p>
    <w:p w:rsidR="004B7B5B" w:rsidRDefault="004B7B5B">
      <w:pPr>
        <w:autoSpaceDE w:val="0"/>
        <w:autoSpaceDN w:val="0"/>
        <w:adjustRightInd w:val="0"/>
        <w:rPr>
          <w:color w:val="008000"/>
          <w:lang w:val="en-GB"/>
        </w:rPr>
      </w:pPr>
    </w:p>
    <w:tbl>
      <w:tblPr>
        <w:tblW w:w="8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6660"/>
      </w:tblGrid>
      <w:tr w:rsidR="00AF693C" w:rsidRPr="00AF693C" w:rsidTr="00372F73">
        <w:trPr>
          <w:trHeight w:val="309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93C" w:rsidRPr="00AF693C" w:rsidRDefault="00AF693C" w:rsidP="00AF693C">
            <w:pPr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93C" w:rsidRPr="00AF693C" w:rsidRDefault="00AF693C" w:rsidP="00AF693C">
            <w:pPr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</w:tr>
    </w:tbl>
    <w:p w:rsidR="00AF693C" w:rsidRDefault="00AF693C">
      <w:pPr>
        <w:autoSpaceDE w:val="0"/>
        <w:autoSpaceDN w:val="0"/>
        <w:adjustRightInd w:val="0"/>
        <w:rPr>
          <w:color w:val="008000"/>
          <w:lang w:val="en-GB"/>
        </w:rPr>
      </w:pPr>
    </w:p>
    <w:sectPr w:rsidR="00AF693C" w:rsidSect="002B1D15">
      <w:headerReference w:type="default" r:id="rId9"/>
      <w:footerReference w:type="even" r:id="rId10"/>
      <w:footerReference w:type="defaul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lasch" w:initials="l">
    <w:p w:rsidR="00697534" w:rsidRDefault="00697534">
      <w:pPr>
        <w:pStyle w:val="Kommentartext"/>
      </w:pPr>
      <w:r>
        <w:rPr>
          <w:rStyle w:val="Kommentarzeichen"/>
        </w:rPr>
        <w:annotationRef/>
      </w:r>
      <w:r>
        <w:t xml:space="preserve"> Gibt es dazu daten?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C37" w:rsidRDefault="006A6C37">
      <w:r>
        <w:separator/>
      </w:r>
    </w:p>
  </w:endnote>
  <w:endnote w:type="continuationSeparator" w:id="0">
    <w:p w:rsidR="006A6C37" w:rsidRDefault="006A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534" w:rsidRDefault="00697534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10</w:t>
    </w:r>
    <w:r>
      <w:rPr>
        <w:rStyle w:val="Seitenzahl"/>
      </w:rPr>
      <w:fldChar w:fldCharType="end"/>
    </w:r>
  </w:p>
  <w:p w:rsidR="00697534" w:rsidRDefault="0069753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534" w:rsidRDefault="00697534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C37" w:rsidRDefault="006A6C37">
      <w:r>
        <w:separator/>
      </w:r>
    </w:p>
  </w:footnote>
  <w:footnote w:type="continuationSeparator" w:id="0">
    <w:p w:rsidR="006A6C37" w:rsidRDefault="006A6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534" w:rsidRDefault="00697534" w:rsidP="003D302A">
    <w:pPr>
      <w:pStyle w:val="Kopf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26E5A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B26E5A">
      <w:rPr>
        <w:rStyle w:val="Seitenzahl"/>
        <w:noProof/>
      </w:rPr>
      <w:t>36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23405"/>
    <w:multiLevelType w:val="hybridMultilevel"/>
    <w:tmpl w:val="DB0844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4B570B"/>
    <w:rsid w:val="0000171F"/>
    <w:rsid w:val="0000740A"/>
    <w:rsid w:val="0006760D"/>
    <w:rsid w:val="00076BD7"/>
    <w:rsid w:val="000B5FFC"/>
    <w:rsid w:val="000D168B"/>
    <w:rsid w:val="000D34CF"/>
    <w:rsid w:val="00116FA1"/>
    <w:rsid w:val="00123E1A"/>
    <w:rsid w:val="00155E1B"/>
    <w:rsid w:val="00171699"/>
    <w:rsid w:val="001740E4"/>
    <w:rsid w:val="00177514"/>
    <w:rsid w:val="001A0300"/>
    <w:rsid w:val="001C5F78"/>
    <w:rsid w:val="001F5537"/>
    <w:rsid w:val="00244D1D"/>
    <w:rsid w:val="0026743A"/>
    <w:rsid w:val="00275479"/>
    <w:rsid w:val="002B1D15"/>
    <w:rsid w:val="002C2321"/>
    <w:rsid w:val="002D60A6"/>
    <w:rsid w:val="002E28C2"/>
    <w:rsid w:val="002F4BC3"/>
    <w:rsid w:val="002F5C5C"/>
    <w:rsid w:val="00314723"/>
    <w:rsid w:val="00344E1C"/>
    <w:rsid w:val="00372F73"/>
    <w:rsid w:val="003A285B"/>
    <w:rsid w:val="003A6318"/>
    <w:rsid w:val="003C041D"/>
    <w:rsid w:val="003C60AA"/>
    <w:rsid w:val="003D302A"/>
    <w:rsid w:val="003E1457"/>
    <w:rsid w:val="003E7485"/>
    <w:rsid w:val="00422C1F"/>
    <w:rsid w:val="00437EE9"/>
    <w:rsid w:val="004465DB"/>
    <w:rsid w:val="00460553"/>
    <w:rsid w:val="00477FC6"/>
    <w:rsid w:val="004864DF"/>
    <w:rsid w:val="00494B7E"/>
    <w:rsid w:val="004A1057"/>
    <w:rsid w:val="004B0532"/>
    <w:rsid w:val="004B06DD"/>
    <w:rsid w:val="004B570B"/>
    <w:rsid w:val="004B7B5B"/>
    <w:rsid w:val="004C3593"/>
    <w:rsid w:val="004C6C6B"/>
    <w:rsid w:val="004F35BB"/>
    <w:rsid w:val="00521719"/>
    <w:rsid w:val="00575AF4"/>
    <w:rsid w:val="005809DA"/>
    <w:rsid w:val="005D25DB"/>
    <w:rsid w:val="005D4A16"/>
    <w:rsid w:val="00603E38"/>
    <w:rsid w:val="00633B57"/>
    <w:rsid w:val="00661F81"/>
    <w:rsid w:val="00680E13"/>
    <w:rsid w:val="006825E0"/>
    <w:rsid w:val="00686D11"/>
    <w:rsid w:val="00697534"/>
    <w:rsid w:val="006A6C37"/>
    <w:rsid w:val="006B12B4"/>
    <w:rsid w:val="00727B6C"/>
    <w:rsid w:val="007450F1"/>
    <w:rsid w:val="00747E00"/>
    <w:rsid w:val="00770BE5"/>
    <w:rsid w:val="007A7DA2"/>
    <w:rsid w:val="007B1801"/>
    <w:rsid w:val="007C5CFA"/>
    <w:rsid w:val="008016C3"/>
    <w:rsid w:val="00806C40"/>
    <w:rsid w:val="00825BBF"/>
    <w:rsid w:val="00835FAF"/>
    <w:rsid w:val="00844F2F"/>
    <w:rsid w:val="00871F2E"/>
    <w:rsid w:val="00872AA5"/>
    <w:rsid w:val="0087391B"/>
    <w:rsid w:val="0089071E"/>
    <w:rsid w:val="008A2E06"/>
    <w:rsid w:val="008B26DB"/>
    <w:rsid w:val="008C0244"/>
    <w:rsid w:val="008E6B0C"/>
    <w:rsid w:val="008F5FF2"/>
    <w:rsid w:val="00915794"/>
    <w:rsid w:val="00915C84"/>
    <w:rsid w:val="009273F8"/>
    <w:rsid w:val="00947F9E"/>
    <w:rsid w:val="00952933"/>
    <w:rsid w:val="00952AD6"/>
    <w:rsid w:val="00956A4A"/>
    <w:rsid w:val="00957DE2"/>
    <w:rsid w:val="00963E94"/>
    <w:rsid w:val="0096655E"/>
    <w:rsid w:val="00967B17"/>
    <w:rsid w:val="00977DF5"/>
    <w:rsid w:val="00985F7D"/>
    <w:rsid w:val="0099126C"/>
    <w:rsid w:val="00995425"/>
    <w:rsid w:val="009E5952"/>
    <w:rsid w:val="00A06538"/>
    <w:rsid w:val="00A073A2"/>
    <w:rsid w:val="00A26449"/>
    <w:rsid w:val="00A54A53"/>
    <w:rsid w:val="00A918CD"/>
    <w:rsid w:val="00A957CD"/>
    <w:rsid w:val="00AB1DFE"/>
    <w:rsid w:val="00AB2BE8"/>
    <w:rsid w:val="00AB63FF"/>
    <w:rsid w:val="00AC48FB"/>
    <w:rsid w:val="00AC7B16"/>
    <w:rsid w:val="00AF3292"/>
    <w:rsid w:val="00AF38B1"/>
    <w:rsid w:val="00AF693C"/>
    <w:rsid w:val="00B027FB"/>
    <w:rsid w:val="00B26E5A"/>
    <w:rsid w:val="00B51065"/>
    <w:rsid w:val="00BA2356"/>
    <w:rsid w:val="00BC617F"/>
    <w:rsid w:val="00BF421D"/>
    <w:rsid w:val="00C259F4"/>
    <w:rsid w:val="00C30B10"/>
    <w:rsid w:val="00C40CD4"/>
    <w:rsid w:val="00C4223F"/>
    <w:rsid w:val="00C466D7"/>
    <w:rsid w:val="00C75356"/>
    <w:rsid w:val="00CA49EF"/>
    <w:rsid w:val="00CE3D69"/>
    <w:rsid w:val="00D115E9"/>
    <w:rsid w:val="00D12452"/>
    <w:rsid w:val="00D37111"/>
    <w:rsid w:val="00D61FB7"/>
    <w:rsid w:val="00DB2C32"/>
    <w:rsid w:val="00DC0196"/>
    <w:rsid w:val="00DC5EE0"/>
    <w:rsid w:val="00E174D6"/>
    <w:rsid w:val="00E2026B"/>
    <w:rsid w:val="00E4316A"/>
    <w:rsid w:val="00E65039"/>
    <w:rsid w:val="00E670ED"/>
    <w:rsid w:val="00EA4952"/>
    <w:rsid w:val="00EB51A5"/>
    <w:rsid w:val="00EB7447"/>
    <w:rsid w:val="00EC3076"/>
    <w:rsid w:val="00EF057C"/>
    <w:rsid w:val="00EF5B11"/>
    <w:rsid w:val="00F05C10"/>
    <w:rsid w:val="00F05D45"/>
    <w:rsid w:val="00F625BF"/>
    <w:rsid w:val="00F72571"/>
    <w:rsid w:val="00FA3B05"/>
    <w:rsid w:val="00FD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120" w:line="480" w:lineRule="auto"/>
      <w:jc w:val="center"/>
      <w:outlineLvl w:val="0"/>
    </w:pPr>
    <w:rPr>
      <w:b/>
      <w:caps/>
      <w:kern w:val="28"/>
      <w:sz w:val="36"/>
      <w:szCs w:val="20"/>
      <w:lang w:val="de-DE" w:eastAsia="de-DE"/>
    </w:rPr>
  </w:style>
  <w:style w:type="paragraph" w:styleId="berschrift2">
    <w:name w:val="heading 2"/>
    <w:basedOn w:val="Standard"/>
    <w:next w:val="Standard"/>
    <w:qFormat/>
    <w:pPr>
      <w:keepNext/>
      <w:spacing w:before="120" w:after="120" w:line="360" w:lineRule="auto"/>
      <w:jc w:val="center"/>
      <w:outlineLvl w:val="1"/>
    </w:pPr>
    <w:rPr>
      <w:bCs/>
      <w:szCs w:val="20"/>
      <w:lang w:val="de-DE" w:eastAsia="de-DE"/>
    </w:rPr>
  </w:style>
  <w:style w:type="paragraph" w:styleId="berschrift3">
    <w:name w:val="heading 3"/>
    <w:basedOn w:val="Standard"/>
    <w:next w:val="Standard"/>
    <w:qFormat/>
    <w:pPr>
      <w:keepNext/>
      <w:spacing w:before="120" w:after="120"/>
      <w:outlineLvl w:val="2"/>
    </w:pPr>
    <w:rPr>
      <w:color w:val="0000FF"/>
      <w:u w:val="single"/>
      <w:lang w:val="de-DE"/>
    </w:rPr>
  </w:style>
  <w:style w:type="paragraph" w:styleId="berschrift4">
    <w:name w:val="heading 4"/>
    <w:basedOn w:val="Standard"/>
    <w:next w:val="Standard"/>
    <w:qFormat/>
    <w:pPr>
      <w:keepNext/>
      <w:spacing w:before="120" w:after="120"/>
      <w:outlineLvl w:val="3"/>
    </w:pPr>
    <w:rPr>
      <w:i/>
      <w:iCs/>
      <w:color w:val="0000FF"/>
      <w:lang w:val="de-DE"/>
    </w:rPr>
  </w:style>
  <w:style w:type="paragraph" w:styleId="berschrift5">
    <w:name w:val="heading 5"/>
    <w:basedOn w:val="Standard"/>
    <w:next w:val="Standard"/>
    <w:qFormat/>
    <w:pPr>
      <w:keepNext/>
      <w:spacing w:before="120" w:after="120" w:line="360" w:lineRule="auto"/>
      <w:jc w:val="center"/>
      <w:outlineLvl w:val="4"/>
    </w:pPr>
    <w:rPr>
      <w:b/>
      <w:bCs/>
      <w:color w:val="0000FF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aliases w:val="main title"/>
    <w:basedOn w:val="Standard"/>
    <w:next w:val="Standard"/>
    <w:autoRedefine/>
    <w:qFormat/>
    <w:pPr>
      <w:tabs>
        <w:tab w:val="center" w:pos="4682"/>
      </w:tabs>
      <w:suppressAutoHyphens/>
      <w:jc w:val="center"/>
    </w:pPr>
    <w:rPr>
      <w:rFonts w:ascii="Arial" w:hAnsi="Arial" w:cs="Arial"/>
      <w:b/>
      <w:bCs/>
      <w:color w:val="000000"/>
      <w:spacing w:val="-4"/>
      <w:sz w:val="36"/>
      <w:szCs w:val="32"/>
      <w:lang w:val="de-DE" w:eastAsia="de-DE"/>
    </w:rPr>
  </w:style>
  <w:style w:type="paragraph" w:customStyle="1" w:styleId="maintitle">
    <w:name w:val="main_title"/>
    <w:basedOn w:val="Titel"/>
    <w:next w:val="Standard"/>
    <w:autoRedefine/>
    <w:pPr>
      <w:spacing w:after="360"/>
    </w:pPr>
  </w:style>
  <w:style w:type="paragraph" w:customStyle="1" w:styleId="Body">
    <w:name w:val="Body"/>
    <w:basedOn w:val="Standard"/>
    <w:pPr>
      <w:widowControl w:val="0"/>
    </w:pPr>
    <w:rPr>
      <w:rFonts w:ascii="Times" w:hAnsi="Times"/>
      <w:snapToGrid w:val="0"/>
      <w:szCs w:val="20"/>
      <w:lang w:val="de-DE"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  <w:szCs w:val="20"/>
      <w:lang w:val="de-DE" w:eastAsia="de-DE"/>
    </w:r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0"/>
      <w:szCs w:val="20"/>
      <w:lang w:val="de-DE" w:eastAsia="de-DE"/>
    </w:rPr>
  </w:style>
  <w:style w:type="paragraph" w:styleId="Textkrper">
    <w:name w:val="Body Text"/>
    <w:basedOn w:val="Standard"/>
    <w:pPr>
      <w:spacing w:before="120" w:after="120" w:line="360" w:lineRule="auto"/>
      <w:jc w:val="center"/>
    </w:pPr>
    <w:rPr>
      <w:color w:val="FF0000"/>
      <w:sz w:val="20"/>
      <w:szCs w:val="20"/>
      <w:lang w:val="de-DE" w:eastAsia="de-DE"/>
    </w:rPr>
  </w:style>
  <w:style w:type="paragraph" w:styleId="Textkrper2">
    <w:name w:val="Body Text 2"/>
    <w:basedOn w:val="Standard"/>
    <w:pPr>
      <w:spacing w:line="360" w:lineRule="auto"/>
      <w:jc w:val="center"/>
    </w:pPr>
    <w:rPr>
      <w:sz w:val="20"/>
      <w:szCs w:val="20"/>
      <w:lang w:val="de-DE" w:eastAsia="de-DE"/>
    </w:rPr>
  </w:style>
  <w:style w:type="paragraph" w:styleId="Textkrper3">
    <w:name w:val="Body Text 3"/>
    <w:basedOn w:val="Standard"/>
    <w:pPr>
      <w:spacing w:before="120" w:after="120" w:line="360" w:lineRule="auto"/>
      <w:jc w:val="center"/>
    </w:pPr>
    <w:rPr>
      <w:color w:val="0000FF"/>
      <w:sz w:val="20"/>
      <w:szCs w:val="20"/>
      <w:lang w:val="de-DE" w:eastAsia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120" w:line="480" w:lineRule="auto"/>
      <w:jc w:val="center"/>
      <w:outlineLvl w:val="0"/>
    </w:pPr>
    <w:rPr>
      <w:b/>
      <w:caps/>
      <w:kern w:val="28"/>
      <w:sz w:val="36"/>
      <w:szCs w:val="20"/>
      <w:lang w:val="de-DE" w:eastAsia="de-DE"/>
    </w:rPr>
  </w:style>
  <w:style w:type="paragraph" w:styleId="berschrift2">
    <w:name w:val="heading 2"/>
    <w:basedOn w:val="Standard"/>
    <w:next w:val="Standard"/>
    <w:qFormat/>
    <w:pPr>
      <w:keepNext/>
      <w:spacing w:before="120" w:after="120" w:line="360" w:lineRule="auto"/>
      <w:jc w:val="center"/>
      <w:outlineLvl w:val="1"/>
    </w:pPr>
    <w:rPr>
      <w:bCs/>
      <w:szCs w:val="20"/>
      <w:lang w:val="de-DE" w:eastAsia="de-DE"/>
    </w:rPr>
  </w:style>
  <w:style w:type="paragraph" w:styleId="berschrift3">
    <w:name w:val="heading 3"/>
    <w:basedOn w:val="Standard"/>
    <w:next w:val="Standard"/>
    <w:qFormat/>
    <w:pPr>
      <w:keepNext/>
      <w:spacing w:before="120" w:after="120"/>
      <w:outlineLvl w:val="2"/>
    </w:pPr>
    <w:rPr>
      <w:color w:val="0000FF"/>
      <w:u w:val="single"/>
      <w:lang w:val="de-DE"/>
    </w:rPr>
  </w:style>
  <w:style w:type="paragraph" w:styleId="berschrift4">
    <w:name w:val="heading 4"/>
    <w:basedOn w:val="Standard"/>
    <w:next w:val="Standard"/>
    <w:qFormat/>
    <w:pPr>
      <w:keepNext/>
      <w:spacing w:before="120" w:after="120"/>
      <w:outlineLvl w:val="3"/>
    </w:pPr>
    <w:rPr>
      <w:i/>
      <w:iCs/>
      <w:color w:val="0000FF"/>
      <w:lang w:val="de-DE"/>
    </w:rPr>
  </w:style>
  <w:style w:type="paragraph" w:styleId="berschrift5">
    <w:name w:val="heading 5"/>
    <w:basedOn w:val="Standard"/>
    <w:next w:val="Standard"/>
    <w:qFormat/>
    <w:pPr>
      <w:keepNext/>
      <w:spacing w:before="120" w:after="120" w:line="360" w:lineRule="auto"/>
      <w:jc w:val="center"/>
      <w:outlineLvl w:val="4"/>
    </w:pPr>
    <w:rPr>
      <w:b/>
      <w:bCs/>
      <w:color w:val="0000FF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aliases w:val="main title"/>
    <w:basedOn w:val="Standard"/>
    <w:next w:val="Standard"/>
    <w:autoRedefine/>
    <w:qFormat/>
    <w:pPr>
      <w:tabs>
        <w:tab w:val="center" w:pos="4682"/>
      </w:tabs>
      <w:suppressAutoHyphens/>
      <w:jc w:val="center"/>
    </w:pPr>
    <w:rPr>
      <w:rFonts w:ascii="Arial" w:hAnsi="Arial" w:cs="Arial"/>
      <w:b/>
      <w:bCs/>
      <w:color w:val="000000"/>
      <w:spacing w:val="-4"/>
      <w:sz w:val="36"/>
      <w:szCs w:val="32"/>
      <w:lang w:val="de-DE" w:eastAsia="de-DE"/>
    </w:rPr>
  </w:style>
  <w:style w:type="paragraph" w:customStyle="1" w:styleId="maintitle">
    <w:name w:val="main_title"/>
    <w:basedOn w:val="Titel"/>
    <w:next w:val="Standard"/>
    <w:autoRedefine/>
    <w:pPr>
      <w:spacing w:after="360"/>
    </w:pPr>
  </w:style>
  <w:style w:type="paragraph" w:customStyle="1" w:styleId="Body">
    <w:name w:val="Body"/>
    <w:basedOn w:val="Standard"/>
    <w:pPr>
      <w:widowControl w:val="0"/>
    </w:pPr>
    <w:rPr>
      <w:rFonts w:ascii="Times" w:hAnsi="Times"/>
      <w:snapToGrid w:val="0"/>
      <w:szCs w:val="20"/>
      <w:lang w:val="de-DE"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  <w:szCs w:val="20"/>
      <w:lang w:val="de-DE" w:eastAsia="de-DE"/>
    </w:r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0"/>
      <w:szCs w:val="20"/>
      <w:lang w:val="de-DE" w:eastAsia="de-DE"/>
    </w:rPr>
  </w:style>
  <w:style w:type="paragraph" w:styleId="Textkrper">
    <w:name w:val="Body Text"/>
    <w:basedOn w:val="Standard"/>
    <w:pPr>
      <w:spacing w:before="120" w:after="120" w:line="360" w:lineRule="auto"/>
      <w:jc w:val="center"/>
    </w:pPr>
    <w:rPr>
      <w:color w:val="FF0000"/>
      <w:sz w:val="20"/>
      <w:szCs w:val="20"/>
      <w:lang w:val="de-DE" w:eastAsia="de-DE"/>
    </w:rPr>
  </w:style>
  <w:style w:type="paragraph" w:styleId="Textkrper2">
    <w:name w:val="Body Text 2"/>
    <w:basedOn w:val="Standard"/>
    <w:pPr>
      <w:spacing w:line="360" w:lineRule="auto"/>
      <w:jc w:val="center"/>
    </w:pPr>
    <w:rPr>
      <w:sz w:val="20"/>
      <w:szCs w:val="20"/>
      <w:lang w:val="de-DE" w:eastAsia="de-DE"/>
    </w:rPr>
  </w:style>
  <w:style w:type="paragraph" w:styleId="Textkrper3">
    <w:name w:val="Body Text 3"/>
    <w:basedOn w:val="Standard"/>
    <w:pPr>
      <w:spacing w:before="120" w:after="120" w:line="360" w:lineRule="auto"/>
      <w:jc w:val="center"/>
    </w:pPr>
    <w:rPr>
      <w:color w:val="0000FF"/>
      <w:sz w:val="20"/>
      <w:szCs w:val="20"/>
      <w:lang w:val="de-DE" w:eastAsia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3981</Words>
  <Characters>25084</Characters>
  <Application>Microsoft Office Word</Application>
  <DocSecurity>0</DocSecurity>
  <Lines>209</Lines>
  <Paragraphs>58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ANMERKUNGEN ZUR PARAMETRISIERUNG VON 4C - ROBINIE  STAND: 2008</vt:lpstr>
      <vt:lpstr>ANMERKUNGEN ZUR PARAMETRISIERUNG VON 4C - ROBINIE  STAND: 2008</vt:lpstr>
    </vt:vector>
  </TitlesOfParts>
  <Company>PIK</Company>
  <LinksUpToDate>false</LinksUpToDate>
  <CharactersWithSpaces>29007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ANMERKUNGEN ZUR PARAMETRISIERUNG VON 4C - ROBINIE  STAND: 2008</dc:title>
  <dc:creator>lasch</dc:creator>
  <cp:lastModifiedBy>Petra Lasch</cp:lastModifiedBy>
  <cp:revision>2</cp:revision>
  <cp:lastPrinted>2008-11-10T11:57:00Z</cp:lastPrinted>
  <dcterms:created xsi:type="dcterms:W3CDTF">2019-06-11T09:02:00Z</dcterms:created>
  <dcterms:modified xsi:type="dcterms:W3CDTF">2019-06-11T09:02:00Z</dcterms:modified>
</cp:coreProperties>
</file>